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C5F" w:rsidRPr="00071F13" w:rsidRDefault="00344C5F" w:rsidP="00344C5F">
      <w:pPr>
        <w:pStyle w:val="BodyTextIndent"/>
        <w:widowControl w:val="0"/>
        <w:spacing w:after="160" w:line="240" w:lineRule="auto"/>
        <w:ind w:firstLine="0"/>
        <w:jc w:val="right"/>
        <w:rPr>
          <w:rFonts w:ascii="GHEA Grapalat" w:hAnsi="GHEA Grapalat"/>
          <w:i w:val="0"/>
          <w:color w:val="FF0000"/>
          <w:sz w:val="22"/>
        </w:rPr>
      </w:pPr>
      <w:r w:rsidRPr="00344C5F">
        <w:rPr>
          <w:rFonts w:ascii="GHEA Grapalat" w:hAnsi="GHEA Grapalat"/>
          <w:i w:val="0"/>
          <w:color w:val="FF0000"/>
          <w:sz w:val="22"/>
        </w:rPr>
        <w:t>Измененный</w:t>
      </w:r>
    </w:p>
    <w:p w:rsidR="00642EFE" w:rsidRPr="00F1493E" w:rsidRDefault="00642EFE" w:rsidP="00B46D58">
      <w:pPr>
        <w:pStyle w:val="BodyTextIndent"/>
        <w:widowControl w:val="0"/>
        <w:spacing w:after="160" w:line="240" w:lineRule="auto"/>
        <w:ind w:firstLine="0"/>
        <w:jc w:val="center"/>
        <w:rPr>
          <w:rFonts w:ascii="GHEA Grapalat" w:hAnsi="GHEA Grapalat"/>
          <w:i w:val="0"/>
        </w:rPr>
      </w:pPr>
      <w:r w:rsidRPr="00F1493E">
        <w:rPr>
          <w:rFonts w:ascii="GHEA Grapalat" w:hAnsi="GHEA Grapalat"/>
          <w:i w:val="0"/>
        </w:rPr>
        <w:t>ОБЪЯВЛЕНИЕ</w:t>
      </w:r>
    </w:p>
    <w:p w:rsidR="006E3701" w:rsidRPr="00F1493E" w:rsidRDefault="00642EFE" w:rsidP="006E3701">
      <w:pPr>
        <w:pStyle w:val="BodyTextIndent"/>
        <w:widowControl w:val="0"/>
        <w:spacing w:after="160" w:line="240" w:lineRule="auto"/>
        <w:ind w:firstLine="0"/>
        <w:jc w:val="center"/>
        <w:rPr>
          <w:rFonts w:ascii="GHEA Grapalat" w:hAnsi="GHEA Grapalat"/>
          <w:i w:val="0"/>
        </w:rPr>
      </w:pPr>
      <w:r w:rsidRPr="00F1493E">
        <w:rPr>
          <w:rFonts w:ascii="GHEA Grapalat" w:hAnsi="GHEA Grapalat"/>
          <w:i w:val="0"/>
        </w:rPr>
        <w:t>ОБ ОТКРЫТОМ КОНКУРСЕ</w:t>
      </w:r>
    </w:p>
    <w:p w:rsidR="00F63FB7" w:rsidRPr="00F1493E" w:rsidRDefault="006E3701" w:rsidP="006E3701">
      <w:pPr>
        <w:pStyle w:val="BodyTextIndent"/>
        <w:widowControl w:val="0"/>
        <w:spacing w:after="160" w:line="240" w:lineRule="auto"/>
        <w:ind w:firstLine="0"/>
        <w:jc w:val="center"/>
        <w:rPr>
          <w:rFonts w:ascii="GHEA Grapalat" w:hAnsi="GHEA Grapalat"/>
          <w:b/>
          <w:i w:val="0"/>
          <w:lang w:val="hy-AM"/>
        </w:rPr>
      </w:pPr>
      <w:r w:rsidRPr="00F1493E">
        <w:rPr>
          <w:rFonts w:ascii="GHEA Grapalat" w:hAnsi="GHEA Grapalat"/>
          <w:i w:val="0"/>
        </w:rPr>
        <w:t xml:space="preserve">Настоящий текст объявления утвержден Решением Оценочной Комиссии от </w:t>
      </w:r>
      <w:r w:rsidR="00F63FB7" w:rsidRPr="00F1493E">
        <w:rPr>
          <w:rFonts w:ascii="GHEA Grapalat" w:hAnsi="GHEA Grapalat"/>
          <w:b/>
          <w:i w:val="0"/>
          <w:lang w:val="hy-AM"/>
        </w:rPr>
        <w:t xml:space="preserve"> </w:t>
      </w:r>
    </w:p>
    <w:p w:rsidR="006E3701" w:rsidRPr="00DC162A" w:rsidRDefault="006E3701" w:rsidP="006E3701">
      <w:pPr>
        <w:pStyle w:val="BodyTextIndent"/>
        <w:widowControl w:val="0"/>
        <w:spacing w:after="160" w:line="240" w:lineRule="auto"/>
        <w:ind w:firstLine="0"/>
        <w:jc w:val="center"/>
        <w:rPr>
          <w:rFonts w:ascii="GHEA Grapalat" w:hAnsi="GHEA Grapalat"/>
          <w:b/>
          <w:i w:val="0"/>
        </w:rPr>
      </w:pPr>
      <w:r w:rsidRPr="00F1493E">
        <w:rPr>
          <w:rFonts w:ascii="GHEA Grapalat" w:hAnsi="GHEA Grapalat"/>
          <w:b/>
          <w:i w:val="0"/>
          <w:lang w:val="hy-AM"/>
        </w:rPr>
        <w:t xml:space="preserve"> </w:t>
      </w:r>
      <w:r w:rsidR="00DC162A" w:rsidRPr="00DC162A">
        <w:rPr>
          <w:rFonts w:ascii="GHEA Grapalat" w:hAnsi="GHEA Grapalat"/>
          <w:b/>
          <w:i w:val="0"/>
        </w:rPr>
        <w:t>23</w:t>
      </w:r>
      <w:r w:rsidR="00F56A35" w:rsidRPr="00F1493E">
        <w:rPr>
          <w:rFonts w:ascii="GHEA Grapalat" w:hAnsi="GHEA Grapalat"/>
          <w:b/>
          <w:i w:val="0"/>
        </w:rPr>
        <w:t>.07.</w:t>
      </w:r>
      <w:r w:rsidR="00F56A35" w:rsidRPr="00121D15">
        <w:rPr>
          <w:rFonts w:ascii="GHEA Grapalat" w:hAnsi="GHEA Grapalat"/>
          <w:b/>
          <w:i w:val="0"/>
        </w:rPr>
        <w:t>2025</w:t>
      </w:r>
      <w:r w:rsidRPr="00F1493E">
        <w:rPr>
          <w:rFonts w:ascii="GHEA Grapalat" w:hAnsi="GHEA Grapalat"/>
          <w:b/>
          <w:i w:val="0"/>
        </w:rPr>
        <w:t xml:space="preserve"> года</w:t>
      </w:r>
      <w:r w:rsidRPr="00F1493E">
        <w:rPr>
          <w:rFonts w:ascii="GHEA Grapalat" w:hAnsi="GHEA Grapalat"/>
          <w:i w:val="0"/>
        </w:rPr>
        <w:t xml:space="preserve"> </w:t>
      </w:r>
      <w:r w:rsidRPr="00F1493E">
        <w:rPr>
          <w:rFonts w:ascii="GHEA Grapalat" w:hAnsi="GHEA Grapalat"/>
          <w:b/>
          <w:i w:val="0"/>
          <w:lang w:val="en-US"/>
        </w:rPr>
        <w:t>N</w:t>
      </w:r>
      <w:r w:rsidRPr="00F1493E">
        <w:rPr>
          <w:rFonts w:ascii="GHEA Grapalat" w:hAnsi="GHEA Grapalat"/>
          <w:b/>
          <w:i w:val="0"/>
        </w:rPr>
        <w:t xml:space="preserve"> </w:t>
      </w:r>
      <w:r w:rsidR="00DC162A" w:rsidRPr="00DC162A">
        <w:rPr>
          <w:rFonts w:ascii="GHEA Grapalat" w:hAnsi="GHEA Grapalat"/>
          <w:b/>
          <w:i w:val="0"/>
        </w:rPr>
        <w:t>3</w:t>
      </w:r>
    </w:p>
    <w:p w:rsidR="0091042F" w:rsidRPr="00F1493E" w:rsidRDefault="0006703E" w:rsidP="006E3701">
      <w:pPr>
        <w:pStyle w:val="BodyTextIndent"/>
        <w:widowControl w:val="0"/>
        <w:spacing w:after="160" w:line="240" w:lineRule="auto"/>
        <w:ind w:firstLine="0"/>
        <w:jc w:val="center"/>
        <w:rPr>
          <w:rFonts w:ascii="GHEA Grapalat" w:hAnsi="GHEA Grapalat"/>
          <w:i w:val="0"/>
        </w:rPr>
      </w:pPr>
      <w:r w:rsidRPr="00F1493E">
        <w:rPr>
          <w:rFonts w:ascii="GHEA Grapalat" w:hAnsi="GHEA Grapalat"/>
          <w:i w:val="0"/>
        </w:rPr>
        <w:t xml:space="preserve">Код </w:t>
      </w:r>
      <w:r w:rsidR="00417E48" w:rsidRPr="00F1493E">
        <w:rPr>
          <w:rFonts w:ascii="GHEA Grapalat" w:hAnsi="GHEA Grapalat"/>
          <w:i w:val="0"/>
        </w:rPr>
        <w:t>процедуры</w:t>
      </w:r>
      <w:r w:rsidRPr="00F1493E">
        <w:rPr>
          <w:rFonts w:ascii="GHEA Grapalat" w:hAnsi="GHEA Grapalat"/>
          <w:i w:val="0"/>
        </w:rPr>
        <w:t xml:space="preserve"> </w:t>
      </w:r>
      <w:r w:rsidR="00F56A35" w:rsidRPr="00F1493E">
        <w:rPr>
          <w:rFonts w:ascii="Arial" w:hAnsi="Arial" w:cs="Arial"/>
          <w:i w:val="0"/>
          <w:lang w:val="hy-AM" w:eastAsia="en-US" w:bidi="ar-SA"/>
        </w:rPr>
        <w:t>ԳՀ</w:t>
      </w:r>
      <w:r w:rsidR="00F56A35" w:rsidRPr="00F1493E">
        <w:rPr>
          <w:rFonts w:ascii="Open Sans" w:hAnsi="Open Sans" w:cs="Open Sans"/>
          <w:i w:val="0"/>
          <w:lang w:val="hy-AM" w:eastAsia="en-US" w:bidi="ar-SA"/>
        </w:rPr>
        <w:t>-</w:t>
      </w:r>
      <w:r w:rsidR="00F56A35" w:rsidRPr="00F1493E">
        <w:rPr>
          <w:rFonts w:ascii="Arial" w:hAnsi="Arial" w:cs="Arial"/>
          <w:i w:val="0"/>
          <w:lang w:val="hy-AM" w:eastAsia="en-US" w:bidi="ar-SA"/>
        </w:rPr>
        <w:t>ԲՄԱՇՁԲ</w:t>
      </w:r>
      <w:r w:rsidR="00F56A35" w:rsidRPr="00F1493E">
        <w:rPr>
          <w:rFonts w:ascii="Open Sans" w:hAnsi="Open Sans" w:cs="Open Sans"/>
          <w:i w:val="0"/>
          <w:lang w:val="hy-AM" w:eastAsia="en-US" w:bidi="ar-SA"/>
        </w:rPr>
        <w:t>-2025/01</w:t>
      </w:r>
      <w:r w:rsidR="006E3701" w:rsidRPr="00F1493E">
        <w:rPr>
          <w:rFonts w:ascii="GHEA Grapalat" w:hAnsi="GHEA Grapalat"/>
          <w:i w:val="0"/>
          <w:lang w:val="af-ZA" w:eastAsia="en-US" w:bidi="ar-SA"/>
        </w:rPr>
        <w:t xml:space="preserve">        </w:t>
      </w:r>
    </w:p>
    <w:p w:rsidR="006E3701" w:rsidRPr="00F1493E" w:rsidRDefault="006E3701" w:rsidP="00F63FB7">
      <w:pPr>
        <w:pStyle w:val="BodyTextIndent"/>
        <w:widowControl w:val="0"/>
        <w:spacing w:line="240" w:lineRule="auto"/>
        <w:ind w:firstLine="709"/>
        <w:jc w:val="left"/>
        <w:rPr>
          <w:rFonts w:ascii="GHEA Grapalat" w:hAnsi="GHEA Grapalat"/>
          <w:i w:val="0"/>
        </w:rPr>
      </w:pPr>
      <w:r w:rsidRPr="00F1493E">
        <w:rPr>
          <w:rFonts w:ascii="GHEA Grapalat" w:hAnsi="GHEA Grapalat"/>
          <w:i w:val="0"/>
        </w:rPr>
        <w:t xml:space="preserve">Заказчик </w:t>
      </w:r>
      <w:r w:rsidRPr="00F1493E">
        <w:rPr>
          <w:rFonts w:ascii="GHEA Grapalat" w:hAnsi="GHEA Grapalat"/>
          <w:b/>
          <w:i w:val="0"/>
          <w:lang w:bidi="ar-SA"/>
        </w:rPr>
        <w:t>Гарнинский муниципалитет</w:t>
      </w:r>
      <w:r w:rsidRPr="00F1493E">
        <w:rPr>
          <w:rFonts w:ascii="GHEA Grapalat" w:hAnsi="GHEA Grapalat"/>
          <w:b/>
          <w:i w:val="0"/>
        </w:rPr>
        <w:t>, находящийся по адресу:</w:t>
      </w:r>
      <w:r w:rsidRPr="00F1493E">
        <w:rPr>
          <w:rFonts w:ascii="GHEA Grapalat" w:hAnsi="GHEA Grapalat"/>
          <w:b/>
          <w:i w:val="0"/>
          <w:lang w:bidi="ar-SA"/>
        </w:rPr>
        <w:t xml:space="preserve"> Котайкский марз, Гарни, Шаумян 4</w:t>
      </w:r>
      <w:r w:rsidRPr="00F1493E">
        <w:rPr>
          <w:rFonts w:ascii="GHEA Grapalat" w:hAnsi="GHEA Grapalat"/>
          <w:i w:val="0"/>
        </w:rPr>
        <w:t xml:space="preserve">, объявляет </w:t>
      </w:r>
      <w:r w:rsidR="007052AE" w:rsidRPr="00F1493E">
        <w:rPr>
          <w:rFonts w:ascii="GHEA Grapalat" w:hAnsi="GHEA Grapalat"/>
          <w:i w:val="0"/>
        </w:rPr>
        <w:t>открытый конкурс</w:t>
      </w:r>
      <w:r w:rsidRPr="00F1493E">
        <w:rPr>
          <w:rFonts w:ascii="GHEA Grapalat" w:hAnsi="GHEA Grapalat"/>
          <w:i w:val="0"/>
        </w:rPr>
        <w:t>, который проводится одним этапом.</w:t>
      </w:r>
    </w:p>
    <w:p w:rsidR="00341A74" w:rsidRPr="00F1493E" w:rsidRDefault="00A20B69" w:rsidP="003153DF">
      <w:pPr>
        <w:pStyle w:val="BodyTextIndent"/>
        <w:widowControl w:val="0"/>
        <w:spacing w:line="240" w:lineRule="auto"/>
        <w:ind w:firstLine="567"/>
        <w:rPr>
          <w:rFonts w:ascii="GHEA Grapalat" w:hAnsi="GHEA Grapalat"/>
          <w:i w:val="0"/>
        </w:rPr>
      </w:pPr>
      <w:r w:rsidRPr="00F1493E">
        <w:rPr>
          <w:rFonts w:ascii="GHEA Grapalat" w:hAnsi="GHEA Grapalat"/>
          <w:i w:val="0"/>
        </w:rPr>
        <w:t xml:space="preserve">Участнику, отобранному по итогам </w:t>
      </w:r>
      <w:r w:rsidR="0041023E" w:rsidRPr="00F1493E">
        <w:rPr>
          <w:rFonts w:ascii="GHEA Grapalat" w:hAnsi="GHEA Grapalat"/>
          <w:i w:val="0"/>
        </w:rPr>
        <w:t>настоящей процедуры</w:t>
      </w:r>
      <w:r w:rsidRPr="00F1493E">
        <w:rPr>
          <w:rFonts w:ascii="GHEA Grapalat" w:hAnsi="GHEA Grapalat"/>
          <w:i w:val="0"/>
        </w:rPr>
        <w:t>, в</w:t>
      </w:r>
      <w:r w:rsidR="00782D60" w:rsidRPr="00F1493E">
        <w:rPr>
          <w:rFonts w:ascii="Courier New" w:hAnsi="Courier New" w:cs="Courier New"/>
          <w:i w:val="0"/>
          <w:lang w:val="en-US"/>
        </w:rPr>
        <w:t> </w:t>
      </w:r>
      <w:r w:rsidRPr="00F1493E">
        <w:rPr>
          <w:rFonts w:ascii="GHEA Grapalat" w:hAnsi="GHEA Grapalat"/>
          <w:i w:val="0"/>
          <w:spacing w:val="6"/>
        </w:rPr>
        <w:t>установленном</w:t>
      </w:r>
      <w:r w:rsidR="00782D60" w:rsidRPr="00F1493E">
        <w:rPr>
          <w:rFonts w:ascii="Courier New" w:hAnsi="Courier New" w:cs="Courier New"/>
          <w:i w:val="0"/>
          <w:spacing w:val="6"/>
          <w:lang w:val="en-US"/>
        </w:rPr>
        <w:t> </w:t>
      </w:r>
      <w:r w:rsidRPr="00F1493E">
        <w:rPr>
          <w:rFonts w:ascii="GHEA Grapalat" w:hAnsi="GHEA Grapalat"/>
          <w:i w:val="0"/>
          <w:spacing w:val="6"/>
        </w:rPr>
        <w:t xml:space="preserve">порядке будет предложено заключить договор на поставку </w:t>
      </w:r>
      <w:r w:rsidR="003153DF" w:rsidRPr="00F1493E">
        <w:rPr>
          <w:rFonts w:ascii="GHEA Grapalat" w:hAnsi="GHEA Grapalat"/>
          <w:b/>
          <w:i w:val="0"/>
        </w:rPr>
        <w:t xml:space="preserve">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 </w:t>
      </w:r>
      <w:r w:rsidR="00782D60" w:rsidRPr="00F1493E">
        <w:rPr>
          <w:rFonts w:ascii="GHEA Grapalat" w:hAnsi="GHEA Grapalat"/>
          <w:i w:val="0"/>
        </w:rPr>
        <w:t>(далее — договор).</w:t>
      </w:r>
    </w:p>
    <w:p w:rsidR="00357D48" w:rsidRPr="00F1493E" w:rsidRDefault="00A20B69"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1493E">
        <w:rPr>
          <w:rFonts w:ascii="Courier New" w:hAnsi="Courier New" w:cs="Courier New"/>
          <w:i w:val="0"/>
          <w:lang w:val="en-US"/>
        </w:rPr>
        <w:t> </w:t>
      </w:r>
      <w:r w:rsidR="00F95E94" w:rsidRPr="00F1493E">
        <w:rPr>
          <w:rFonts w:ascii="GHEA Grapalat" w:hAnsi="GHEA Grapalat"/>
          <w:i w:val="0"/>
        </w:rPr>
        <w:t>настоящей процедуре</w:t>
      </w:r>
      <w:r w:rsidRPr="00F1493E">
        <w:rPr>
          <w:rFonts w:ascii="GHEA Grapalat" w:hAnsi="GHEA Grapalat"/>
          <w:i w:val="0"/>
        </w:rPr>
        <w:t>.</w:t>
      </w:r>
    </w:p>
    <w:p w:rsidR="00357D48" w:rsidRPr="00344C5F" w:rsidRDefault="00052084"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 xml:space="preserve">Условия </w:t>
      </w:r>
      <w:r w:rsidR="00677658" w:rsidRPr="00F1493E">
        <w:rPr>
          <w:rFonts w:ascii="GHEA Grapalat" w:hAnsi="GHEA Grapalat"/>
          <w:i w:val="0"/>
        </w:rPr>
        <w:t xml:space="preserve">предъявляемые </w:t>
      </w:r>
      <w:r w:rsidR="00FD0B1A" w:rsidRPr="00F1493E">
        <w:rPr>
          <w:rFonts w:ascii="GHEA Grapalat" w:hAnsi="GHEA Grapalat"/>
          <w:i w:val="0"/>
        </w:rPr>
        <w:t xml:space="preserve">к </w:t>
      </w:r>
      <w:r w:rsidR="00677658" w:rsidRPr="00F1493E">
        <w:rPr>
          <w:rFonts w:ascii="GHEA Grapalat" w:hAnsi="GHEA Grapalat"/>
          <w:i w:val="0"/>
        </w:rPr>
        <w:t xml:space="preserve">лицам, не имеющим права на участие в </w:t>
      </w:r>
      <w:r w:rsidRPr="00F1493E">
        <w:rPr>
          <w:rFonts w:ascii="GHEA Grapalat" w:hAnsi="GHEA Grapalat"/>
          <w:i w:val="0"/>
        </w:rPr>
        <w:t xml:space="preserve"> данной </w:t>
      </w:r>
      <w:r w:rsidR="006F297B" w:rsidRPr="00F1493E">
        <w:rPr>
          <w:rFonts w:ascii="GHEA Grapalat" w:hAnsi="GHEA Grapalat"/>
          <w:i w:val="0"/>
        </w:rPr>
        <w:t>процедуре</w:t>
      </w:r>
      <w:r w:rsidR="00677658" w:rsidRPr="00F1493E">
        <w:rPr>
          <w:rFonts w:ascii="GHEA Grapalat" w:hAnsi="GHEA Grapalat"/>
          <w:i w:val="0"/>
        </w:rPr>
        <w:t>, а также участникам, установлены приглашением на настоящую процедуру.</w:t>
      </w:r>
      <w:r w:rsidRPr="00F1493E" w:rsidDel="00052084">
        <w:rPr>
          <w:rFonts w:ascii="GHEA Grapalat" w:hAnsi="GHEA Grapalat"/>
          <w:i w:val="0"/>
        </w:rPr>
        <w:t xml:space="preserve"> </w:t>
      </w:r>
      <w:r w:rsidR="00EE73A8" w:rsidRPr="00F1493E">
        <w:rPr>
          <w:rFonts w:ascii="GHEA Grapalat" w:hAnsi="GHEA Grapalat"/>
          <w:i w:val="0"/>
        </w:rPr>
        <w:t xml:space="preserve">Отобранный участник определяется из числа участников, подавших заявки, оцененные </w:t>
      </w:r>
      <w:r w:rsidR="007442CF" w:rsidRPr="00F1493E">
        <w:rPr>
          <w:rFonts w:ascii="GHEA Grapalat" w:hAnsi="GHEA Grapalat"/>
          <w:i w:val="0"/>
        </w:rPr>
        <w:t>удовлетворительно</w:t>
      </w:r>
      <w:r w:rsidR="007442CF" w:rsidRPr="00F1493E">
        <w:rPr>
          <w:rFonts w:ascii="GHEA Grapalat" w:hAnsi="GHEA Grapalat"/>
          <w:i w:val="0"/>
          <w:lang w:val="hy-AM"/>
        </w:rPr>
        <w:t xml:space="preserve"> </w:t>
      </w:r>
      <w:r w:rsidR="007442CF" w:rsidRPr="00F1493E">
        <w:rPr>
          <w:rFonts w:ascii="GHEA Grapalat" w:hAnsi="GHEA Grapalat"/>
          <w:i w:val="0"/>
        </w:rPr>
        <w:t xml:space="preserve">по </w:t>
      </w:r>
      <w:r w:rsidR="00830445" w:rsidRPr="00F1493E">
        <w:rPr>
          <w:rFonts w:ascii="GHEA Grapalat" w:hAnsi="GHEA Grapalat"/>
          <w:i w:val="0"/>
        </w:rPr>
        <w:t xml:space="preserve">неценовым </w:t>
      </w:r>
      <w:r w:rsidR="007442CF" w:rsidRPr="00F1493E">
        <w:rPr>
          <w:rFonts w:ascii="GHEA Grapalat" w:hAnsi="GHEA Grapalat"/>
          <w:i w:val="0"/>
        </w:rPr>
        <w:t>условиям</w:t>
      </w:r>
      <w:r w:rsidR="00EE73A8" w:rsidRPr="00F1493E">
        <w:rPr>
          <w:rFonts w:ascii="GHEA Grapalat" w:hAnsi="GHEA Grapalat"/>
          <w:i w:val="0"/>
        </w:rPr>
        <w:t>, по принципу предпочтения, отдаваемого участнику, представившему м</w:t>
      </w:r>
      <w:r w:rsidR="003F762C" w:rsidRPr="00F1493E">
        <w:rPr>
          <w:rFonts w:ascii="GHEA Grapalat" w:hAnsi="GHEA Grapalat"/>
          <w:i w:val="0"/>
        </w:rPr>
        <w:t>инимальное ценовое предложение.</w:t>
      </w:r>
    </w:p>
    <w:p w:rsidR="00121D15" w:rsidRPr="00121D15" w:rsidRDefault="00121D15" w:rsidP="00F63FB7">
      <w:pPr>
        <w:pStyle w:val="BodyTextIndent"/>
        <w:widowControl w:val="0"/>
        <w:spacing w:line="240" w:lineRule="auto"/>
        <w:ind w:firstLine="567"/>
        <w:rPr>
          <w:rFonts w:ascii="GHEA Grapalat" w:hAnsi="GHEA Grapalat"/>
          <w:i w:val="0"/>
          <w:color w:val="FF0000"/>
        </w:rPr>
      </w:pPr>
      <w:r w:rsidRPr="00121D15">
        <w:rPr>
          <w:rFonts w:ascii="GHEA Grapalat" w:hAnsi="GHEA Grapalat"/>
          <w:i w:val="0"/>
          <w:color w:val="FF0000"/>
        </w:rPr>
        <w:t>Процедура закупки организована на основании статьи 15 части 6 Закона (в рамках Программы субсидирования).</w:t>
      </w:r>
    </w:p>
    <w:p w:rsidR="0067579A" w:rsidRPr="00F1493E" w:rsidRDefault="00357D48" w:rsidP="00F63FB7">
      <w:pPr>
        <w:pStyle w:val="BodyTextIndent"/>
        <w:widowControl w:val="0"/>
        <w:spacing w:line="240" w:lineRule="auto"/>
        <w:ind w:firstLine="567"/>
        <w:rPr>
          <w:rFonts w:ascii="GHEA Grapalat" w:hAnsi="GHEA Grapalat"/>
          <w:i w:val="0"/>
          <w:spacing w:val="-6"/>
        </w:rPr>
      </w:pPr>
      <w:r w:rsidRPr="00F1493E">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1493E">
        <w:rPr>
          <w:rFonts w:ascii="Courier New" w:hAnsi="Courier New" w:cs="Courier New"/>
          <w:i w:val="0"/>
          <w:spacing w:val="-6"/>
          <w:lang w:val="en-US"/>
        </w:rPr>
        <w:t> </w:t>
      </w:r>
      <w:r w:rsidRPr="00F1493E">
        <w:rPr>
          <w:rFonts w:ascii="GHEA Grapalat" w:hAnsi="GHEA Grapalat"/>
          <w:i w:val="0"/>
          <w:spacing w:val="-6"/>
        </w:rPr>
        <w:t xml:space="preserve">электронной форме в течение рабочего дня, следующего за днем получения заявления. </w:t>
      </w:r>
    </w:p>
    <w:p w:rsidR="00EF52E4" w:rsidRPr="00F1493E" w:rsidRDefault="00EF52E4"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 xml:space="preserve">Заявки на </w:t>
      </w:r>
      <w:r w:rsidR="00D50690" w:rsidRPr="00F1493E">
        <w:rPr>
          <w:rFonts w:ascii="GHEA Grapalat" w:hAnsi="GHEA Grapalat"/>
          <w:i w:val="0"/>
        </w:rPr>
        <w:t>настоящую процедуру</w:t>
      </w:r>
      <w:r w:rsidRPr="00F1493E">
        <w:rPr>
          <w:rFonts w:ascii="GHEA Grapalat" w:hAnsi="GHEA Grapalat"/>
          <w:i w:val="0"/>
        </w:rPr>
        <w:t xml:space="preserve"> необходимо подавать по адресу</w:t>
      </w:r>
      <w:r w:rsidRPr="00F1493E">
        <w:rPr>
          <w:rFonts w:ascii="GHEA Grapalat" w:hAnsi="GHEA Grapalat"/>
          <w:i w:val="0"/>
          <w:spacing w:val="6"/>
        </w:rPr>
        <w:t xml:space="preserve"> </w:t>
      </w:r>
      <w:r w:rsidR="006E3701" w:rsidRPr="00F1493E">
        <w:rPr>
          <w:rFonts w:ascii="GHEA Grapalat" w:hAnsi="GHEA Grapalat"/>
          <w:b/>
          <w:i w:val="0"/>
          <w:lang w:bidi="ar-SA"/>
        </w:rPr>
        <w:t>Котайкский марз, Гарни, Шаумян 4</w:t>
      </w:r>
      <w:r w:rsidR="006E3701" w:rsidRPr="00F1493E">
        <w:rPr>
          <w:rFonts w:ascii="GHEA Grapalat" w:hAnsi="GHEA Grapalat"/>
          <w:b/>
          <w:i w:val="0"/>
        </w:rPr>
        <w:t xml:space="preserve"> </w:t>
      </w:r>
      <w:r w:rsidRPr="00F1493E">
        <w:rPr>
          <w:rFonts w:ascii="GHEA Grapalat" w:hAnsi="GHEA Grapalat"/>
          <w:i w:val="0"/>
        </w:rPr>
        <w:t>в</w:t>
      </w:r>
      <w:r w:rsidR="006E3701" w:rsidRPr="00F1493E">
        <w:rPr>
          <w:rFonts w:ascii="GHEA Grapalat" w:hAnsi="GHEA Grapalat"/>
          <w:i w:val="0"/>
        </w:rPr>
        <w:t xml:space="preserve"> документарной форме, д</w:t>
      </w:r>
      <w:r w:rsidR="006E3701" w:rsidRPr="00F1493E">
        <w:rPr>
          <w:rFonts w:ascii="GHEA Grapalat" w:hAnsi="GHEA Grapalat"/>
          <w:b/>
          <w:i w:val="0"/>
        </w:rPr>
        <w:t xml:space="preserve">о 10:00 часов </w:t>
      </w:r>
      <w:r w:rsidR="00121D15" w:rsidRPr="00121D15">
        <w:rPr>
          <w:rFonts w:ascii="GHEA Grapalat" w:hAnsi="GHEA Grapalat"/>
          <w:b/>
          <w:i w:val="0"/>
        </w:rPr>
        <w:t xml:space="preserve"> </w:t>
      </w:r>
      <w:r w:rsidR="00DC162A">
        <w:rPr>
          <w:rFonts w:ascii="GHEA Grapalat" w:hAnsi="GHEA Grapalat"/>
          <w:b/>
          <w:i w:val="0"/>
        </w:rPr>
        <w:t xml:space="preserve">41-го </w:t>
      </w:r>
      <w:r w:rsidRPr="00F1493E">
        <w:rPr>
          <w:rFonts w:ascii="GHEA Grapalat" w:hAnsi="GHEA Grapalat"/>
          <w:b/>
          <w:i w:val="0"/>
        </w:rPr>
        <w:t>дня со дня опубликования настоящего объявления.</w:t>
      </w:r>
      <w:r w:rsidRPr="00F1493E">
        <w:rPr>
          <w:rFonts w:ascii="GHEA Grapalat" w:hAnsi="GHEA Grapalat"/>
          <w:i w:val="0"/>
        </w:rPr>
        <w:t xml:space="preserve"> Кроме армянского языка заявки могут быть поданы также на английском или русском языке.</w:t>
      </w:r>
    </w:p>
    <w:p w:rsidR="002028BF" w:rsidRPr="00F1493E" w:rsidRDefault="002028BF"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6E3701" w:rsidRPr="00F1493E" w:rsidRDefault="00EF52E4" w:rsidP="00F63FB7">
      <w:pPr>
        <w:ind w:firstLine="567"/>
        <w:jc w:val="both"/>
        <w:rPr>
          <w:rFonts w:ascii="GHEA Grapalat" w:hAnsi="GHEA Grapalat"/>
          <w:b/>
          <w:sz w:val="20"/>
          <w:szCs w:val="20"/>
          <w:lang w:bidi="ar-SA"/>
        </w:rPr>
      </w:pPr>
      <w:r w:rsidRPr="00F1493E">
        <w:rPr>
          <w:rFonts w:ascii="GHEA Grapalat" w:hAnsi="GHEA Grapalat"/>
          <w:sz w:val="20"/>
          <w:szCs w:val="20"/>
        </w:rPr>
        <w:t>Вскрытие заявок будет пр</w:t>
      </w:r>
      <w:r w:rsidR="00344C5F" w:rsidRPr="00071F13">
        <w:rPr>
          <w:rFonts w:ascii="GHEA Grapalat" w:hAnsi="GHEA Grapalat"/>
          <w:sz w:val="20"/>
          <w:szCs w:val="20"/>
        </w:rPr>
        <w:t xml:space="preserve"> </w:t>
      </w:r>
      <w:r w:rsidR="00DC162A">
        <w:rPr>
          <w:rFonts w:ascii="GHEA Grapalat" w:hAnsi="GHEA Grapalat"/>
          <w:b/>
          <w:sz w:val="20"/>
          <w:szCs w:val="20"/>
          <w:lang w:val="en-US"/>
        </w:rPr>
        <w:t>02.09</w:t>
      </w:r>
      <w:r w:rsidR="00F56A35" w:rsidRPr="00F1493E">
        <w:rPr>
          <w:rFonts w:ascii="GHEA Grapalat" w:hAnsi="GHEA Grapalat"/>
          <w:b/>
          <w:sz w:val="20"/>
          <w:szCs w:val="20"/>
          <w:lang w:val="hy-AM"/>
        </w:rPr>
        <w:t>.202</w:t>
      </w:r>
      <w:r w:rsidR="00F56A35" w:rsidRPr="00344C5F">
        <w:rPr>
          <w:rFonts w:ascii="GHEA Grapalat" w:hAnsi="GHEA Grapalat"/>
          <w:b/>
          <w:sz w:val="20"/>
          <w:szCs w:val="20"/>
          <w:lang w:val="hy-AM"/>
        </w:rPr>
        <w:t>5</w:t>
      </w:r>
      <w:r w:rsidRPr="00F1493E">
        <w:rPr>
          <w:rFonts w:ascii="GHEA Grapalat" w:hAnsi="GHEA Grapalat"/>
          <w:b/>
          <w:sz w:val="20"/>
          <w:szCs w:val="20"/>
        </w:rPr>
        <w:t>.</w:t>
      </w:r>
      <w:r w:rsidR="00F63FB7" w:rsidRPr="00F1493E">
        <w:rPr>
          <w:rFonts w:ascii="GHEA Grapalat" w:hAnsi="GHEA Grapalat"/>
          <w:sz w:val="20"/>
          <w:szCs w:val="20"/>
          <w:lang w:val="hy-AM"/>
        </w:rPr>
        <w:t xml:space="preserve"> </w:t>
      </w:r>
      <w:r w:rsidR="00754697" w:rsidRPr="00F1493E">
        <w:rPr>
          <w:rFonts w:ascii="GHEA Grapalat" w:hAnsi="GHEA Grapalat"/>
          <w:sz w:val="20"/>
          <w:szCs w:val="20"/>
        </w:rPr>
        <w:t>Для получения дополнительной информации, связанной с настоящим</w:t>
      </w:r>
      <w:r w:rsidR="00D5443D" w:rsidRPr="00F1493E">
        <w:rPr>
          <w:rFonts w:ascii="Courier New" w:hAnsi="Courier New" w:cs="Courier New"/>
          <w:sz w:val="20"/>
          <w:szCs w:val="20"/>
          <w:lang w:val="en-US"/>
        </w:rPr>
        <w:t> </w:t>
      </w:r>
      <w:r w:rsidR="00754697" w:rsidRPr="00F1493E">
        <w:rPr>
          <w:rFonts w:ascii="GHEA Grapalat" w:hAnsi="GHEA Grapalat"/>
          <w:sz w:val="20"/>
          <w:szCs w:val="20"/>
        </w:rPr>
        <w:t>объявлением, можете обратиться к секретарю Оценочной комиссии</w:t>
      </w:r>
      <w:r w:rsidR="00BE1C5E" w:rsidRPr="00F1493E">
        <w:rPr>
          <w:rFonts w:ascii="GHEA Grapalat" w:hAnsi="GHEA Grapalat"/>
          <w:sz w:val="20"/>
          <w:szCs w:val="20"/>
        </w:rPr>
        <w:t xml:space="preserve"> </w:t>
      </w:r>
      <w:r w:rsidR="00F56A35" w:rsidRPr="00F1493E">
        <w:rPr>
          <w:rFonts w:ascii="GHEA Grapalat" w:hAnsi="GHEA Grapalat"/>
          <w:b/>
          <w:sz w:val="20"/>
          <w:szCs w:val="20"/>
          <w:u w:val="single"/>
          <w:lang w:bidi="ar-SA"/>
        </w:rPr>
        <w:t>А. Николаян</w:t>
      </w:r>
    </w:p>
    <w:p w:rsidR="006E3701" w:rsidRPr="00F1493E" w:rsidRDefault="006E3701" w:rsidP="00F63FB7">
      <w:pPr>
        <w:ind w:firstLine="709"/>
        <w:jc w:val="both"/>
        <w:rPr>
          <w:rFonts w:ascii="GHEA Grapalat" w:hAnsi="GHEA Grapalat" w:cs="Arial"/>
          <w:b/>
          <w:i/>
          <w:sz w:val="20"/>
          <w:szCs w:val="20"/>
          <w:lang w:val="af-ZA" w:bidi="ar-SA"/>
        </w:rPr>
      </w:pPr>
      <w:r w:rsidRPr="00F1493E">
        <w:rPr>
          <w:rFonts w:ascii="GHEA Grapalat" w:hAnsi="GHEA Grapalat"/>
          <w:b/>
          <w:sz w:val="20"/>
          <w:szCs w:val="20"/>
          <w:lang w:bidi="ar-SA"/>
        </w:rPr>
        <w:t xml:space="preserve">Телефон  </w:t>
      </w:r>
      <w:r w:rsidR="00F56A35" w:rsidRPr="00F1493E">
        <w:rPr>
          <w:rFonts w:ascii="GHEA Grapalat" w:hAnsi="GHEA Grapalat" w:cs="Arial"/>
          <w:b/>
          <w:i/>
          <w:sz w:val="20"/>
          <w:szCs w:val="20"/>
          <w:lang w:val="af-ZA" w:bidi="ar-SA"/>
        </w:rPr>
        <w:t>098680128</w:t>
      </w:r>
    </w:p>
    <w:p w:rsidR="006E3701" w:rsidRPr="00F1493E" w:rsidRDefault="006E3701" w:rsidP="00F63FB7">
      <w:pPr>
        <w:ind w:firstLine="567"/>
        <w:jc w:val="both"/>
        <w:rPr>
          <w:rFonts w:ascii="GHEA Grapalat" w:hAnsi="GHEA Grapalat"/>
          <w:b/>
          <w:sz w:val="20"/>
          <w:szCs w:val="20"/>
          <w:lang w:bidi="ar-SA"/>
        </w:rPr>
      </w:pPr>
      <w:r w:rsidRPr="00F1493E">
        <w:rPr>
          <w:rFonts w:ascii="GHEA Grapalat" w:hAnsi="GHEA Grapalat"/>
          <w:b/>
          <w:sz w:val="20"/>
          <w:szCs w:val="20"/>
          <w:lang w:bidi="ar-SA"/>
        </w:rPr>
        <w:t>Электронная почта</w:t>
      </w:r>
      <w:r w:rsidRPr="00F1493E">
        <w:rPr>
          <w:rFonts w:ascii="Arial" w:hAnsi="Arial"/>
          <w:b/>
          <w:sz w:val="20"/>
          <w:szCs w:val="20"/>
          <w:lang w:bidi="ar-SA"/>
        </w:rPr>
        <w:t xml:space="preserve"> </w:t>
      </w:r>
      <w:r w:rsidRPr="00F1493E">
        <w:rPr>
          <w:rFonts w:ascii="GHEA Grapalat" w:hAnsi="GHEA Grapalat"/>
          <w:b/>
          <w:sz w:val="20"/>
          <w:szCs w:val="20"/>
          <w:lang w:bidi="ar-SA"/>
        </w:rPr>
        <w:t xml:space="preserve"> garnihamaynq@mail.ru</w:t>
      </w:r>
    </w:p>
    <w:p w:rsidR="006E3701" w:rsidRPr="00F1493E" w:rsidRDefault="006E3701" w:rsidP="00F63FB7">
      <w:pPr>
        <w:jc w:val="both"/>
        <w:rPr>
          <w:rFonts w:ascii="GHEA Grapalat" w:hAnsi="GHEA Grapalat"/>
          <w:b/>
          <w:sz w:val="20"/>
          <w:szCs w:val="20"/>
          <w:u w:val="single"/>
          <w:lang w:bidi="ar-SA"/>
        </w:rPr>
      </w:pPr>
    </w:p>
    <w:p w:rsidR="006E3701" w:rsidRPr="00F1493E" w:rsidRDefault="006E3701" w:rsidP="00F63FB7">
      <w:pPr>
        <w:rPr>
          <w:rFonts w:ascii="GHEA Grapalat" w:hAnsi="GHEA Grapalat"/>
          <w:b/>
          <w:sz w:val="20"/>
          <w:szCs w:val="20"/>
          <w:u w:val="single"/>
          <w:lang w:bidi="ar-SA"/>
        </w:rPr>
      </w:pPr>
      <w:r w:rsidRPr="00F1493E">
        <w:rPr>
          <w:rFonts w:ascii="GHEA Grapalat" w:hAnsi="GHEA Grapalat"/>
          <w:b/>
          <w:sz w:val="20"/>
          <w:szCs w:val="20"/>
          <w:lang w:bidi="ar-SA"/>
        </w:rPr>
        <w:t xml:space="preserve">Заказчик </w:t>
      </w:r>
      <w:r w:rsidRPr="00F1493E">
        <w:rPr>
          <w:rFonts w:ascii="Arial" w:hAnsi="Arial"/>
          <w:b/>
          <w:sz w:val="20"/>
          <w:szCs w:val="20"/>
          <w:lang w:bidi="ar-SA"/>
        </w:rPr>
        <w:t xml:space="preserve"> </w:t>
      </w:r>
      <w:r w:rsidRPr="00F1493E">
        <w:rPr>
          <w:rFonts w:ascii="GHEA Grapalat" w:hAnsi="GHEA Grapalat"/>
          <w:b/>
          <w:sz w:val="20"/>
          <w:szCs w:val="20"/>
          <w:lang w:bidi="ar-SA"/>
        </w:rPr>
        <w:t xml:space="preserve"> Гарнинский муниципалитет</w:t>
      </w:r>
    </w:p>
    <w:p w:rsidR="00915A97" w:rsidRPr="00F1493E" w:rsidRDefault="00915A97" w:rsidP="00F63FB7">
      <w:pPr>
        <w:pStyle w:val="BodyTextIndent"/>
        <w:widowControl w:val="0"/>
        <w:spacing w:line="240" w:lineRule="auto"/>
        <w:ind w:firstLine="567"/>
        <w:rPr>
          <w:rFonts w:ascii="GHEA Grapalat" w:hAnsi="GHEA Grapalat"/>
          <w:i w:val="0"/>
        </w:rPr>
      </w:pPr>
      <w:r w:rsidRPr="00F1493E">
        <w:rPr>
          <w:rFonts w:ascii="GHEA Grapalat" w:hAnsi="GHEA Grapalat" w:cs="Sylfaen"/>
          <w:b/>
        </w:rPr>
        <w:br w:type="page"/>
      </w:r>
    </w:p>
    <w:p w:rsidR="00096865" w:rsidRPr="00F1493E" w:rsidRDefault="00096865" w:rsidP="00B46D58">
      <w:pPr>
        <w:pStyle w:val="BodyText"/>
        <w:widowControl w:val="0"/>
        <w:spacing w:after="160"/>
        <w:ind w:firstLine="567"/>
        <w:jc w:val="right"/>
        <w:rPr>
          <w:rFonts w:ascii="GHEA Grapalat" w:hAnsi="GHEA Grapalat" w:cs="Sylfaen"/>
          <w:i/>
          <w:sz w:val="20"/>
          <w:szCs w:val="20"/>
        </w:rPr>
      </w:pPr>
      <w:r w:rsidRPr="00F1493E">
        <w:rPr>
          <w:rFonts w:ascii="GHEA Grapalat" w:hAnsi="GHEA Grapalat"/>
          <w:i/>
          <w:sz w:val="20"/>
          <w:szCs w:val="20"/>
        </w:rPr>
        <w:lastRenderedPageBreak/>
        <w:t>Утверждено</w:t>
      </w:r>
    </w:p>
    <w:p w:rsidR="007052AE" w:rsidRPr="00F1493E" w:rsidRDefault="007052AE" w:rsidP="007052AE">
      <w:pPr>
        <w:pStyle w:val="BodyText"/>
        <w:widowControl w:val="0"/>
        <w:spacing w:after="160"/>
        <w:ind w:right="-7" w:firstLine="567"/>
        <w:jc w:val="right"/>
        <w:rPr>
          <w:rFonts w:ascii="GHEA Grapalat" w:hAnsi="GHEA Grapalat"/>
          <w:sz w:val="20"/>
          <w:szCs w:val="20"/>
        </w:rPr>
      </w:pPr>
      <w:r w:rsidRPr="00F1493E">
        <w:rPr>
          <w:rFonts w:ascii="GHEA Grapalat" w:hAnsi="GHEA Grapalat"/>
          <w:sz w:val="20"/>
          <w:szCs w:val="20"/>
        </w:rPr>
        <w:t>Решением Оценочной комиссии открытого конкурса</w:t>
      </w:r>
      <w:r w:rsidRPr="00F1493E">
        <w:rPr>
          <w:rFonts w:ascii="GHEA Grapalat" w:hAnsi="GHEA Grapalat" w:cs="Sylfaen"/>
          <w:i/>
          <w:sz w:val="20"/>
          <w:szCs w:val="20"/>
        </w:rPr>
        <w:br/>
      </w:r>
      <w:r w:rsidRPr="00F1493E">
        <w:rPr>
          <w:rFonts w:ascii="GHEA Grapalat" w:hAnsi="GHEA Grapalat"/>
          <w:i/>
          <w:sz w:val="20"/>
          <w:szCs w:val="20"/>
        </w:rPr>
        <w:t xml:space="preserve">под кодом   </w:t>
      </w:r>
      <w:r w:rsidR="00F56A35" w:rsidRPr="00F1493E">
        <w:rPr>
          <w:rFonts w:ascii="Arial" w:hAnsi="Arial" w:cs="Arial"/>
          <w:i/>
          <w:sz w:val="20"/>
          <w:szCs w:val="20"/>
          <w:lang w:val="hy-AM" w:eastAsia="en-US" w:bidi="ar-SA"/>
        </w:rPr>
        <w:t>ԳՀ</w:t>
      </w:r>
      <w:r w:rsidR="00F56A35" w:rsidRPr="00F1493E">
        <w:rPr>
          <w:rFonts w:ascii="Open Sans" w:hAnsi="Open Sans" w:cs="Open Sans"/>
          <w:i/>
          <w:sz w:val="20"/>
          <w:szCs w:val="20"/>
          <w:lang w:val="hy-AM" w:eastAsia="en-US" w:bidi="ar-SA"/>
        </w:rPr>
        <w:t>-</w:t>
      </w:r>
      <w:r w:rsidR="00F56A35" w:rsidRPr="00F1493E">
        <w:rPr>
          <w:rFonts w:ascii="Arial" w:hAnsi="Arial" w:cs="Arial"/>
          <w:i/>
          <w:sz w:val="20"/>
          <w:szCs w:val="20"/>
          <w:lang w:val="hy-AM" w:eastAsia="en-US" w:bidi="ar-SA"/>
        </w:rPr>
        <w:t>ԲՄԱՇՁԲ</w:t>
      </w:r>
      <w:r w:rsidR="00F56A35" w:rsidRPr="00F1493E">
        <w:rPr>
          <w:rFonts w:ascii="Open Sans" w:hAnsi="Open Sans" w:cs="Open Sans"/>
          <w:i/>
          <w:sz w:val="20"/>
          <w:szCs w:val="20"/>
          <w:lang w:val="hy-AM" w:eastAsia="en-US" w:bidi="ar-SA"/>
        </w:rPr>
        <w:t>-2025/01</w:t>
      </w:r>
      <w:r w:rsidRPr="00F1493E">
        <w:rPr>
          <w:rFonts w:ascii="GHEA Grapalat" w:hAnsi="GHEA Grapalat"/>
          <w:b/>
          <w:sz w:val="20"/>
          <w:szCs w:val="20"/>
          <w:u w:val="single"/>
          <w:lang w:val="af-ZA" w:eastAsia="en-US" w:bidi="ar-SA"/>
        </w:rPr>
        <w:t xml:space="preserve">        </w:t>
      </w:r>
      <w:r w:rsidRPr="00F1493E">
        <w:rPr>
          <w:rFonts w:ascii="GHEA Grapalat" w:hAnsi="GHEA Grapalat" w:cs="Times Armenian"/>
          <w:i/>
          <w:sz w:val="20"/>
          <w:szCs w:val="20"/>
        </w:rPr>
        <w:br/>
      </w:r>
      <w:r w:rsidRPr="00F1493E">
        <w:rPr>
          <w:rFonts w:ascii="GHEA Grapalat" w:hAnsi="GHEA Grapalat"/>
          <w:i/>
          <w:sz w:val="20"/>
          <w:szCs w:val="20"/>
        </w:rPr>
        <w:t xml:space="preserve">№ </w:t>
      </w:r>
      <w:r w:rsidR="00DC162A" w:rsidRPr="00DC162A">
        <w:rPr>
          <w:rFonts w:ascii="GHEA Grapalat" w:hAnsi="GHEA Grapalat"/>
          <w:i/>
          <w:sz w:val="20"/>
          <w:szCs w:val="20"/>
        </w:rPr>
        <w:t>3</w:t>
      </w:r>
      <w:r w:rsidR="006B52AA" w:rsidRPr="00DC162A">
        <w:rPr>
          <w:rFonts w:ascii="GHEA Grapalat" w:hAnsi="GHEA Grapalat"/>
          <w:i/>
          <w:sz w:val="20"/>
          <w:szCs w:val="20"/>
        </w:rPr>
        <w:t xml:space="preserve"> </w:t>
      </w:r>
      <w:r w:rsidRPr="00F1493E">
        <w:rPr>
          <w:rFonts w:ascii="GHEA Grapalat" w:hAnsi="GHEA Grapalat"/>
          <w:b/>
          <w:sz w:val="20"/>
          <w:szCs w:val="20"/>
        </w:rPr>
        <w:t xml:space="preserve">от   </w:t>
      </w:r>
      <w:r w:rsidR="00DC162A" w:rsidRPr="00DC162A">
        <w:rPr>
          <w:rFonts w:ascii="GHEA Grapalat" w:hAnsi="GHEA Grapalat"/>
          <w:b/>
          <w:sz w:val="20"/>
          <w:szCs w:val="20"/>
        </w:rPr>
        <w:t>23</w:t>
      </w:r>
      <w:r w:rsidR="003153DF" w:rsidRPr="00F1493E">
        <w:rPr>
          <w:rFonts w:ascii="GHEA Grapalat" w:hAnsi="GHEA Grapalat"/>
          <w:b/>
          <w:sz w:val="20"/>
          <w:szCs w:val="20"/>
        </w:rPr>
        <w:t>. 0</w:t>
      </w:r>
      <w:r w:rsidR="003153DF" w:rsidRPr="00121D15">
        <w:rPr>
          <w:rFonts w:ascii="GHEA Grapalat" w:hAnsi="GHEA Grapalat"/>
          <w:b/>
          <w:sz w:val="20"/>
          <w:szCs w:val="20"/>
        </w:rPr>
        <w:t>7</w:t>
      </w:r>
      <w:r w:rsidR="003153DF" w:rsidRPr="00F1493E">
        <w:rPr>
          <w:rFonts w:ascii="GHEA Grapalat" w:hAnsi="GHEA Grapalat"/>
          <w:b/>
          <w:sz w:val="20"/>
          <w:szCs w:val="20"/>
        </w:rPr>
        <w:t>. 202</w:t>
      </w:r>
      <w:r w:rsidR="003153DF" w:rsidRPr="00121D15">
        <w:rPr>
          <w:rFonts w:ascii="GHEA Grapalat" w:hAnsi="GHEA Grapalat"/>
          <w:b/>
          <w:sz w:val="20"/>
          <w:szCs w:val="20"/>
        </w:rPr>
        <w:t>5</w:t>
      </w:r>
      <w:r w:rsidRPr="00F1493E">
        <w:rPr>
          <w:rFonts w:ascii="GHEA Grapalat" w:hAnsi="GHEA Grapalat"/>
          <w:b/>
          <w:sz w:val="20"/>
          <w:szCs w:val="20"/>
        </w:rPr>
        <w:t>г</w:t>
      </w:r>
    </w:p>
    <w:p w:rsidR="00096865" w:rsidRPr="00F1493E" w:rsidRDefault="00096865" w:rsidP="00B46D58">
      <w:pPr>
        <w:pStyle w:val="BodyText"/>
        <w:widowControl w:val="0"/>
        <w:spacing w:after="160"/>
        <w:ind w:right="-7" w:firstLine="567"/>
        <w:jc w:val="center"/>
        <w:rPr>
          <w:rFonts w:ascii="GHEA Grapalat" w:hAnsi="GHEA Grapalat"/>
          <w:sz w:val="20"/>
          <w:szCs w:val="20"/>
        </w:rPr>
      </w:pPr>
    </w:p>
    <w:p w:rsidR="00096865" w:rsidRPr="00F1493E" w:rsidRDefault="00096865" w:rsidP="00B46D58">
      <w:pPr>
        <w:pStyle w:val="BodyText"/>
        <w:widowControl w:val="0"/>
        <w:spacing w:after="160"/>
        <w:ind w:right="-7" w:firstLine="567"/>
        <w:jc w:val="center"/>
        <w:rPr>
          <w:rFonts w:ascii="GHEA Grapalat" w:hAnsi="GHEA Grapalat"/>
          <w:sz w:val="20"/>
          <w:szCs w:val="20"/>
        </w:rPr>
      </w:pPr>
    </w:p>
    <w:p w:rsidR="000763E5" w:rsidRPr="00F1493E" w:rsidRDefault="000763E5" w:rsidP="00B46D58">
      <w:pPr>
        <w:pStyle w:val="BodyText"/>
        <w:widowControl w:val="0"/>
        <w:spacing w:after="160"/>
        <w:ind w:right="-7" w:firstLine="567"/>
        <w:jc w:val="center"/>
        <w:rPr>
          <w:rFonts w:ascii="GHEA Grapalat" w:hAnsi="GHEA Grapalat"/>
          <w:sz w:val="20"/>
          <w:szCs w:val="20"/>
        </w:rPr>
      </w:pPr>
    </w:p>
    <w:p w:rsidR="007052AE" w:rsidRPr="00F1493E" w:rsidRDefault="007052AE" w:rsidP="007052AE">
      <w:pPr>
        <w:pStyle w:val="BodyText"/>
        <w:widowControl w:val="0"/>
        <w:spacing w:after="160"/>
        <w:ind w:right="-7" w:firstLine="567"/>
        <w:jc w:val="center"/>
        <w:rPr>
          <w:rFonts w:ascii="GHEA Grapalat" w:hAnsi="GHEA Grapalat"/>
          <w:sz w:val="20"/>
          <w:szCs w:val="20"/>
        </w:rPr>
      </w:pPr>
      <w:r w:rsidRPr="00F1493E">
        <w:rPr>
          <w:rFonts w:ascii="GHEA Grapalat" w:hAnsi="GHEA Grapalat"/>
          <w:i/>
          <w:sz w:val="20"/>
          <w:szCs w:val="20"/>
        </w:rPr>
        <w:t>"</w:t>
      </w:r>
      <w:r w:rsidRPr="00F1493E">
        <w:rPr>
          <w:rFonts w:ascii="GHEA Grapalat" w:hAnsi="GHEA Grapalat"/>
          <w:b/>
          <w:i/>
          <w:sz w:val="20"/>
          <w:szCs w:val="20"/>
          <w:lang w:bidi="ar-SA"/>
        </w:rPr>
        <w:t xml:space="preserve"> Гарнинский муниципалитет</w:t>
      </w:r>
      <w:r w:rsidRPr="00F1493E">
        <w:rPr>
          <w:rFonts w:ascii="GHEA Grapalat" w:hAnsi="GHEA Grapalat"/>
          <w:i/>
          <w:sz w:val="20"/>
          <w:szCs w:val="20"/>
        </w:rPr>
        <w:t xml:space="preserve"> "</w:t>
      </w:r>
    </w:p>
    <w:p w:rsidR="00096865" w:rsidRPr="00F1493E" w:rsidRDefault="00096865" w:rsidP="00B46D58">
      <w:pPr>
        <w:pStyle w:val="BodyText"/>
        <w:widowControl w:val="0"/>
        <w:spacing w:after="160"/>
        <w:ind w:right="-7" w:firstLine="567"/>
        <w:jc w:val="center"/>
        <w:rPr>
          <w:rFonts w:ascii="GHEA Grapalat" w:hAnsi="GHEA Grapalat"/>
          <w:sz w:val="20"/>
          <w:szCs w:val="20"/>
        </w:rPr>
      </w:pPr>
    </w:p>
    <w:p w:rsidR="000763E5" w:rsidRPr="00F1493E" w:rsidRDefault="000763E5" w:rsidP="00B46D58">
      <w:pPr>
        <w:pStyle w:val="BodyText"/>
        <w:widowControl w:val="0"/>
        <w:spacing w:after="160"/>
        <w:ind w:right="-7" w:firstLine="567"/>
        <w:jc w:val="center"/>
        <w:rPr>
          <w:rFonts w:ascii="GHEA Grapalat" w:hAnsi="GHEA Grapalat"/>
          <w:sz w:val="20"/>
          <w:szCs w:val="20"/>
        </w:rPr>
      </w:pPr>
    </w:p>
    <w:p w:rsidR="000763E5" w:rsidRPr="00F1493E" w:rsidRDefault="000763E5" w:rsidP="00B46D58">
      <w:pPr>
        <w:pStyle w:val="BodyText"/>
        <w:widowControl w:val="0"/>
        <w:spacing w:after="160"/>
        <w:ind w:right="-7" w:firstLine="567"/>
        <w:jc w:val="center"/>
        <w:rPr>
          <w:rFonts w:ascii="GHEA Grapalat" w:hAnsi="GHEA Grapalat"/>
          <w:sz w:val="20"/>
          <w:szCs w:val="20"/>
        </w:rPr>
      </w:pPr>
    </w:p>
    <w:p w:rsidR="00096865" w:rsidRPr="00F1493E" w:rsidRDefault="000763E5" w:rsidP="00B46D58">
      <w:pPr>
        <w:pStyle w:val="BodyText"/>
        <w:widowControl w:val="0"/>
        <w:spacing w:after="160"/>
        <w:ind w:right="-7" w:firstLine="567"/>
        <w:jc w:val="center"/>
        <w:rPr>
          <w:rFonts w:ascii="GHEA Grapalat" w:hAnsi="GHEA Grapalat" w:cs="Sylfaen"/>
          <w:sz w:val="20"/>
          <w:szCs w:val="20"/>
        </w:rPr>
      </w:pPr>
      <w:r w:rsidRPr="00F1493E">
        <w:rPr>
          <w:rFonts w:ascii="GHEA Grapalat" w:hAnsi="GHEA Grapalat"/>
          <w:sz w:val="20"/>
          <w:szCs w:val="20"/>
        </w:rPr>
        <w:t>ПРИГЛАШЕНИ</w:t>
      </w:r>
      <w:r w:rsidR="00096865" w:rsidRPr="00F1493E">
        <w:rPr>
          <w:rFonts w:ascii="GHEA Grapalat" w:hAnsi="GHEA Grapalat"/>
          <w:sz w:val="20"/>
          <w:szCs w:val="20"/>
        </w:rPr>
        <w:t>Е</w:t>
      </w:r>
    </w:p>
    <w:p w:rsidR="00096865" w:rsidRPr="00F1493E" w:rsidRDefault="00096865" w:rsidP="00B46D58">
      <w:pPr>
        <w:pStyle w:val="BodyText"/>
        <w:widowControl w:val="0"/>
        <w:spacing w:after="160"/>
        <w:ind w:right="-7" w:firstLine="567"/>
        <w:jc w:val="center"/>
        <w:rPr>
          <w:rFonts w:ascii="GHEA Grapalat" w:hAnsi="GHEA Grapalat" w:cs="Sylfaen"/>
          <w:sz w:val="20"/>
          <w:szCs w:val="20"/>
        </w:rPr>
      </w:pPr>
    </w:p>
    <w:p w:rsidR="00096865" w:rsidRPr="00F1493E" w:rsidRDefault="00096865" w:rsidP="00B46D58">
      <w:pPr>
        <w:pStyle w:val="BodyText"/>
        <w:widowControl w:val="0"/>
        <w:spacing w:after="160"/>
        <w:ind w:right="-7" w:firstLine="567"/>
        <w:jc w:val="center"/>
        <w:rPr>
          <w:rFonts w:ascii="GHEA Grapalat" w:hAnsi="GHEA Grapalat" w:cs="Sylfaen"/>
          <w:sz w:val="20"/>
          <w:szCs w:val="20"/>
        </w:rPr>
      </w:pPr>
    </w:p>
    <w:p w:rsidR="00096865" w:rsidRPr="00F1493E" w:rsidRDefault="002B32D6" w:rsidP="00B46D58">
      <w:pPr>
        <w:pStyle w:val="BodyText"/>
        <w:widowControl w:val="0"/>
        <w:spacing w:after="160"/>
        <w:ind w:right="-7"/>
        <w:jc w:val="center"/>
        <w:rPr>
          <w:rFonts w:ascii="GHEA Grapalat" w:hAnsi="GHEA Grapalat"/>
          <w:sz w:val="20"/>
          <w:szCs w:val="20"/>
        </w:rPr>
      </w:pPr>
      <w:r w:rsidRPr="00F1493E">
        <w:rPr>
          <w:rFonts w:ascii="GHEA Grapalat" w:hAnsi="GHEA Grapalat"/>
          <w:sz w:val="20"/>
          <w:szCs w:val="20"/>
        </w:rPr>
        <w:t>НА ОТКРЫТЫЙ КОНКУРС, ОБЪЯВЛЕННЫЙ С ЦЕЛЬЮ ПРИОБРЕТЕНИЯ "</w:t>
      </w:r>
      <w:r w:rsidR="00F63FB7" w:rsidRPr="00F1493E">
        <w:rPr>
          <w:rFonts w:ascii="GHEA Grapalat" w:hAnsi="GHEA Grapalat"/>
          <w:b/>
          <w:sz w:val="20"/>
          <w:szCs w:val="20"/>
        </w:rPr>
        <w:t xml:space="preserve"> </w:t>
      </w:r>
      <w:r w:rsidR="003153DF" w:rsidRPr="00F1493E">
        <w:rPr>
          <w:rFonts w:ascii="GHEA Grapalat" w:hAnsi="GHEA Grapalat"/>
          <w:b/>
          <w:sz w:val="20"/>
          <w:szCs w:val="20"/>
        </w:rPr>
        <w:t xml:space="preserve">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 </w:t>
      </w:r>
      <w:r w:rsidRPr="00F1493E">
        <w:rPr>
          <w:rFonts w:ascii="GHEA Grapalat" w:hAnsi="GHEA Grapalat"/>
          <w:sz w:val="20"/>
          <w:szCs w:val="20"/>
        </w:rPr>
        <w:t>" ДЛЯ НУЖД "</w:t>
      </w:r>
      <w:r w:rsidR="007052AE" w:rsidRPr="00F1493E">
        <w:rPr>
          <w:rFonts w:ascii="GHEA Grapalat" w:hAnsi="GHEA Grapalat"/>
          <w:b/>
          <w:i/>
          <w:sz w:val="20"/>
          <w:szCs w:val="20"/>
          <w:lang w:bidi="ar-SA"/>
        </w:rPr>
        <w:t xml:space="preserve"> Гарнинский муниципалитет</w:t>
      </w:r>
      <w:r w:rsidR="007052AE" w:rsidRPr="00F1493E">
        <w:rPr>
          <w:rFonts w:ascii="GHEA Grapalat" w:hAnsi="GHEA Grapalat"/>
          <w:b/>
          <w:sz w:val="20"/>
          <w:szCs w:val="20"/>
        </w:rPr>
        <w:t xml:space="preserve"> </w:t>
      </w:r>
      <w:r w:rsidRPr="00F1493E">
        <w:rPr>
          <w:rFonts w:ascii="GHEA Grapalat" w:hAnsi="GHEA Grapalat"/>
          <w:sz w:val="20"/>
          <w:szCs w:val="20"/>
        </w:rPr>
        <w:t>"</w:t>
      </w:r>
    </w:p>
    <w:p w:rsidR="000763E5" w:rsidRPr="00F1493E" w:rsidRDefault="000763E5" w:rsidP="00B46D58">
      <w:pPr>
        <w:rPr>
          <w:rFonts w:ascii="GHEA Grapalat" w:hAnsi="GHEA Grapalat"/>
          <w:sz w:val="20"/>
          <w:szCs w:val="20"/>
        </w:rPr>
      </w:pPr>
      <w:r w:rsidRPr="00F1493E">
        <w:rPr>
          <w:rFonts w:ascii="GHEA Grapalat" w:hAnsi="GHEA Grapalat"/>
          <w:sz w:val="20"/>
          <w:szCs w:val="20"/>
        </w:rPr>
        <w:br w:type="page"/>
      </w:r>
    </w:p>
    <w:p w:rsidR="001A43A4" w:rsidRPr="00F1493E" w:rsidRDefault="00096865" w:rsidP="00B46D58">
      <w:pPr>
        <w:widowControl w:val="0"/>
        <w:spacing w:after="160"/>
        <w:ind w:firstLine="567"/>
        <w:jc w:val="both"/>
        <w:rPr>
          <w:rFonts w:ascii="GHEA Grapalat" w:hAnsi="GHEA Grapalat" w:cs="Sylfaen"/>
          <w:i/>
          <w:sz w:val="20"/>
          <w:szCs w:val="20"/>
        </w:rPr>
      </w:pPr>
      <w:r w:rsidRPr="00F1493E">
        <w:rPr>
          <w:rFonts w:ascii="GHEA Grapalat" w:hAnsi="GHEA Grapalat"/>
          <w:i/>
          <w:sz w:val="20"/>
          <w:szCs w:val="20"/>
        </w:rPr>
        <w:lastRenderedPageBreak/>
        <w:t>Уважаемый участник, прежде чем составить и подать заявку просим Вас</w:t>
      </w:r>
      <w:r w:rsidR="001D209D" w:rsidRPr="00F1493E">
        <w:rPr>
          <w:rFonts w:ascii="Courier New" w:hAnsi="Courier New" w:cs="Courier New"/>
          <w:i/>
          <w:sz w:val="20"/>
          <w:szCs w:val="20"/>
          <w:lang w:val="en-US"/>
        </w:rPr>
        <w:t> </w:t>
      </w:r>
      <w:r w:rsidRPr="00F1493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F1493E" w:rsidRDefault="00D50690">
      <w:pPr>
        <w:rPr>
          <w:rFonts w:ascii="GHEA Grapalat" w:hAnsi="GHEA Grapalat"/>
          <w:b/>
          <w:sz w:val="20"/>
          <w:szCs w:val="20"/>
        </w:rPr>
      </w:pPr>
      <w:r w:rsidRPr="00F1493E">
        <w:rPr>
          <w:rFonts w:ascii="GHEA Grapalat" w:hAnsi="GHEA Grapalat"/>
          <w:b/>
          <w:sz w:val="20"/>
          <w:szCs w:val="20"/>
        </w:rPr>
        <w:br w:type="page"/>
      </w:r>
    </w:p>
    <w:p w:rsidR="00160AE4" w:rsidRPr="00F1493E" w:rsidRDefault="00160AE4" w:rsidP="00B46D58">
      <w:pPr>
        <w:widowControl w:val="0"/>
        <w:spacing w:after="160"/>
        <w:jc w:val="center"/>
        <w:rPr>
          <w:rFonts w:ascii="GHEA Grapalat" w:hAnsi="GHEA Grapalat"/>
          <w:b/>
          <w:sz w:val="20"/>
          <w:szCs w:val="20"/>
        </w:rPr>
      </w:pPr>
      <w:r w:rsidRPr="00F1493E">
        <w:rPr>
          <w:rFonts w:ascii="GHEA Grapalat" w:hAnsi="GHEA Grapalat"/>
          <w:b/>
          <w:sz w:val="20"/>
          <w:szCs w:val="20"/>
        </w:rPr>
        <w:lastRenderedPageBreak/>
        <w:t>СОДЕРЖАНИЕ</w:t>
      </w:r>
    </w:p>
    <w:p w:rsidR="00160AE4" w:rsidRPr="00F1493E" w:rsidRDefault="00160AE4" w:rsidP="00B46D58">
      <w:pPr>
        <w:widowControl w:val="0"/>
        <w:spacing w:after="160"/>
        <w:ind w:firstLine="567"/>
        <w:jc w:val="center"/>
        <w:rPr>
          <w:rFonts w:ascii="GHEA Grapalat" w:hAnsi="GHEA Grapalat"/>
          <w:i/>
          <w:sz w:val="20"/>
          <w:szCs w:val="20"/>
        </w:rPr>
      </w:pPr>
    </w:p>
    <w:p w:rsidR="007052AE" w:rsidRPr="00F1493E" w:rsidRDefault="003153DF" w:rsidP="007052AE">
      <w:pPr>
        <w:widowControl w:val="0"/>
        <w:jc w:val="center"/>
        <w:rPr>
          <w:rFonts w:ascii="GHEA Grapalat" w:hAnsi="GHEA Grapalat"/>
          <w:sz w:val="20"/>
          <w:szCs w:val="20"/>
        </w:rPr>
      </w:pPr>
      <w:r w:rsidRPr="00F1493E">
        <w:rPr>
          <w:rFonts w:ascii="GHEA Grapalat" w:hAnsi="GHEA Grapalat"/>
          <w:b/>
          <w:sz w:val="20"/>
          <w:szCs w:val="20"/>
        </w:rPr>
        <w:t>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w:t>
      </w:r>
      <w:r w:rsidR="005D7731" w:rsidRPr="00F1493E">
        <w:rPr>
          <w:rFonts w:ascii="GHEA Grapalat" w:hAnsi="GHEA Grapalat"/>
          <w:b/>
          <w:sz w:val="20"/>
          <w:szCs w:val="20"/>
        </w:rPr>
        <w:t>ДЛЯ НУЖД</w:t>
      </w:r>
      <w:r w:rsidR="00EB5576" w:rsidRPr="00F1493E">
        <w:rPr>
          <w:rFonts w:ascii="GHEA Grapalat" w:hAnsi="GHEA Grapalat"/>
          <w:sz w:val="20"/>
          <w:szCs w:val="20"/>
        </w:rPr>
        <w:t xml:space="preserve"> </w:t>
      </w:r>
      <w:r w:rsidR="007052AE" w:rsidRPr="00F1493E">
        <w:rPr>
          <w:rFonts w:ascii="GHEA Grapalat" w:hAnsi="GHEA Grapalat"/>
          <w:b/>
          <w:i/>
          <w:sz w:val="20"/>
          <w:szCs w:val="20"/>
          <w:lang w:bidi="ar-SA"/>
        </w:rPr>
        <w:t>Гарнинский муниципалитет</w:t>
      </w:r>
    </w:p>
    <w:p w:rsidR="00160AE4" w:rsidRPr="00F1493E" w:rsidRDefault="007052AE" w:rsidP="00F63FB7">
      <w:pPr>
        <w:widowControl w:val="0"/>
        <w:rPr>
          <w:rFonts w:ascii="GHEA Grapalat" w:hAnsi="GHEA Grapalat"/>
          <w:sz w:val="20"/>
          <w:szCs w:val="20"/>
        </w:rPr>
      </w:pPr>
      <w:r w:rsidRPr="00F1493E">
        <w:rPr>
          <w:rFonts w:ascii="GHEA Grapalat" w:hAnsi="GHEA Grapalat"/>
          <w:sz w:val="20"/>
          <w:szCs w:val="20"/>
          <w:lang w:val="hy-AM"/>
        </w:rPr>
        <w:t xml:space="preserve">                 </w:t>
      </w:r>
    </w:p>
    <w:p w:rsidR="00096865" w:rsidRPr="00F1493E" w:rsidRDefault="00160AE4" w:rsidP="00B46D58">
      <w:pPr>
        <w:widowControl w:val="0"/>
        <w:spacing w:after="160"/>
        <w:jc w:val="center"/>
        <w:rPr>
          <w:rFonts w:ascii="GHEA Grapalat" w:hAnsi="GHEA Grapalat"/>
          <w:i/>
          <w:sz w:val="20"/>
          <w:szCs w:val="20"/>
        </w:rPr>
      </w:pPr>
      <w:r w:rsidRPr="00F1493E">
        <w:rPr>
          <w:rFonts w:ascii="GHEA Grapalat" w:hAnsi="GHEA Grapalat"/>
          <w:b/>
          <w:sz w:val="20"/>
          <w:szCs w:val="20"/>
        </w:rPr>
        <w:t xml:space="preserve">ПРИГЛАШЕНИЯ НА ОТКРЫТЫЙ КОНКУРС, </w:t>
      </w:r>
      <w:r w:rsidR="005C1BF7" w:rsidRPr="00F1493E">
        <w:rPr>
          <w:rFonts w:ascii="GHEA Grapalat" w:hAnsi="GHEA Grapalat"/>
          <w:b/>
          <w:sz w:val="20"/>
          <w:szCs w:val="20"/>
        </w:rPr>
        <w:br/>
      </w:r>
      <w:r w:rsidRPr="00F1493E">
        <w:rPr>
          <w:rFonts w:ascii="GHEA Grapalat" w:hAnsi="GHEA Grapalat"/>
          <w:b/>
          <w:sz w:val="20"/>
          <w:szCs w:val="20"/>
        </w:rPr>
        <w:t>ОБЪЯВЛЕННЫЙ С ЦЕЛЬЮ ПРИОБРЕТЕНИЯ</w:t>
      </w:r>
    </w:p>
    <w:p w:rsidR="00C67E80" w:rsidRPr="00F1493E" w:rsidRDefault="00C67E80" w:rsidP="00B46D58">
      <w:pPr>
        <w:widowControl w:val="0"/>
        <w:spacing w:after="160"/>
        <w:jc w:val="center"/>
        <w:rPr>
          <w:rFonts w:ascii="GHEA Grapalat" w:hAnsi="GHEA Grapalat" w:cs="Sylfaen"/>
          <w:b/>
          <w:sz w:val="20"/>
          <w:szCs w:val="20"/>
        </w:rPr>
      </w:pPr>
    </w:p>
    <w:p w:rsidR="00096865" w:rsidRPr="00F1493E" w:rsidRDefault="00096865" w:rsidP="00B46D58">
      <w:pPr>
        <w:widowControl w:val="0"/>
        <w:spacing w:after="160"/>
        <w:jc w:val="center"/>
        <w:rPr>
          <w:rFonts w:ascii="GHEA Grapalat" w:hAnsi="GHEA Grapalat"/>
          <w:b/>
          <w:sz w:val="20"/>
          <w:szCs w:val="20"/>
        </w:rPr>
      </w:pPr>
      <w:r w:rsidRPr="00F1493E">
        <w:rPr>
          <w:rFonts w:ascii="GHEA Grapalat" w:hAnsi="GHEA Grapalat"/>
          <w:b/>
          <w:sz w:val="20"/>
          <w:szCs w:val="20"/>
        </w:rPr>
        <w:t>ЧАСТЬ I.</w:t>
      </w:r>
    </w:p>
    <w:p w:rsidR="002E069D" w:rsidRPr="00F1493E" w:rsidRDefault="002E069D" w:rsidP="00B46D58">
      <w:pPr>
        <w:widowControl w:val="0"/>
        <w:spacing w:after="160"/>
        <w:jc w:val="center"/>
        <w:rPr>
          <w:rFonts w:ascii="GHEA Grapalat" w:hAnsi="GHEA Grapalat"/>
          <w:sz w:val="20"/>
          <w:szCs w:val="20"/>
        </w:rPr>
      </w:pP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w:t>
      </w:r>
      <w:r w:rsidR="005C1BF7" w:rsidRPr="00F1493E">
        <w:rPr>
          <w:rFonts w:ascii="GHEA Grapalat" w:hAnsi="GHEA Grapalat"/>
          <w:sz w:val="20"/>
          <w:szCs w:val="20"/>
        </w:rPr>
        <w:tab/>
      </w:r>
      <w:r w:rsidR="00543BAE" w:rsidRPr="00F1493E">
        <w:rPr>
          <w:rFonts w:ascii="GHEA Grapalat" w:hAnsi="GHEA Grapalat"/>
          <w:sz w:val="20"/>
          <w:szCs w:val="20"/>
        </w:rPr>
        <w:t>Характеристика предмета закупки</w:t>
      </w:r>
      <w:r w:rsidRPr="00F1493E">
        <w:rPr>
          <w:rFonts w:ascii="GHEA Grapalat" w:hAnsi="GHEA Grapalat"/>
          <w:sz w:val="20"/>
          <w:szCs w:val="20"/>
        </w:rPr>
        <w:t xml:space="preserve"> </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2.</w:t>
      </w:r>
      <w:r w:rsidR="005D191A" w:rsidRPr="00F1493E">
        <w:rPr>
          <w:rFonts w:ascii="GHEA Grapalat" w:hAnsi="GHEA Grapalat"/>
          <w:sz w:val="20"/>
          <w:szCs w:val="20"/>
        </w:rPr>
        <w:tab/>
      </w:r>
      <w:r w:rsidRPr="00F1493E">
        <w:rPr>
          <w:rFonts w:ascii="GHEA Grapalat" w:hAnsi="GHEA Grapalat"/>
          <w:sz w:val="20"/>
          <w:szCs w:val="20"/>
        </w:rPr>
        <w:t>Требования к праву участника на участие</w:t>
      </w:r>
      <w:r w:rsidR="00543BAE" w:rsidRPr="00F1493E">
        <w:rPr>
          <w:rFonts w:ascii="GHEA Grapalat" w:hAnsi="GHEA Grapalat"/>
          <w:sz w:val="20"/>
          <w:szCs w:val="20"/>
        </w:rPr>
        <w:t xml:space="preserve"> и порядок их оценки</w:t>
      </w:r>
      <w:r w:rsidR="003D0E3C" w:rsidRPr="00F1493E">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3.</w:t>
      </w:r>
      <w:r w:rsidR="005D191A" w:rsidRPr="00F1493E">
        <w:rPr>
          <w:rFonts w:ascii="GHEA Grapalat" w:hAnsi="GHEA Grapalat"/>
          <w:sz w:val="20"/>
          <w:szCs w:val="20"/>
        </w:rPr>
        <w:tab/>
      </w:r>
      <w:r w:rsidRPr="00F1493E">
        <w:rPr>
          <w:rFonts w:ascii="GHEA Grapalat" w:hAnsi="GHEA Grapalat"/>
          <w:sz w:val="20"/>
          <w:szCs w:val="20"/>
        </w:rPr>
        <w:t>Разъяснение приглашения и порядок вне</w:t>
      </w:r>
      <w:r w:rsidR="00543BAE" w:rsidRPr="00F1493E">
        <w:rPr>
          <w:rFonts w:ascii="GHEA Grapalat" w:hAnsi="GHEA Grapalat"/>
          <w:sz w:val="20"/>
          <w:szCs w:val="20"/>
        </w:rPr>
        <w:t>сения изменения в приглашение</w:t>
      </w:r>
    </w:p>
    <w:p w:rsidR="00087A30" w:rsidRPr="00F1493E" w:rsidRDefault="00096865" w:rsidP="00B46D58">
      <w:pPr>
        <w:widowControl w:val="0"/>
        <w:tabs>
          <w:tab w:val="left" w:pos="1134"/>
        </w:tabs>
        <w:spacing w:after="160"/>
        <w:ind w:left="1134" w:hanging="567"/>
        <w:jc w:val="both"/>
        <w:rPr>
          <w:rFonts w:ascii="GHEA Grapalat" w:hAnsi="GHEA Grapalat" w:cs="Sylfaen"/>
          <w:sz w:val="20"/>
          <w:szCs w:val="20"/>
        </w:rPr>
      </w:pPr>
      <w:r w:rsidRPr="00F1493E">
        <w:rPr>
          <w:rFonts w:ascii="GHEA Grapalat" w:hAnsi="GHEA Grapalat"/>
          <w:sz w:val="20"/>
          <w:szCs w:val="20"/>
        </w:rPr>
        <w:t>4.</w:t>
      </w:r>
      <w:r w:rsidR="005D191A" w:rsidRPr="00F1493E">
        <w:rPr>
          <w:rFonts w:ascii="GHEA Grapalat" w:hAnsi="GHEA Grapalat"/>
          <w:sz w:val="20"/>
          <w:szCs w:val="20"/>
        </w:rPr>
        <w:tab/>
      </w:r>
      <w:r w:rsidRPr="00F1493E">
        <w:rPr>
          <w:rFonts w:ascii="GHEA Grapalat" w:hAnsi="GHEA Grapalat"/>
          <w:sz w:val="20"/>
          <w:szCs w:val="20"/>
        </w:rPr>
        <w:t>Порядок подачи заявки</w:t>
      </w:r>
    </w:p>
    <w:p w:rsidR="00096865" w:rsidRPr="00F1493E" w:rsidRDefault="00543BAE"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5.</w:t>
      </w:r>
      <w:r w:rsidRPr="00F1493E">
        <w:rPr>
          <w:rFonts w:ascii="GHEA Grapalat" w:hAnsi="GHEA Grapalat"/>
          <w:sz w:val="20"/>
          <w:szCs w:val="20"/>
        </w:rPr>
        <w:tab/>
        <w:t>Ценовое предложение заявки</w:t>
      </w:r>
      <w:r w:rsidR="00087A30" w:rsidRPr="00F1493E">
        <w:rPr>
          <w:rFonts w:ascii="GHEA Grapalat" w:hAnsi="GHEA Grapalat"/>
          <w:sz w:val="20"/>
          <w:szCs w:val="20"/>
        </w:rPr>
        <w:t xml:space="preserve"> </w:t>
      </w:r>
    </w:p>
    <w:p w:rsidR="00096865" w:rsidRPr="00F1493E" w:rsidRDefault="00087A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6.</w:t>
      </w:r>
      <w:r w:rsidR="005D191A" w:rsidRPr="00F1493E">
        <w:rPr>
          <w:rFonts w:ascii="GHEA Grapalat" w:hAnsi="GHEA Grapalat"/>
          <w:sz w:val="20"/>
          <w:szCs w:val="20"/>
        </w:rPr>
        <w:tab/>
      </w:r>
      <w:r w:rsidRPr="00F1493E">
        <w:rPr>
          <w:rFonts w:ascii="GHEA Grapalat" w:hAnsi="GHEA Grapalat"/>
          <w:sz w:val="20"/>
          <w:szCs w:val="20"/>
        </w:rPr>
        <w:t>Срок действия заявки, порядок внесения</w:t>
      </w:r>
      <w:r w:rsidR="005D191A" w:rsidRPr="00F1493E">
        <w:rPr>
          <w:rFonts w:ascii="GHEA Grapalat" w:hAnsi="GHEA Grapalat"/>
          <w:sz w:val="20"/>
          <w:szCs w:val="20"/>
        </w:rPr>
        <w:t xml:space="preserve"> изменений в заявки и их отзыва</w:t>
      </w:r>
      <w:r w:rsidRPr="00F1493E">
        <w:rPr>
          <w:rFonts w:ascii="GHEA Grapalat" w:hAnsi="GHEA Grapalat"/>
          <w:sz w:val="20"/>
          <w:szCs w:val="20"/>
        </w:rPr>
        <w:t xml:space="preserve"> </w:t>
      </w:r>
    </w:p>
    <w:p w:rsidR="00096865" w:rsidRPr="00F1493E" w:rsidRDefault="00087A30" w:rsidP="00B46D58">
      <w:pPr>
        <w:widowControl w:val="0"/>
        <w:tabs>
          <w:tab w:val="left" w:pos="1134"/>
        </w:tabs>
        <w:spacing w:after="160"/>
        <w:ind w:left="1134" w:hanging="567"/>
        <w:jc w:val="both"/>
        <w:rPr>
          <w:rFonts w:ascii="GHEA Grapalat" w:hAnsi="GHEA Grapalat"/>
          <w:b/>
          <w:sz w:val="20"/>
          <w:szCs w:val="20"/>
        </w:rPr>
      </w:pPr>
      <w:r w:rsidRPr="00F1493E">
        <w:rPr>
          <w:rFonts w:ascii="GHEA Grapalat" w:hAnsi="GHEA Grapalat"/>
          <w:b/>
          <w:sz w:val="20"/>
          <w:szCs w:val="20"/>
        </w:rPr>
        <w:t>7.</w:t>
      </w:r>
      <w:r w:rsidR="005D191A" w:rsidRPr="00F1493E">
        <w:rPr>
          <w:rFonts w:ascii="GHEA Grapalat" w:hAnsi="GHEA Grapalat"/>
          <w:b/>
          <w:sz w:val="20"/>
          <w:szCs w:val="20"/>
        </w:rPr>
        <w:tab/>
      </w:r>
      <w:r w:rsidRPr="00F1493E">
        <w:rPr>
          <w:rFonts w:ascii="GHEA Grapalat" w:hAnsi="GHEA Grapalat"/>
          <w:b/>
          <w:sz w:val="20"/>
          <w:szCs w:val="20"/>
        </w:rPr>
        <w:t>Обеспечение заявки</w:t>
      </w:r>
      <w:r w:rsidRPr="00F1493E">
        <w:rPr>
          <w:rStyle w:val="FootnoteReference"/>
          <w:rFonts w:ascii="GHEA Grapalat" w:hAnsi="GHEA Grapalat"/>
          <w:b/>
          <w:sz w:val="20"/>
          <w:szCs w:val="20"/>
        </w:rPr>
        <w:footnoteReference w:id="1"/>
      </w:r>
      <w:r w:rsidRPr="00F1493E">
        <w:rPr>
          <w:rFonts w:ascii="GHEA Grapalat" w:hAnsi="GHEA Grapalat"/>
          <w:b/>
          <w:sz w:val="20"/>
          <w:szCs w:val="20"/>
        </w:rPr>
        <w:t xml:space="preserve"> </w:t>
      </w:r>
    </w:p>
    <w:p w:rsidR="00096865" w:rsidRPr="00F1493E" w:rsidRDefault="00087A30" w:rsidP="00B46D58">
      <w:pPr>
        <w:widowControl w:val="0"/>
        <w:tabs>
          <w:tab w:val="left" w:pos="1134"/>
        </w:tabs>
        <w:spacing w:after="160"/>
        <w:ind w:left="1134" w:hanging="567"/>
        <w:jc w:val="both"/>
        <w:rPr>
          <w:rFonts w:ascii="GHEA Grapalat" w:hAnsi="GHEA Grapalat" w:cs="Sylfaen"/>
          <w:sz w:val="20"/>
          <w:szCs w:val="20"/>
        </w:rPr>
      </w:pPr>
      <w:r w:rsidRPr="00F1493E">
        <w:rPr>
          <w:rFonts w:ascii="GHEA Grapalat" w:hAnsi="GHEA Grapalat"/>
          <w:sz w:val="20"/>
          <w:szCs w:val="20"/>
        </w:rPr>
        <w:t>8.</w:t>
      </w:r>
      <w:r w:rsidR="005D191A" w:rsidRPr="00F1493E">
        <w:rPr>
          <w:rFonts w:ascii="GHEA Grapalat" w:hAnsi="GHEA Grapalat"/>
          <w:sz w:val="20"/>
          <w:szCs w:val="20"/>
        </w:rPr>
        <w:tab/>
      </w:r>
      <w:r w:rsidRPr="00F1493E">
        <w:rPr>
          <w:rFonts w:ascii="GHEA Grapalat" w:hAnsi="GHEA Grapalat"/>
          <w:sz w:val="20"/>
          <w:szCs w:val="20"/>
        </w:rPr>
        <w:t>Вскрытие, оц</w:t>
      </w:r>
      <w:r w:rsidR="000B2CFA" w:rsidRPr="00F1493E">
        <w:rPr>
          <w:rFonts w:ascii="GHEA Grapalat" w:hAnsi="GHEA Grapalat"/>
          <w:sz w:val="20"/>
          <w:szCs w:val="20"/>
        </w:rPr>
        <w:t>енка заявок и подведение итогов</w:t>
      </w:r>
    </w:p>
    <w:p w:rsidR="00096865" w:rsidRPr="00F1493E" w:rsidRDefault="00087A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9.</w:t>
      </w:r>
      <w:r w:rsidR="005D191A" w:rsidRPr="00F1493E">
        <w:rPr>
          <w:rFonts w:ascii="GHEA Grapalat" w:hAnsi="GHEA Grapalat"/>
          <w:sz w:val="20"/>
          <w:szCs w:val="20"/>
        </w:rPr>
        <w:tab/>
      </w:r>
      <w:r w:rsidRPr="00F1493E">
        <w:rPr>
          <w:rFonts w:ascii="GHEA Grapalat" w:hAnsi="GHEA Grapalat"/>
          <w:sz w:val="20"/>
          <w:szCs w:val="20"/>
        </w:rPr>
        <w:t>Заключение догово</w:t>
      </w:r>
      <w:r w:rsidR="00543BAE" w:rsidRPr="00F1493E">
        <w:rPr>
          <w:rFonts w:ascii="GHEA Grapalat" w:hAnsi="GHEA Grapalat"/>
          <w:sz w:val="20"/>
          <w:szCs w:val="20"/>
        </w:rPr>
        <w:t>ра</w:t>
      </w:r>
    </w:p>
    <w:p w:rsidR="00096865" w:rsidRPr="00F1493E" w:rsidRDefault="00087A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10.</w:t>
      </w:r>
      <w:r w:rsidR="005D191A" w:rsidRPr="00F1493E">
        <w:rPr>
          <w:rFonts w:ascii="GHEA Grapalat" w:hAnsi="GHEA Grapalat"/>
          <w:sz w:val="20"/>
          <w:szCs w:val="20"/>
        </w:rPr>
        <w:tab/>
      </w:r>
      <w:r w:rsidR="003E1D9D" w:rsidRPr="00F1493E">
        <w:rPr>
          <w:rFonts w:ascii="GHEA Grapalat" w:hAnsi="GHEA Grapalat"/>
          <w:sz w:val="20"/>
          <w:szCs w:val="20"/>
        </w:rPr>
        <w:t xml:space="preserve">Обеспечения </w:t>
      </w:r>
      <w:r w:rsidR="00174DAB" w:rsidRPr="00F1493E">
        <w:rPr>
          <w:rFonts w:ascii="GHEA Grapalat" w:hAnsi="GHEA Grapalat"/>
          <w:sz w:val="20"/>
          <w:szCs w:val="20"/>
        </w:rPr>
        <w:t xml:space="preserve">квалификации  и </w:t>
      </w:r>
      <w:r w:rsidR="00543BAE" w:rsidRPr="00F1493E">
        <w:rPr>
          <w:rFonts w:ascii="GHEA Grapalat" w:hAnsi="GHEA Grapalat"/>
          <w:sz w:val="20"/>
          <w:szCs w:val="20"/>
        </w:rPr>
        <w:t>договора</w:t>
      </w:r>
      <w:r w:rsidRPr="00F1493E">
        <w:rPr>
          <w:rFonts w:ascii="GHEA Grapalat" w:hAnsi="GHEA Grapalat"/>
          <w:sz w:val="20"/>
          <w:szCs w:val="20"/>
        </w:rPr>
        <w:t xml:space="preserve"> </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11.</w:t>
      </w:r>
      <w:r w:rsidR="005D191A" w:rsidRPr="00F1493E">
        <w:rPr>
          <w:rFonts w:ascii="GHEA Grapalat" w:hAnsi="GHEA Grapalat"/>
          <w:sz w:val="20"/>
          <w:szCs w:val="20"/>
        </w:rPr>
        <w:tab/>
      </w:r>
      <w:r w:rsidRPr="00F1493E">
        <w:rPr>
          <w:rFonts w:ascii="GHEA Grapalat" w:hAnsi="GHEA Grapalat"/>
          <w:sz w:val="20"/>
          <w:szCs w:val="20"/>
        </w:rPr>
        <w:t>Объяв</w:t>
      </w:r>
      <w:r w:rsidR="00543BAE" w:rsidRPr="00F1493E">
        <w:rPr>
          <w:rFonts w:ascii="GHEA Grapalat" w:hAnsi="GHEA Grapalat"/>
          <w:sz w:val="20"/>
          <w:szCs w:val="20"/>
        </w:rPr>
        <w:t>ление процедуры несостоявшейся</w:t>
      </w:r>
      <w:r w:rsidRPr="00F1493E">
        <w:rPr>
          <w:rFonts w:ascii="GHEA Grapalat" w:hAnsi="GHEA Grapalat"/>
          <w:sz w:val="20"/>
          <w:szCs w:val="20"/>
        </w:rPr>
        <w:t xml:space="preserve"> </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12.</w:t>
      </w:r>
      <w:r w:rsidR="005D191A" w:rsidRPr="00F1493E">
        <w:rPr>
          <w:rFonts w:ascii="GHEA Grapalat" w:hAnsi="GHEA Grapalat"/>
          <w:sz w:val="20"/>
          <w:szCs w:val="20"/>
        </w:rPr>
        <w:tab/>
      </w:r>
      <w:r w:rsidRPr="00F1493E">
        <w:rPr>
          <w:rFonts w:ascii="GHEA Grapalat" w:hAnsi="GHEA Grapalat"/>
          <w:sz w:val="20"/>
          <w:szCs w:val="20"/>
        </w:rPr>
        <w:t>Право участника и порядок обжалования им действий и (или) принятых решений</w:t>
      </w:r>
      <w:r w:rsidR="00543BAE" w:rsidRPr="00F1493E">
        <w:rPr>
          <w:rFonts w:ascii="GHEA Grapalat" w:hAnsi="GHEA Grapalat"/>
          <w:sz w:val="20"/>
          <w:szCs w:val="20"/>
        </w:rPr>
        <w:t>, связанных с процессом закупки</w:t>
      </w:r>
    </w:p>
    <w:p w:rsidR="00520F57" w:rsidRPr="00F1493E" w:rsidRDefault="00520F57" w:rsidP="00B46D58">
      <w:pPr>
        <w:widowControl w:val="0"/>
        <w:spacing w:after="160"/>
        <w:jc w:val="center"/>
        <w:rPr>
          <w:rFonts w:ascii="GHEA Grapalat" w:hAnsi="GHEA Grapalat"/>
          <w:b/>
          <w:sz w:val="20"/>
          <w:szCs w:val="20"/>
        </w:rPr>
      </w:pPr>
    </w:p>
    <w:p w:rsidR="00520F57" w:rsidRPr="00F1493E" w:rsidRDefault="00520F57" w:rsidP="00B46D58">
      <w:pPr>
        <w:widowControl w:val="0"/>
        <w:spacing w:after="160"/>
        <w:jc w:val="center"/>
        <w:rPr>
          <w:rFonts w:ascii="GHEA Grapalat" w:hAnsi="GHEA Grapalat"/>
          <w:b/>
          <w:sz w:val="20"/>
          <w:szCs w:val="20"/>
        </w:rPr>
      </w:pPr>
    </w:p>
    <w:p w:rsidR="008842CE" w:rsidRPr="00F1493E" w:rsidRDefault="00CA590C"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ЧАСТЬ II. </w:t>
      </w:r>
    </w:p>
    <w:p w:rsidR="008842CE" w:rsidRPr="00F1493E" w:rsidRDefault="008842CE" w:rsidP="00B46D58">
      <w:pPr>
        <w:widowControl w:val="0"/>
        <w:spacing w:after="160"/>
        <w:jc w:val="center"/>
        <w:rPr>
          <w:rFonts w:ascii="GHEA Grapalat" w:hAnsi="GHEA Grapalat"/>
          <w:b/>
          <w:sz w:val="20"/>
          <w:szCs w:val="20"/>
        </w:rPr>
      </w:pPr>
    </w:p>
    <w:p w:rsidR="00096865" w:rsidRPr="00F1493E" w:rsidRDefault="00096865"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ИНСТРУКЦИЯ ПО ПОДГОТОВКЕ ЗАЯВКИ </w:t>
      </w:r>
      <w:r w:rsidR="00CA590C" w:rsidRPr="00F1493E">
        <w:rPr>
          <w:rFonts w:ascii="GHEA Grapalat" w:hAnsi="GHEA Grapalat"/>
          <w:b/>
          <w:sz w:val="20"/>
          <w:szCs w:val="20"/>
        </w:rPr>
        <w:br/>
      </w:r>
      <w:r w:rsidRPr="00F1493E">
        <w:rPr>
          <w:rFonts w:ascii="GHEA Grapalat" w:hAnsi="GHEA Grapalat"/>
          <w:b/>
          <w:sz w:val="20"/>
          <w:szCs w:val="20"/>
        </w:rPr>
        <w:t>НА ОТКРЫТЫЙ КОНКУРС</w:t>
      </w:r>
    </w:p>
    <w:p w:rsidR="00520F57" w:rsidRPr="00F1493E" w:rsidRDefault="00520F57" w:rsidP="00B46D58">
      <w:pPr>
        <w:widowControl w:val="0"/>
        <w:spacing w:after="160"/>
        <w:jc w:val="center"/>
        <w:rPr>
          <w:rFonts w:ascii="GHEA Grapalat" w:hAnsi="GHEA Grapalat"/>
          <w:b/>
          <w:sz w:val="20"/>
          <w:szCs w:val="20"/>
        </w:rPr>
      </w:pP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w:t>
      </w:r>
      <w:r w:rsidRPr="00F1493E">
        <w:rPr>
          <w:rFonts w:ascii="GHEA Grapalat" w:hAnsi="GHEA Grapalat"/>
          <w:sz w:val="20"/>
          <w:szCs w:val="20"/>
        </w:rPr>
        <w:tab/>
        <w:t>Общ</w:t>
      </w:r>
      <w:r w:rsidR="00543BAE" w:rsidRPr="00F1493E">
        <w:rPr>
          <w:rFonts w:ascii="GHEA Grapalat" w:hAnsi="GHEA Grapalat"/>
          <w:sz w:val="20"/>
          <w:szCs w:val="20"/>
        </w:rPr>
        <w:t>ие положения</w:t>
      </w:r>
    </w:p>
    <w:p w:rsidR="00096865" w:rsidRPr="00F1493E" w:rsidRDefault="00543BAE"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2.</w:t>
      </w:r>
      <w:r w:rsidRPr="00F1493E">
        <w:rPr>
          <w:rFonts w:ascii="GHEA Grapalat" w:hAnsi="GHEA Grapalat"/>
          <w:sz w:val="20"/>
          <w:szCs w:val="20"/>
        </w:rPr>
        <w:tab/>
        <w:t>Заявка на процедуру</w:t>
      </w:r>
    </w:p>
    <w:p w:rsidR="0061522D" w:rsidRPr="00F1493E" w:rsidRDefault="00450C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3</w:t>
      </w:r>
      <w:r w:rsidR="00543BAE" w:rsidRPr="00F1493E">
        <w:rPr>
          <w:rFonts w:ascii="GHEA Grapalat" w:hAnsi="GHEA Grapalat"/>
          <w:sz w:val="20"/>
          <w:szCs w:val="20"/>
        </w:rPr>
        <w:t>.</w:t>
      </w:r>
      <w:r w:rsidR="00543BAE" w:rsidRPr="00F1493E">
        <w:rPr>
          <w:rFonts w:ascii="GHEA Grapalat" w:hAnsi="GHEA Grapalat"/>
          <w:sz w:val="20"/>
          <w:szCs w:val="20"/>
        </w:rPr>
        <w:tab/>
        <w:t>Приложения № 1-</w:t>
      </w:r>
      <w:r w:rsidR="0049697A" w:rsidRPr="00F1493E">
        <w:rPr>
          <w:rFonts w:ascii="GHEA Grapalat" w:hAnsi="GHEA Grapalat"/>
          <w:sz w:val="20"/>
          <w:szCs w:val="20"/>
        </w:rPr>
        <w:t>7</w:t>
      </w:r>
    </w:p>
    <w:p w:rsidR="00E17B7F" w:rsidRPr="00F1493E" w:rsidRDefault="00E17B7F">
      <w:pPr>
        <w:rPr>
          <w:rFonts w:ascii="GHEA Grapalat" w:hAnsi="GHEA Grapalat"/>
          <w:spacing w:val="-6"/>
          <w:sz w:val="20"/>
          <w:szCs w:val="20"/>
        </w:rPr>
      </w:pPr>
      <w:r w:rsidRPr="00F1493E">
        <w:rPr>
          <w:rFonts w:ascii="GHEA Grapalat" w:hAnsi="GHEA Grapalat"/>
          <w:spacing w:val="-6"/>
          <w:sz w:val="20"/>
          <w:szCs w:val="20"/>
        </w:rPr>
        <w:br w:type="page"/>
      </w:r>
    </w:p>
    <w:p w:rsidR="00096865" w:rsidRPr="00F1493E" w:rsidRDefault="00E17B7F" w:rsidP="00E17B7F">
      <w:pPr>
        <w:widowControl w:val="0"/>
        <w:spacing w:after="160"/>
        <w:ind w:hanging="567"/>
        <w:jc w:val="both"/>
        <w:rPr>
          <w:rFonts w:ascii="GHEA Grapalat" w:hAnsi="GHEA Grapalat"/>
          <w:spacing w:val="-6"/>
          <w:sz w:val="20"/>
          <w:szCs w:val="20"/>
        </w:rPr>
      </w:pPr>
      <w:r w:rsidRPr="00F1493E">
        <w:rPr>
          <w:rFonts w:ascii="GHEA Grapalat" w:hAnsi="GHEA Grapalat"/>
          <w:spacing w:val="-6"/>
          <w:sz w:val="20"/>
          <w:szCs w:val="20"/>
        </w:rPr>
        <w:lastRenderedPageBreak/>
        <w:t xml:space="preserve">               </w:t>
      </w:r>
      <w:r w:rsidR="00096865" w:rsidRPr="00F1493E">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F56A35" w:rsidRPr="00F1493E">
        <w:rPr>
          <w:rFonts w:ascii="Arial" w:hAnsi="Arial" w:cs="Arial"/>
          <w:b/>
          <w:sz w:val="20"/>
          <w:szCs w:val="20"/>
          <w:lang w:val="hy-AM" w:eastAsia="en-US" w:bidi="ar-SA"/>
        </w:rPr>
        <w:t>ԳՀ</w:t>
      </w:r>
      <w:r w:rsidR="00F56A35" w:rsidRPr="00F1493E">
        <w:rPr>
          <w:rFonts w:ascii="Open Sans" w:hAnsi="Open Sans" w:cs="Open Sans"/>
          <w:b/>
          <w:sz w:val="20"/>
          <w:szCs w:val="20"/>
          <w:lang w:val="hy-AM" w:eastAsia="en-US" w:bidi="ar-SA"/>
        </w:rPr>
        <w:t>-</w:t>
      </w:r>
      <w:r w:rsidR="00F56A35" w:rsidRPr="00F1493E">
        <w:rPr>
          <w:rFonts w:ascii="Arial" w:hAnsi="Arial" w:cs="Arial"/>
          <w:b/>
          <w:sz w:val="20"/>
          <w:szCs w:val="20"/>
          <w:lang w:val="hy-AM" w:eastAsia="en-US" w:bidi="ar-SA"/>
        </w:rPr>
        <w:t>ԲՄԱՇՁԲ</w:t>
      </w:r>
      <w:r w:rsidR="00F56A35" w:rsidRPr="00F1493E">
        <w:rPr>
          <w:rFonts w:ascii="Open Sans" w:hAnsi="Open Sans" w:cs="Open Sans"/>
          <w:b/>
          <w:sz w:val="20"/>
          <w:szCs w:val="20"/>
          <w:lang w:val="hy-AM" w:eastAsia="en-US" w:bidi="ar-SA"/>
        </w:rPr>
        <w:t>-2025/01</w:t>
      </w:r>
      <w:r w:rsidR="007052AE" w:rsidRPr="00F1493E">
        <w:rPr>
          <w:rFonts w:ascii="GHEA Grapalat" w:hAnsi="GHEA Grapalat"/>
          <w:b/>
          <w:sz w:val="20"/>
          <w:szCs w:val="20"/>
          <w:lang w:val="af-ZA" w:eastAsia="en-US" w:bidi="ar-SA"/>
        </w:rPr>
        <w:t xml:space="preserve"> </w:t>
      </w:r>
      <w:r w:rsidR="007052AE" w:rsidRPr="00F1493E">
        <w:rPr>
          <w:rFonts w:ascii="GHEA Grapalat" w:hAnsi="GHEA Grapalat"/>
          <w:sz w:val="20"/>
          <w:szCs w:val="20"/>
          <w:lang w:val="af-ZA" w:eastAsia="en-US" w:bidi="ar-SA"/>
        </w:rPr>
        <w:t xml:space="preserve"> </w:t>
      </w:r>
      <w:r w:rsidR="00096865" w:rsidRPr="00F1493E">
        <w:rPr>
          <w:rFonts w:ascii="GHEA Grapalat" w:hAnsi="GHEA Grapalat"/>
          <w:spacing w:val="-6"/>
          <w:sz w:val="20"/>
          <w:szCs w:val="20"/>
        </w:rPr>
        <w:t>(далее — процедура).</w:t>
      </w:r>
    </w:p>
    <w:p w:rsidR="00096865" w:rsidRPr="00F1493E" w:rsidRDefault="00096865" w:rsidP="00B46D58">
      <w:pPr>
        <w:widowControl w:val="0"/>
        <w:spacing w:after="160"/>
        <w:ind w:firstLine="567"/>
        <w:jc w:val="both"/>
        <w:rPr>
          <w:rFonts w:ascii="GHEA Grapalat" w:hAnsi="GHEA Grapalat"/>
          <w:sz w:val="20"/>
          <w:szCs w:val="20"/>
        </w:rPr>
      </w:pPr>
      <w:r w:rsidRPr="00F1493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1493E">
        <w:rPr>
          <w:rFonts w:ascii="Courier New" w:hAnsi="Courier New" w:cs="Courier New"/>
          <w:sz w:val="20"/>
          <w:szCs w:val="20"/>
          <w:lang w:val="en-US"/>
        </w:rPr>
        <w:t> </w:t>
      </w:r>
      <w:r w:rsidRPr="00F1493E">
        <w:rPr>
          <w:rFonts w:ascii="GHEA Grapalat" w:hAnsi="GHEA Grapalat"/>
          <w:sz w:val="20"/>
          <w:szCs w:val="20"/>
        </w:rPr>
        <w:t>4</w:t>
      </w:r>
      <w:r w:rsidR="006D2DF7" w:rsidRPr="00F1493E">
        <w:rPr>
          <w:rFonts w:ascii="Courier New" w:hAnsi="Courier New" w:cs="Courier New"/>
          <w:sz w:val="20"/>
          <w:szCs w:val="20"/>
          <w:lang w:val="en-US"/>
        </w:rPr>
        <w:t> </w:t>
      </w:r>
      <w:r w:rsidRPr="00F1493E">
        <w:rPr>
          <w:rFonts w:ascii="GHEA Grapalat" w:hAnsi="GHEA Grapalat"/>
          <w:sz w:val="20"/>
          <w:szCs w:val="20"/>
        </w:rPr>
        <w:t>м</w:t>
      </w:r>
      <w:r w:rsidR="00730989" w:rsidRPr="00F1493E">
        <w:rPr>
          <w:rFonts w:ascii="GHEA Grapalat" w:hAnsi="GHEA Grapalat"/>
          <w:sz w:val="20"/>
          <w:szCs w:val="20"/>
        </w:rPr>
        <w:t xml:space="preserve">ая 2017 года (далее — Порядок) </w:t>
      </w:r>
      <w:r w:rsidRPr="00F1493E">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w:t>
      </w:r>
      <w:r w:rsidR="007052AE" w:rsidRPr="00F1493E">
        <w:rPr>
          <w:rFonts w:ascii="GHEA Grapalat" w:hAnsi="GHEA Grapalat"/>
          <w:b/>
          <w:sz w:val="20"/>
          <w:szCs w:val="20"/>
        </w:rPr>
        <w:t>Гарнинский муниципалитет</w:t>
      </w:r>
      <w:r w:rsidRPr="00F1493E">
        <w:rPr>
          <w:rFonts w:ascii="GHEA Grapalat" w:hAnsi="GHEA Grapalat"/>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1493E" w:rsidRDefault="00096865" w:rsidP="00B46D58">
      <w:pPr>
        <w:widowControl w:val="0"/>
        <w:spacing w:after="160"/>
        <w:ind w:firstLine="567"/>
        <w:jc w:val="both"/>
        <w:rPr>
          <w:rFonts w:ascii="GHEA Grapalat" w:hAnsi="GHEA Grapalat"/>
          <w:sz w:val="20"/>
          <w:szCs w:val="20"/>
        </w:rPr>
      </w:pPr>
      <w:r w:rsidRPr="00F1493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1493E" w:rsidRDefault="00096865" w:rsidP="00B46D58">
      <w:pPr>
        <w:widowControl w:val="0"/>
        <w:spacing w:after="160"/>
        <w:ind w:firstLine="567"/>
        <w:jc w:val="both"/>
        <w:rPr>
          <w:rFonts w:ascii="GHEA Grapalat" w:hAnsi="GHEA Grapalat" w:cs="Times Armenian"/>
          <w:sz w:val="20"/>
          <w:szCs w:val="20"/>
        </w:rPr>
      </w:pPr>
      <w:r w:rsidRPr="00F1493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1493E" w:rsidRDefault="00A81DD5" w:rsidP="00B46D58">
      <w:pPr>
        <w:pStyle w:val="BodyTextIndent2"/>
        <w:widowControl w:val="0"/>
        <w:spacing w:after="160" w:line="240" w:lineRule="auto"/>
        <w:ind w:firstLine="567"/>
        <w:rPr>
          <w:rFonts w:ascii="GHEA Grapalat" w:hAnsi="GHEA Grapalat"/>
        </w:rPr>
      </w:pPr>
      <w:r w:rsidRPr="00F1493E">
        <w:rPr>
          <w:rFonts w:ascii="GHEA Grapalat" w:hAnsi="GHEA Grapalat"/>
        </w:rPr>
        <w:t>Адрес электронной почты секретаря оценочной комиссии "</w:t>
      </w:r>
      <w:r w:rsidR="007052AE" w:rsidRPr="00F1493E">
        <w:rPr>
          <w:rFonts w:ascii="GHEA Grapalat" w:hAnsi="GHEA Grapalat"/>
          <w:b/>
          <w:i/>
          <w:lang w:val="af-ZA" w:eastAsia="en-US" w:bidi="ar-SA"/>
        </w:rPr>
        <w:t>garnihamaynq@mail.ru</w:t>
      </w:r>
      <w:r w:rsidR="007052AE" w:rsidRPr="00F1493E">
        <w:rPr>
          <w:rFonts w:ascii="GHEA Grapalat" w:hAnsi="GHEA Grapalat"/>
        </w:rPr>
        <w:t xml:space="preserve"> </w:t>
      </w:r>
      <w:r w:rsidRPr="00F1493E">
        <w:rPr>
          <w:rFonts w:ascii="GHEA Grapalat" w:hAnsi="GHEA Grapalat"/>
        </w:rPr>
        <w:t>".</w:t>
      </w:r>
    </w:p>
    <w:p w:rsidR="00096865" w:rsidRPr="00F1493E" w:rsidRDefault="00F5653D" w:rsidP="00B46D58">
      <w:pPr>
        <w:widowControl w:val="0"/>
        <w:spacing w:after="160"/>
        <w:jc w:val="center"/>
        <w:rPr>
          <w:rFonts w:ascii="GHEA Grapalat" w:hAnsi="GHEA Grapalat"/>
          <w:sz w:val="20"/>
          <w:szCs w:val="20"/>
        </w:rPr>
      </w:pPr>
      <w:r w:rsidRPr="00F1493E">
        <w:rPr>
          <w:rFonts w:ascii="GHEA Grapalat" w:hAnsi="GHEA Grapalat"/>
          <w:sz w:val="20"/>
          <w:szCs w:val="20"/>
        </w:rPr>
        <w:br w:type="page"/>
      </w:r>
      <w:r w:rsidRPr="00F1493E">
        <w:rPr>
          <w:rFonts w:ascii="GHEA Grapalat" w:hAnsi="GHEA Grapalat"/>
          <w:sz w:val="20"/>
          <w:szCs w:val="20"/>
        </w:rPr>
        <w:lastRenderedPageBreak/>
        <w:t>ЧАСТЬ I</w:t>
      </w:r>
    </w:p>
    <w:p w:rsidR="00096865" w:rsidRPr="00F1493E" w:rsidRDefault="00F63BBB" w:rsidP="00B46D58">
      <w:pPr>
        <w:widowControl w:val="0"/>
        <w:spacing w:after="160"/>
        <w:jc w:val="center"/>
        <w:rPr>
          <w:rFonts w:ascii="GHEA Grapalat" w:hAnsi="GHEA Grapalat" w:cs="Sylfaen"/>
          <w:b/>
          <w:sz w:val="20"/>
          <w:szCs w:val="20"/>
        </w:rPr>
      </w:pPr>
      <w:r w:rsidRPr="00F1493E">
        <w:rPr>
          <w:rFonts w:ascii="GHEA Grapalat" w:hAnsi="GHEA Grapalat"/>
          <w:b/>
          <w:sz w:val="20"/>
          <w:szCs w:val="20"/>
        </w:rPr>
        <w:t xml:space="preserve">1. </w:t>
      </w:r>
      <w:r w:rsidR="002B32D6" w:rsidRPr="00F1493E">
        <w:rPr>
          <w:rFonts w:ascii="GHEA Grapalat" w:hAnsi="GHEA Grapalat"/>
          <w:b/>
          <w:sz w:val="20"/>
          <w:szCs w:val="20"/>
        </w:rPr>
        <w:t>ХАРАКТЕРИСТИКА ПРЕДМЕТА ЗАКУПКИ</w:t>
      </w:r>
    </w:p>
    <w:p w:rsidR="00096865" w:rsidRPr="00F1493E" w:rsidRDefault="00845AA5" w:rsidP="00B46D58">
      <w:pPr>
        <w:pStyle w:val="Heading3"/>
        <w:keepNext w:val="0"/>
        <w:widowControl w:val="0"/>
        <w:tabs>
          <w:tab w:val="left" w:pos="1134"/>
        </w:tabs>
        <w:spacing w:after="160" w:line="240" w:lineRule="auto"/>
        <w:ind w:firstLine="567"/>
        <w:jc w:val="both"/>
        <w:rPr>
          <w:rFonts w:ascii="GHEA Grapalat" w:hAnsi="GHEA Grapalat"/>
          <w:i w:val="0"/>
        </w:rPr>
      </w:pPr>
      <w:r w:rsidRPr="00F1493E">
        <w:rPr>
          <w:rFonts w:ascii="GHEA Grapalat" w:hAnsi="GHEA Grapalat"/>
          <w:i w:val="0"/>
        </w:rPr>
        <w:t>1.1</w:t>
      </w:r>
      <w:r w:rsidR="008E6E51" w:rsidRPr="00F1493E">
        <w:rPr>
          <w:rFonts w:ascii="GHEA Grapalat" w:hAnsi="GHEA Grapalat"/>
          <w:i w:val="0"/>
        </w:rPr>
        <w:t>.</w:t>
      </w:r>
      <w:r w:rsidR="00F63BBB" w:rsidRPr="00F1493E">
        <w:rPr>
          <w:rFonts w:ascii="GHEA Grapalat" w:hAnsi="GHEA Grapalat"/>
          <w:i w:val="0"/>
        </w:rPr>
        <w:tab/>
      </w:r>
      <w:r w:rsidRPr="00F1493E">
        <w:rPr>
          <w:rFonts w:ascii="GHEA Grapalat" w:hAnsi="GHEA Grapalat"/>
          <w:i w:val="0"/>
        </w:rPr>
        <w:t>Предметом закупки является приобретение "</w:t>
      </w:r>
      <w:r w:rsidR="00F63FB7" w:rsidRPr="00F1493E">
        <w:rPr>
          <w:rFonts w:ascii="GHEA Grapalat" w:hAnsi="GHEA Grapalat"/>
          <w:b/>
          <w:i w:val="0"/>
        </w:rPr>
        <w:t xml:space="preserve"> Строительство линий питьевой воды, уличное освещение и работы по асфальтированию дорог в общине Гарни Котайкской области РА</w:t>
      </w:r>
      <w:r w:rsidR="00F63FB7" w:rsidRPr="00F1493E">
        <w:rPr>
          <w:rFonts w:ascii="GHEA Grapalat" w:hAnsi="GHEA Grapalat"/>
          <w:i w:val="0"/>
        </w:rPr>
        <w:t xml:space="preserve"> </w:t>
      </w:r>
      <w:r w:rsidRPr="00F1493E">
        <w:rPr>
          <w:rFonts w:ascii="GHEA Grapalat" w:hAnsi="GHEA Grapalat"/>
          <w:i w:val="0"/>
        </w:rPr>
        <w:t xml:space="preserve">" (далее — также </w:t>
      </w:r>
      <w:r w:rsidR="00EE6232" w:rsidRPr="00F1493E">
        <w:rPr>
          <w:rFonts w:ascii="GHEA Grapalat" w:hAnsi="GHEA Grapalat"/>
          <w:i w:val="0"/>
        </w:rPr>
        <w:t>работа</w:t>
      </w:r>
      <w:r w:rsidRPr="00F1493E">
        <w:rPr>
          <w:rFonts w:ascii="GHEA Grapalat" w:hAnsi="GHEA Grapalat"/>
          <w:i w:val="0"/>
        </w:rPr>
        <w:t>) для нужд "</w:t>
      </w:r>
      <w:r w:rsidR="005823DF" w:rsidRPr="00F1493E">
        <w:rPr>
          <w:rFonts w:ascii="GHEA Grapalat" w:hAnsi="GHEA Grapalat"/>
          <w:b/>
        </w:rPr>
        <w:t xml:space="preserve"> Гарнинский муниципалитет</w:t>
      </w:r>
      <w:r w:rsidR="005823DF" w:rsidRPr="00F1493E">
        <w:rPr>
          <w:rFonts w:ascii="GHEA Grapalat" w:hAnsi="GHEA Grapalat"/>
          <w:i w:val="0"/>
        </w:rPr>
        <w:t xml:space="preserve"> </w:t>
      </w:r>
      <w:r w:rsidRPr="00F1493E">
        <w:rPr>
          <w:rFonts w:ascii="GHEA Grapalat" w:hAnsi="GHEA Grapalat"/>
          <w:i w:val="0"/>
        </w:rPr>
        <w:t xml:space="preserve">", которые сгруппированы в лоты </w:t>
      </w:r>
      <w:r w:rsidR="00F56380" w:rsidRPr="00F1493E">
        <w:rPr>
          <w:rFonts w:ascii="GHEA Grapalat" w:hAnsi="GHEA Grapalat"/>
          <w:i w:val="0"/>
        </w:rPr>
        <w:t xml:space="preserve">" 4 </w:t>
      </w:r>
      <w:r w:rsidRPr="00F1493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8"/>
        <w:gridCol w:w="1701"/>
        <w:gridCol w:w="6175"/>
      </w:tblGrid>
      <w:tr w:rsidR="00FC4AC0" w:rsidRPr="00F1493E" w:rsidTr="00F56380">
        <w:trPr>
          <w:jc w:val="center"/>
        </w:trPr>
        <w:tc>
          <w:tcPr>
            <w:tcW w:w="3059" w:type="dxa"/>
            <w:gridSpan w:val="2"/>
            <w:vAlign w:val="center"/>
          </w:tcPr>
          <w:p w:rsidR="00FC4AC0" w:rsidRPr="00F1493E" w:rsidRDefault="00FC4AC0" w:rsidP="00FC4AC0">
            <w:pPr>
              <w:pStyle w:val="BodyTextIndent2"/>
              <w:widowControl w:val="0"/>
              <w:spacing w:after="120" w:line="240" w:lineRule="auto"/>
              <w:ind w:firstLine="0"/>
              <w:jc w:val="center"/>
              <w:rPr>
                <w:rFonts w:ascii="GHEA Grapalat" w:hAnsi="GHEA Grapalat"/>
                <w:b/>
                <w:bCs/>
                <w:i/>
                <w:iCs/>
              </w:rPr>
            </w:pPr>
            <w:r w:rsidRPr="00F1493E">
              <w:rPr>
                <w:rFonts w:ascii="GHEA Grapalat" w:hAnsi="GHEA Grapalat"/>
                <w:b/>
                <w:i/>
              </w:rPr>
              <w:t>Лотов</w:t>
            </w:r>
          </w:p>
        </w:tc>
        <w:tc>
          <w:tcPr>
            <w:tcW w:w="6175" w:type="dxa"/>
            <w:vMerge w:val="restart"/>
            <w:vAlign w:val="center"/>
          </w:tcPr>
          <w:p w:rsidR="00FC4AC0" w:rsidRPr="00F1493E" w:rsidRDefault="00FC4AC0" w:rsidP="00B46D58">
            <w:pPr>
              <w:pStyle w:val="BodyTextIndent2"/>
              <w:widowControl w:val="0"/>
              <w:spacing w:after="120" w:line="240" w:lineRule="auto"/>
              <w:ind w:firstLine="0"/>
              <w:jc w:val="center"/>
              <w:rPr>
                <w:rFonts w:ascii="GHEA Grapalat" w:hAnsi="GHEA Grapalat"/>
                <w:b/>
                <w:bCs/>
                <w:i/>
                <w:iCs/>
                <w:highlight w:val="yellow"/>
              </w:rPr>
            </w:pPr>
            <w:r w:rsidRPr="00F1493E">
              <w:rPr>
                <w:rFonts w:ascii="GHEA Grapalat" w:hAnsi="GHEA Grapalat"/>
                <w:b/>
                <w:i/>
              </w:rPr>
              <w:t>Наименование лота</w:t>
            </w:r>
          </w:p>
        </w:tc>
      </w:tr>
      <w:tr w:rsidR="00FC4AC0" w:rsidRPr="00F1493E" w:rsidTr="00F56380">
        <w:trPr>
          <w:jc w:val="center"/>
        </w:trPr>
        <w:tc>
          <w:tcPr>
            <w:tcW w:w="1358" w:type="dxa"/>
            <w:vAlign w:val="center"/>
          </w:tcPr>
          <w:p w:rsidR="00FC4AC0" w:rsidRPr="00F1493E" w:rsidRDefault="00FC4AC0" w:rsidP="00B46D58">
            <w:pPr>
              <w:pStyle w:val="BodyTextIndent2"/>
              <w:widowControl w:val="0"/>
              <w:spacing w:after="120" w:line="240" w:lineRule="auto"/>
              <w:ind w:firstLine="0"/>
              <w:jc w:val="center"/>
              <w:rPr>
                <w:rFonts w:ascii="GHEA Grapalat" w:hAnsi="GHEA Grapalat"/>
              </w:rPr>
            </w:pPr>
            <w:r w:rsidRPr="00F1493E">
              <w:rPr>
                <w:rFonts w:ascii="GHEA Grapalat" w:hAnsi="GHEA Grapalat"/>
                <w:b/>
                <w:i/>
              </w:rPr>
              <w:t>Номера</w:t>
            </w:r>
          </w:p>
        </w:tc>
        <w:tc>
          <w:tcPr>
            <w:tcW w:w="1701" w:type="dxa"/>
            <w:vAlign w:val="center"/>
          </w:tcPr>
          <w:p w:rsidR="00FC4AC0" w:rsidRPr="00F1493E" w:rsidRDefault="00FC4AC0" w:rsidP="00B46D58">
            <w:pPr>
              <w:pStyle w:val="BodyTextIndent2"/>
              <w:widowControl w:val="0"/>
              <w:spacing w:after="120" w:line="240" w:lineRule="auto"/>
              <w:ind w:firstLine="0"/>
              <w:jc w:val="center"/>
              <w:rPr>
                <w:rFonts w:ascii="GHEA Grapalat" w:hAnsi="GHEA Grapalat"/>
                <w:b/>
              </w:rPr>
            </w:pPr>
            <w:r w:rsidRPr="00F1493E">
              <w:rPr>
                <w:rFonts w:ascii="GHEA Grapalat" w:hAnsi="GHEA Grapalat"/>
                <w:b/>
              </w:rPr>
              <w:t>Цена закупки</w:t>
            </w:r>
          </w:p>
        </w:tc>
        <w:tc>
          <w:tcPr>
            <w:tcW w:w="6175" w:type="dxa"/>
            <w:vMerge/>
            <w:vAlign w:val="center"/>
          </w:tcPr>
          <w:p w:rsidR="00FC4AC0" w:rsidRPr="00F1493E" w:rsidRDefault="00FC4AC0" w:rsidP="00B46D58">
            <w:pPr>
              <w:pStyle w:val="BodyTextIndent2"/>
              <w:widowControl w:val="0"/>
              <w:spacing w:after="120" w:line="240" w:lineRule="auto"/>
              <w:ind w:firstLine="0"/>
              <w:rPr>
                <w:rFonts w:ascii="GHEA Grapalat" w:hAnsi="GHEA Grapalat"/>
                <w:highlight w:val="yellow"/>
                <w:u w:val="single"/>
              </w:rPr>
            </w:pPr>
          </w:p>
        </w:tc>
      </w:tr>
      <w:tr w:rsidR="003153DF" w:rsidRPr="00F1493E" w:rsidTr="00F56380">
        <w:trPr>
          <w:jc w:val="center"/>
        </w:trPr>
        <w:tc>
          <w:tcPr>
            <w:tcW w:w="1358" w:type="dxa"/>
            <w:vAlign w:val="center"/>
          </w:tcPr>
          <w:p w:rsidR="003153DF" w:rsidRPr="00F1493E" w:rsidRDefault="003153DF" w:rsidP="00F56380">
            <w:pPr>
              <w:pStyle w:val="BodyTextIndent2"/>
              <w:widowControl w:val="0"/>
              <w:spacing w:after="120" w:line="240" w:lineRule="auto"/>
              <w:ind w:firstLine="0"/>
              <w:jc w:val="center"/>
              <w:rPr>
                <w:rFonts w:ascii="GHEA Grapalat" w:hAnsi="GHEA Grapalat"/>
              </w:rPr>
            </w:pPr>
            <w:r w:rsidRPr="00F1493E">
              <w:rPr>
                <w:rFonts w:ascii="GHEA Grapalat" w:hAnsi="GHEA Grapalat"/>
              </w:rPr>
              <w:t>1</w:t>
            </w:r>
          </w:p>
        </w:tc>
        <w:tc>
          <w:tcPr>
            <w:tcW w:w="1701"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82 898 528</w:t>
            </w:r>
          </w:p>
        </w:tc>
        <w:tc>
          <w:tcPr>
            <w:tcW w:w="6175"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&lt;&lt;СТРОИТЕЛЬСТВО ВОДОПРОВОДОВ ПИТЬЕВОЙ ВОДЫ В СЕЛАХ ГАРНИ, ГОХТ И ГЕГАРД ОБЩИНЫ ГАРНИ КОТАЙКСКОГО МАРЗА РА&gt;&gt;</w:t>
            </w:r>
          </w:p>
        </w:tc>
      </w:tr>
      <w:tr w:rsidR="003153DF" w:rsidRPr="00F1493E" w:rsidTr="00F56380">
        <w:trPr>
          <w:jc w:val="center"/>
        </w:trPr>
        <w:tc>
          <w:tcPr>
            <w:tcW w:w="1358" w:type="dxa"/>
            <w:vAlign w:val="center"/>
          </w:tcPr>
          <w:p w:rsidR="003153DF" w:rsidRPr="00F1493E" w:rsidRDefault="003153DF" w:rsidP="00F56380">
            <w:pPr>
              <w:pStyle w:val="BodyTextIndent2"/>
              <w:widowControl w:val="0"/>
              <w:spacing w:after="120" w:line="240" w:lineRule="auto"/>
              <w:ind w:firstLine="0"/>
              <w:jc w:val="center"/>
              <w:rPr>
                <w:rFonts w:ascii="GHEA Grapalat" w:hAnsi="GHEA Grapalat"/>
              </w:rPr>
            </w:pPr>
            <w:r w:rsidRPr="00F1493E">
              <w:rPr>
                <w:rFonts w:ascii="GHEA Grapalat" w:hAnsi="GHEA Grapalat"/>
              </w:rPr>
              <w:t>2</w:t>
            </w:r>
          </w:p>
        </w:tc>
        <w:tc>
          <w:tcPr>
            <w:tcW w:w="1701" w:type="dxa"/>
            <w:vAlign w:val="center"/>
          </w:tcPr>
          <w:p w:rsidR="003153DF" w:rsidRPr="00DC162A" w:rsidRDefault="003153DF" w:rsidP="00DC162A">
            <w:pPr>
              <w:pStyle w:val="ListParagraph"/>
              <w:ind w:left="-90" w:firstLine="360"/>
              <w:jc w:val="center"/>
              <w:rPr>
                <w:rFonts w:ascii="Sylfaen" w:hAnsi="Sylfaen"/>
                <w:b/>
                <w:i/>
                <w:sz w:val="20"/>
                <w:szCs w:val="20"/>
                <w:lang w:val="en-US"/>
              </w:rPr>
            </w:pPr>
            <w:r w:rsidRPr="00F1493E">
              <w:rPr>
                <w:rFonts w:ascii="Sylfaen" w:hAnsi="Sylfaen"/>
                <w:b/>
                <w:i/>
                <w:sz w:val="20"/>
                <w:szCs w:val="20"/>
                <w:lang w:val="hy-AM"/>
              </w:rPr>
              <w:t xml:space="preserve">50 </w:t>
            </w:r>
            <w:r w:rsidR="00DC162A">
              <w:rPr>
                <w:rFonts w:ascii="Sylfaen" w:hAnsi="Sylfaen"/>
                <w:b/>
                <w:i/>
                <w:sz w:val="20"/>
                <w:szCs w:val="20"/>
                <w:lang w:val="en-US"/>
              </w:rPr>
              <w:t>057 100</w:t>
            </w:r>
          </w:p>
        </w:tc>
        <w:tc>
          <w:tcPr>
            <w:tcW w:w="6175"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&lt;&lt;СТРОИТЕЛЬСТВО ПИТЬЕВОГО ВОДОПРОВОДА И ВОДОХРАНИЛИЩА В ПОСЕЛЕНИИ ГЕГАРД ОБЩИНЫ ГАРНИ РА&gt;&gt;</w:t>
            </w:r>
          </w:p>
        </w:tc>
      </w:tr>
    </w:tbl>
    <w:p w:rsidR="00096865" w:rsidRPr="00F1493E" w:rsidRDefault="00816505" w:rsidP="00B46D58">
      <w:pPr>
        <w:pStyle w:val="BodyTextIndent2"/>
        <w:widowControl w:val="0"/>
        <w:spacing w:after="160" w:line="240" w:lineRule="auto"/>
        <w:ind w:firstLine="567"/>
        <w:rPr>
          <w:rFonts w:ascii="GHEA Grapalat" w:hAnsi="GHEA Grapalat"/>
        </w:rPr>
      </w:pPr>
      <w:r w:rsidRPr="00F1493E">
        <w:rPr>
          <w:rFonts w:ascii="GHEA Grapalat" w:hAnsi="GHEA Grapalat"/>
        </w:rPr>
        <w:t xml:space="preserve">Технические характеристики </w:t>
      </w:r>
      <w:r w:rsidR="00EE6232" w:rsidRPr="00F1493E">
        <w:rPr>
          <w:rFonts w:ascii="GHEA Grapalat" w:hAnsi="GHEA Grapalat"/>
        </w:rPr>
        <w:t>работы</w:t>
      </w:r>
      <w:r w:rsidRPr="00F1493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1493E">
        <w:rPr>
          <w:rFonts w:ascii="GHEA Grapalat" w:hAnsi="GHEA Grapalat"/>
        </w:rPr>
        <w:t xml:space="preserve">6 </w:t>
      </w:r>
      <w:r w:rsidRPr="00F1493E">
        <w:rPr>
          <w:rFonts w:ascii="GHEA Grapalat" w:hAnsi="GHEA Grapalat"/>
        </w:rPr>
        <w:t>к настоящему Приглашению.</w:t>
      </w:r>
    </w:p>
    <w:p w:rsidR="005823DF" w:rsidRPr="00F1493E" w:rsidRDefault="005823DF" w:rsidP="00B46D58">
      <w:pPr>
        <w:pStyle w:val="BodyTextIndent2"/>
        <w:widowControl w:val="0"/>
        <w:spacing w:after="160" w:line="240" w:lineRule="auto"/>
        <w:ind w:firstLine="567"/>
        <w:rPr>
          <w:rFonts w:ascii="GHEA Grapalat" w:hAnsi="GHEA Grapalat"/>
        </w:rPr>
      </w:pPr>
    </w:p>
    <w:p w:rsidR="00096865" w:rsidRPr="00F1493E" w:rsidRDefault="00693101" w:rsidP="00B46D58">
      <w:pPr>
        <w:widowControl w:val="0"/>
        <w:spacing w:after="160"/>
        <w:jc w:val="center"/>
        <w:rPr>
          <w:rFonts w:ascii="GHEA Grapalat" w:hAnsi="GHEA Grapalat"/>
          <w:b/>
          <w:sz w:val="20"/>
          <w:szCs w:val="20"/>
        </w:rPr>
      </w:pPr>
      <w:r w:rsidRPr="00F1493E">
        <w:rPr>
          <w:rFonts w:ascii="GHEA Grapalat" w:hAnsi="GHEA Grapalat"/>
          <w:b/>
          <w:sz w:val="20"/>
          <w:szCs w:val="20"/>
        </w:rPr>
        <w:t>2.</w:t>
      </w:r>
      <w:r w:rsidR="002B32D6" w:rsidRPr="00F1493E">
        <w:rPr>
          <w:rFonts w:ascii="GHEA Grapalat" w:hAnsi="GHEA Grapalat"/>
          <w:b/>
          <w:sz w:val="20"/>
          <w:szCs w:val="20"/>
        </w:rPr>
        <w:t xml:space="preserve"> ТРЕБОВАНИЯ К ПРАВУ УЧАСТНИКА НА УЧАСТИЕ, </w:t>
      </w:r>
      <w:r w:rsidRPr="00F1493E">
        <w:rPr>
          <w:rFonts w:ascii="GHEA Grapalat" w:hAnsi="GHEA Grapalat"/>
          <w:b/>
          <w:sz w:val="20"/>
          <w:szCs w:val="20"/>
        </w:rPr>
        <w:br/>
      </w:r>
      <w:r w:rsidR="002B32D6" w:rsidRPr="00F1493E">
        <w:rPr>
          <w:rFonts w:ascii="GHEA Grapalat" w:hAnsi="GHEA Grapalat"/>
          <w:b/>
          <w:sz w:val="20"/>
          <w:szCs w:val="20"/>
        </w:rPr>
        <w:t xml:space="preserve">КВАЛИФИКАЦИОННЫЕ КРИТЕРИИ И ПОРЯДОК ИХ ОЦЕНКИ </w:t>
      </w:r>
    </w:p>
    <w:p w:rsidR="00753E6E" w:rsidRPr="00F1493E" w:rsidRDefault="00096865" w:rsidP="00B46D58">
      <w:pPr>
        <w:widowControl w:val="0"/>
        <w:tabs>
          <w:tab w:val="left" w:pos="1134"/>
        </w:tabs>
        <w:spacing w:after="160"/>
        <w:ind w:firstLine="567"/>
        <w:jc w:val="both"/>
        <w:rPr>
          <w:rFonts w:ascii="GHEA Grapalat" w:hAnsi="GHEA Grapalat" w:cs="Arial Armenian"/>
          <w:sz w:val="20"/>
          <w:szCs w:val="20"/>
        </w:rPr>
      </w:pPr>
      <w:r w:rsidRPr="00F1493E">
        <w:rPr>
          <w:rFonts w:ascii="GHEA Grapalat" w:hAnsi="GHEA Grapalat"/>
          <w:sz w:val="20"/>
          <w:szCs w:val="20"/>
        </w:rPr>
        <w:t>2.1</w:t>
      </w:r>
      <w:r w:rsidR="008E6E51" w:rsidRPr="00F1493E">
        <w:rPr>
          <w:rFonts w:ascii="GHEA Grapalat" w:hAnsi="GHEA Grapalat"/>
          <w:sz w:val="20"/>
          <w:szCs w:val="20"/>
        </w:rPr>
        <w:t>.</w:t>
      </w:r>
      <w:r w:rsidR="00693101" w:rsidRPr="00F1493E">
        <w:rPr>
          <w:rFonts w:ascii="GHEA Grapalat" w:hAnsi="GHEA Grapalat"/>
          <w:sz w:val="20"/>
          <w:szCs w:val="20"/>
        </w:rPr>
        <w:tab/>
      </w:r>
      <w:r w:rsidRPr="00F1493E">
        <w:rPr>
          <w:rFonts w:ascii="GHEA Grapalat" w:hAnsi="GHEA Grapalat"/>
          <w:sz w:val="20"/>
          <w:szCs w:val="20"/>
        </w:rPr>
        <w:t>В настоящей процедуре не имеют права участвовать лица:</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1)</w:t>
      </w:r>
      <w:r w:rsidR="00693101" w:rsidRPr="00F1493E">
        <w:rPr>
          <w:rFonts w:ascii="GHEA Grapalat" w:hAnsi="GHEA Grapalat"/>
          <w:sz w:val="20"/>
          <w:szCs w:val="20"/>
        </w:rPr>
        <w:tab/>
      </w:r>
      <w:r w:rsidRPr="00F1493E">
        <w:rPr>
          <w:rFonts w:ascii="GHEA Grapalat" w:hAnsi="GHEA Grapalat"/>
          <w:sz w:val="20"/>
          <w:szCs w:val="20"/>
        </w:rPr>
        <w:t xml:space="preserve">которые на день подачи заявки в судебном порядке признаны банкротом; </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w:t>
      </w:r>
      <w:r w:rsidR="00E1385B" w:rsidRPr="00F1493E">
        <w:rPr>
          <w:rFonts w:ascii="GHEA Grapalat" w:hAnsi="GHEA Grapalat"/>
          <w:sz w:val="20"/>
          <w:szCs w:val="20"/>
        </w:rPr>
        <w:tab/>
      </w:r>
      <w:r w:rsidRPr="00F1493E">
        <w:rPr>
          <w:rFonts w:ascii="GHEA Grapalat" w:hAnsi="GHEA Grapalat"/>
          <w:sz w:val="20"/>
          <w:szCs w:val="20"/>
        </w:rPr>
        <w:t xml:space="preserve">которые или представитель исполнительного органа которых в течение </w:t>
      </w:r>
      <w:r w:rsidR="001357D3" w:rsidRPr="00F1493E">
        <w:rPr>
          <w:rFonts w:ascii="GHEA Grapalat" w:hAnsi="GHEA Grapalat"/>
          <w:sz w:val="20"/>
          <w:szCs w:val="20"/>
        </w:rPr>
        <w:t xml:space="preserve">пяти </w:t>
      </w:r>
      <w:r w:rsidRPr="00F1493E">
        <w:rPr>
          <w:rFonts w:ascii="GHEA Grapalat" w:hAnsi="GHEA Grapalat"/>
          <w:sz w:val="20"/>
          <w:szCs w:val="20"/>
        </w:rPr>
        <w:t>лет, предшествующих дню подачи заявки, были осуждены за</w:t>
      </w:r>
      <w:r w:rsidR="003240F7" w:rsidRPr="00F1493E">
        <w:rPr>
          <w:rFonts w:ascii="Courier New" w:hAnsi="Courier New" w:cs="Courier New"/>
          <w:sz w:val="20"/>
          <w:szCs w:val="20"/>
          <w:lang w:val="en-US"/>
        </w:rPr>
        <w:t> </w:t>
      </w:r>
      <w:r w:rsidRPr="00F1493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1493E">
        <w:rPr>
          <w:rFonts w:ascii="Courier New" w:hAnsi="Courier New" w:cs="Courier New"/>
          <w:sz w:val="20"/>
          <w:szCs w:val="20"/>
          <w:lang w:val="en-US"/>
        </w:rPr>
        <w:t> </w:t>
      </w:r>
      <w:r w:rsidRPr="00F1493E">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F1493E">
        <w:rPr>
          <w:rFonts w:ascii="GHEA Grapalat" w:hAnsi="GHEA Grapalat"/>
          <w:sz w:val="20"/>
          <w:szCs w:val="20"/>
        </w:rPr>
        <w:t>погашена или отменена</w:t>
      </w:r>
      <w:r w:rsidR="003240F7" w:rsidRPr="00F1493E">
        <w:rPr>
          <w:rFonts w:ascii="GHEA Grapalat" w:hAnsi="GHEA Grapalat"/>
          <w:sz w:val="20"/>
          <w:szCs w:val="20"/>
        </w:rPr>
        <w:t>;</w:t>
      </w:r>
    </w:p>
    <w:p w:rsidR="00585E01" w:rsidRPr="00F1493E" w:rsidRDefault="00753E6E" w:rsidP="00585E0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w:t>
      </w:r>
      <w:r w:rsidR="00E1385B" w:rsidRPr="00F1493E">
        <w:rPr>
          <w:rFonts w:ascii="GHEA Grapalat" w:hAnsi="GHEA Grapalat"/>
          <w:sz w:val="20"/>
          <w:szCs w:val="20"/>
        </w:rPr>
        <w:tab/>
      </w:r>
      <w:r w:rsidR="00585E01" w:rsidRPr="00F1493E">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5)</w:t>
      </w:r>
      <w:r w:rsidR="00E1385B" w:rsidRPr="00F1493E">
        <w:rPr>
          <w:rFonts w:ascii="GHEA Grapalat" w:hAnsi="GHEA Grapalat"/>
          <w:sz w:val="20"/>
          <w:szCs w:val="20"/>
        </w:rPr>
        <w:tab/>
      </w:r>
      <w:r w:rsidRPr="00F1493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1493E">
        <w:rPr>
          <w:rFonts w:ascii="Courier New" w:hAnsi="Courier New" w:cs="Courier New"/>
          <w:sz w:val="20"/>
          <w:szCs w:val="20"/>
          <w:lang w:val="en-US"/>
        </w:rPr>
        <w:t> </w:t>
      </w:r>
      <w:r w:rsidRPr="00F1493E">
        <w:rPr>
          <w:rFonts w:ascii="GHEA Grapalat" w:hAnsi="GHEA Grapalat"/>
          <w:sz w:val="20"/>
          <w:szCs w:val="20"/>
        </w:rPr>
        <w:t xml:space="preserve">закупках; </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6)</w:t>
      </w:r>
      <w:r w:rsidR="00E1385B" w:rsidRPr="00F1493E">
        <w:rPr>
          <w:rFonts w:ascii="GHEA Grapalat" w:hAnsi="GHEA Grapalat"/>
          <w:sz w:val="20"/>
          <w:szCs w:val="20"/>
        </w:rPr>
        <w:tab/>
      </w:r>
      <w:r w:rsidRPr="00F1493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F1493E" w:rsidRDefault="00990561"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F1493E" w:rsidRDefault="005F5608" w:rsidP="005F5608">
      <w:pPr>
        <w:widowControl w:val="0"/>
        <w:tabs>
          <w:tab w:val="left" w:pos="1134"/>
        </w:tabs>
        <w:ind w:firstLine="567"/>
        <w:contextualSpacing/>
        <w:rPr>
          <w:rFonts w:ascii="GHEA Grapalat" w:hAnsi="GHEA Grapalat"/>
          <w:sz w:val="20"/>
          <w:szCs w:val="20"/>
        </w:rPr>
      </w:pPr>
      <w:r w:rsidRPr="00F1493E">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5F5608" w:rsidRPr="00F1493E" w:rsidRDefault="005F5608" w:rsidP="005F5608">
      <w:pPr>
        <w:pStyle w:val="ListParagraph"/>
        <w:widowControl w:val="0"/>
        <w:numPr>
          <w:ilvl w:val="0"/>
          <w:numId w:val="34"/>
        </w:numPr>
        <w:tabs>
          <w:tab w:val="left" w:pos="1134"/>
        </w:tabs>
        <w:ind w:left="426"/>
        <w:contextualSpacing/>
        <w:jc w:val="both"/>
        <w:rPr>
          <w:rFonts w:ascii="GHEA Grapalat" w:hAnsi="GHEA Grapalat"/>
          <w:sz w:val="20"/>
          <w:szCs w:val="20"/>
        </w:rPr>
      </w:pPr>
      <w:r w:rsidRPr="00F1493E">
        <w:rPr>
          <w:rFonts w:ascii="GHEA Grapalat" w:hAnsi="GHEA Grapalat"/>
          <w:sz w:val="20"/>
          <w:szCs w:val="20"/>
        </w:rPr>
        <w:t xml:space="preserve">нарушил предусмотренное договором или принятое в рамках процесса закупки </w:t>
      </w:r>
      <w:r w:rsidRPr="00F1493E">
        <w:rPr>
          <w:rFonts w:ascii="GHEA Grapalat" w:hAnsi="GHEA Grapalat"/>
          <w:sz w:val="20"/>
          <w:szCs w:val="20"/>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F1493E" w:rsidRDefault="005F5608" w:rsidP="00F32A21">
      <w:pPr>
        <w:pStyle w:val="ListParagraph"/>
        <w:widowControl w:val="0"/>
        <w:numPr>
          <w:ilvl w:val="0"/>
          <w:numId w:val="34"/>
        </w:numPr>
        <w:tabs>
          <w:tab w:val="left" w:pos="1134"/>
        </w:tabs>
        <w:ind w:left="426" w:hanging="284"/>
        <w:contextualSpacing/>
        <w:jc w:val="both"/>
        <w:rPr>
          <w:rFonts w:ascii="GHEA Grapalat" w:hAnsi="GHEA Grapalat"/>
          <w:sz w:val="20"/>
          <w:szCs w:val="20"/>
        </w:rPr>
      </w:pPr>
      <w:r w:rsidRPr="00F1493E">
        <w:rPr>
          <w:rFonts w:ascii="GHEA Grapalat" w:hAnsi="GHEA Grapalat"/>
          <w:sz w:val="20"/>
          <w:szCs w:val="20"/>
        </w:rPr>
        <w:t>в качестве отобранного участника отказался или лишился  права заключения договора.</w:t>
      </w:r>
    </w:p>
    <w:p w:rsidR="00753E6E" w:rsidRPr="00F1493E" w:rsidRDefault="00753E6E"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2.2.</w:t>
      </w:r>
      <w:r w:rsidR="00E1385B" w:rsidRPr="00F1493E">
        <w:rPr>
          <w:rFonts w:ascii="GHEA Grapalat" w:hAnsi="GHEA Grapalat"/>
          <w:sz w:val="20"/>
          <w:szCs w:val="20"/>
        </w:rPr>
        <w:tab/>
      </w:r>
      <w:r w:rsidRPr="00F1493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F1493E">
        <w:rPr>
          <w:rFonts w:ascii="GHEA Grapalat" w:hAnsi="GHEA Grapalat"/>
          <w:sz w:val="20"/>
          <w:szCs w:val="20"/>
        </w:rPr>
        <w:t>1</w:t>
      </w:r>
      <w:r w:rsidRPr="00F1493E">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06CFE" w:rsidRPr="00F1493E" w:rsidRDefault="00BA3554" w:rsidP="00FB71F0">
      <w:pPr>
        <w:widowControl w:val="0"/>
        <w:tabs>
          <w:tab w:val="left" w:pos="1134"/>
        </w:tabs>
        <w:ind w:firstLine="567"/>
        <w:rPr>
          <w:rFonts w:ascii="GHEA Grapalat" w:hAnsi="GHEA Grapalat"/>
          <w:sz w:val="20"/>
          <w:szCs w:val="20"/>
        </w:rPr>
      </w:pPr>
      <w:r w:rsidRPr="00F1493E">
        <w:rPr>
          <w:rFonts w:ascii="GHEA Grapalat" w:hAnsi="GHEA Grapalat"/>
          <w:sz w:val="20"/>
          <w:szCs w:val="20"/>
        </w:rPr>
        <w:t>2.3</w:t>
      </w:r>
      <w:r w:rsidR="003240F7" w:rsidRPr="00F1493E">
        <w:rPr>
          <w:rFonts w:ascii="GHEA Grapalat" w:hAnsi="GHEA Grapalat"/>
          <w:sz w:val="20"/>
          <w:szCs w:val="20"/>
        </w:rPr>
        <w:t>.</w:t>
      </w:r>
      <w:r w:rsidR="00E1385B" w:rsidRPr="00F1493E">
        <w:rPr>
          <w:rFonts w:ascii="GHEA Grapalat" w:hAnsi="GHEA Grapalat"/>
          <w:sz w:val="20"/>
          <w:szCs w:val="20"/>
        </w:rPr>
        <w:tab/>
      </w:r>
      <w:r w:rsidR="00A06CFE" w:rsidRPr="00F1493E">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F1493E" w:rsidRDefault="00BA3554"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Запрещается одновременное участие в настоящей процедуре</w:t>
      </w:r>
      <w:r w:rsidR="00F4264D" w:rsidRPr="00F1493E">
        <w:rPr>
          <w:rFonts w:ascii="GHEA Grapalat" w:hAnsi="GHEA Grapalat"/>
          <w:sz w:val="20"/>
          <w:szCs w:val="20"/>
        </w:rPr>
        <w:t xml:space="preserve"> (</w:t>
      </w:r>
      <w:r w:rsidR="00DA4643" w:rsidRPr="00F1493E">
        <w:rPr>
          <w:rFonts w:ascii="GHEA Grapalat" w:hAnsi="GHEA Grapalat"/>
          <w:sz w:val="20"/>
          <w:szCs w:val="20"/>
        </w:rPr>
        <w:t>на о</w:t>
      </w:r>
      <w:r w:rsidR="00EE7758" w:rsidRPr="00F1493E">
        <w:rPr>
          <w:rFonts w:ascii="GHEA Grapalat" w:hAnsi="GHEA Grapalat"/>
          <w:sz w:val="20"/>
          <w:szCs w:val="20"/>
        </w:rPr>
        <w:t>дин и тот же</w:t>
      </w:r>
      <w:r w:rsidR="00DA4643" w:rsidRPr="00F1493E">
        <w:rPr>
          <w:rFonts w:ascii="GHEA Grapalat" w:hAnsi="GHEA Grapalat"/>
          <w:sz w:val="20"/>
          <w:szCs w:val="20"/>
        </w:rPr>
        <w:t xml:space="preserve"> лот</w:t>
      </w:r>
      <w:r w:rsidR="00F4264D" w:rsidRPr="00F1493E">
        <w:rPr>
          <w:rFonts w:ascii="GHEA Grapalat" w:hAnsi="GHEA Grapalat"/>
          <w:sz w:val="20"/>
          <w:szCs w:val="20"/>
        </w:rPr>
        <w:t>)</w:t>
      </w:r>
      <w:r w:rsidRPr="00F1493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1493E"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F1493E">
        <w:rPr>
          <w:rFonts w:ascii="GHEA Grapalat" w:hAnsi="GHEA Grapalat"/>
          <w:sz w:val="20"/>
          <w:szCs w:val="20"/>
        </w:rPr>
        <w:t>По смыслу пункта 119 Порядка: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sz w:val="20"/>
          <w:szCs w:val="20"/>
        </w:rPr>
        <w:t>1)</w:t>
      </w:r>
      <w:r w:rsidR="00E1385B" w:rsidRPr="00F1493E">
        <w:rPr>
          <w:rFonts w:ascii="GHEA Grapalat" w:hAnsi="GHEA Grapalat"/>
          <w:sz w:val="20"/>
          <w:szCs w:val="20"/>
        </w:rPr>
        <w:tab/>
      </w:r>
      <w:r w:rsidRPr="00F1493E">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1493E">
        <w:rPr>
          <w:rFonts w:ascii="GHEA Grapalat" w:hAnsi="GHEA Grapalat"/>
          <w:color w:val="000000"/>
          <w:sz w:val="20"/>
          <w:szCs w:val="20"/>
        </w:rPr>
        <w:t xml:space="preserve"> </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2)</w:t>
      </w:r>
      <w:r w:rsidR="00E1385B" w:rsidRPr="00F1493E">
        <w:rPr>
          <w:rFonts w:ascii="GHEA Grapalat" w:hAnsi="GHEA Grapalat"/>
          <w:color w:val="000000"/>
          <w:sz w:val="20"/>
          <w:szCs w:val="20"/>
        </w:rPr>
        <w:tab/>
      </w:r>
      <w:r w:rsidRPr="00F1493E">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а.</w:t>
      </w:r>
      <w:r w:rsidR="00E1385B" w:rsidRPr="00F1493E">
        <w:rPr>
          <w:rFonts w:ascii="GHEA Grapalat" w:hAnsi="GHEA Grapalat"/>
          <w:color w:val="000000"/>
          <w:sz w:val="20"/>
          <w:szCs w:val="20"/>
        </w:rPr>
        <w:tab/>
      </w:r>
      <w:r w:rsidRPr="00F1493E">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б.</w:t>
      </w:r>
      <w:r w:rsidR="00E1385B" w:rsidRPr="00F1493E">
        <w:rPr>
          <w:rFonts w:ascii="GHEA Grapalat" w:hAnsi="GHEA Grapalat"/>
          <w:color w:val="000000"/>
          <w:sz w:val="20"/>
          <w:szCs w:val="20"/>
        </w:rPr>
        <w:tab/>
      </w:r>
      <w:r w:rsidRPr="00F1493E">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в.</w:t>
      </w:r>
      <w:r w:rsidR="00E1385B" w:rsidRPr="00F1493E">
        <w:rPr>
          <w:rFonts w:ascii="GHEA Grapalat" w:hAnsi="GHEA Grapalat"/>
          <w:color w:val="000000"/>
          <w:sz w:val="20"/>
          <w:szCs w:val="20"/>
        </w:rPr>
        <w:tab/>
      </w:r>
      <w:r w:rsidRPr="00F1493E">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г.</w:t>
      </w:r>
      <w:r w:rsidR="00E1385B" w:rsidRPr="00F1493E">
        <w:rPr>
          <w:rFonts w:ascii="GHEA Grapalat" w:hAnsi="GHEA Grapalat"/>
          <w:color w:val="000000"/>
          <w:sz w:val="20"/>
          <w:szCs w:val="20"/>
        </w:rPr>
        <w:tab/>
      </w:r>
      <w:r w:rsidRPr="00F1493E">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sz w:val="20"/>
          <w:szCs w:val="20"/>
        </w:rPr>
        <w:t>3)</w:t>
      </w:r>
      <w:r w:rsidR="00E1385B" w:rsidRPr="00F1493E">
        <w:rPr>
          <w:rFonts w:ascii="GHEA Grapalat" w:hAnsi="GHEA Grapalat"/>
          <w:sz w:val="20"/>
          <w:szCs w:val="20"/>
        </w:rPr>
        <w:tab/>
      </w:r>
      <w:r w:rsidRPr="00F1493E">
        <w:rPr>
          <w:rFonts w:ascii="GHEA Grapalat" w:hAnsi="GHEA Grapalat"/>
          <w:sz w:val="20"/>
          <w:szCs w:val="20"/>
        </w:rPr>
        <w:t>участники, не имеющие статуса физического лица, считаются взаимосвязанными, если:</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а.</w:t>
      </w:r>
      <w:r w:rsidR="00E1385B" w:rsidRPr="00F1493E">
        <w:rPr>
          <w:rFonts w:ascii="GHEA Grapalat" w:hAnsi="GHEA Grapalat"/>
          <w:color w:val="000000"/>
          <w:sz w:val="20"/>
          <w:szCs w:val="20"/>
        </w:rPr>
        <w:tab/>
      </w:r>
      <w:r w:rsidRPr="00F1493E">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1493E">
        <w:rPr>
          <w:rFonts w:ascii="Courier New" w:hAnsi="Courier New" w:cs="Courier New"/>
          <w:color w:val="000000"/>
          <w:sz w:val="20"/>
          <w:szCs w:val="20"/>
          <w:lang w:val="en-US"/>
        </w:rPr>
        <w:t> </w:t>
      </w:r>
      <w:r w:rsidRPr="00F1493E">
        <w:rPr>
          <w:rFonts w:ascii="GHEA Grapalat" w:hAnsi="GHEA Grapalat"/>
          <w:color w:val="000000"/>
          <w:sz w:val="20"/>
          <w:szCs w:val="20"/>
        </w:rPr>
        <w:t>лица;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б.</w:t>
      </w:r>
      <w:r w:rsidR="00E1385B" w:rsidRPr="00F1493E">
        <w:rPr>
          <w:rFonts w:ascii="GHEA Grapalat" w:hAnsi="GHEA Grapalat"/>
          <w:color w:val="000000"/>
          <w:sz w:val="20"/>
          <w:szCs w:val="20"/>
        </w:rPr>
        <w:tab/>
      </w:r>
      <w:r w:rsidRPr="00F1493E">
        <w:rPr>
          <w:rFonts w:ascii="GHEA Grapalat" w:hAnsi="GHEA Grapalat"/>
          <w:color w:val="000000"/>
          <w:sz w:val="20"/>
          <w:szCs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w:t>
      </w:r>
      <w:r w:rsidRPr="00F1493E">
        <w:rPr>
          <w:rFonts w:ascii="GHEA Grapalat" w:hAnsi="GHEA Grapalat"/>
          <w:color w:val="000000"/>
          <w:sz w:val="20"/>
          <w:szCs w:val="20"/>
        </w:rPr>
        <w:lastRenderedPageBreak/>
        <w:t>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F1493E">
        <w:rPr>
          <w:rFonts w:ascii="GHEA Grapalat" w:hAnsi="GHEA Grapalat"/>
          <w:color w:val="000000"/>
          <w:sz w:val="20"/>
          <w:szCs w:val="20"/>
        </w:rPr>
        <w:t>в.</w:t>
      </w:r>
      <w:r w:rsidR="00E1385B" w:rsidRPr="00F1493E">
        <w:rPr>
          <w:rFonts w:ascii="GHEA Grapalat" w:hAnsi="GHEA Grapalat"/>
          <w:color w:val="000000"/>
          <w:sz w:val="20"/>
          <w:szCs w:val="20"/>
        </w:rPr>
        <w:tab/>
      </w:r>
      <w:r w:rsidRPr="00F1493E">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F1493E" w:rsidRDefault="00D5674E" w:rsidP="00B46D58">
      <w:pPr>
        <w:widowControl w:val="0"/>
        <w:tabs>
          <w:tab w:val="left" w:pos="1134"/>
        </w:tabs>
        <w:spacing w:after="160"/>
        <w:ind w:firstLine="567"/>
        <w:jc w:val="both"/>
        <w:rPr>
          <w:rFonts w:ascii="GHEA Grapalat" w:hAnsi="GHEA Grapalat"/>
          <w:color w:val="000000"/>
          <w:sz w:val="20"/>
          <w:szCs w:val="20"/>
        </w:rPr>
      </w:pPr>
      <w:r w:rsidRPr="00F1493E">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F1493E">
        <w:rPr>
          <w:rFonts w:ascii="GHEA Grapalat" w:hAnsi="GHEA Grapalat"/>
          <w:color w:val="000000"/>
          <w:sz w:val="20"/>
          <w:szCs w:val="20"/>
        </w:rPr>
        <w:t xml:space="preserve">внуки, </w:t>
      </w:r>
      <w:r w:rsidRPr="00F1493E">
        <w:rPr>
          <w:rFonts w:ascii="GHEA Grapalat" w:hAnsi="GHEA Grapalat"/>
          <w:color w:val="000000"/>
          <w:sz w:val="20"/>
          <w:szCs w:val="20"/>
        </w:rPr>
        <w:t>супруг сестры или супруга брата и их дети.</w:t>
      </w:r>
    </w:p>
    <w:p w:rsidR="004272E3" w:rsidRPr="00F1493E" w:rsidRDefault="00096865" w:rsidP="004272E3">
      <w:pPr>
        <w:widowControl w:val="0"/>
        <w:tabs>
          <w:tab w:val="left" w:pos="1134"/>
        </w:tabs>
        <w:spacing w:after="160"/>
        <w:ind w:firstLine="567"/>
        <w:jc w:val="both"/>
        <w:rPr>
          <w:rFonts w:ascii="GHEA Grapalat" w:hAnsi="GHEA Grapalat" w:cs="Arial Armenian"/>
          <w:sz w:val="20"/>
          <w:szCs w:val="20"/>
        </w:rPr>
      </w:pPr>
      <w:r w:rsidRPr="00F1493E">
        <w:rPr>
          <w:rFonts w:ascii="GHEA Grapalat" w:hAnsi="GHEA Grapalat"/>
          <w:sz w:val="20"/>
          <w:szCs w:val="20"/>
        </w:rPr>
        <w:t>2.4</w:t>
      </w:r>
      <w:r w:rsidR="00D13662" w:rsidRPr="00F1493E">
        <w:rPr>
          <w:rFonts w:ascii="GHEA Grapalat" w:hAnsi="GHEA Grapalat"/>
          <w:sz w:val="20"/>
          <w:szCs w:val="20"/>
        </w:rPr>
        <w:t>.</w:t>
      </w:r>
      <w:r w:rsidR="00E1385B" w:rsidRPr="00F1493E">
        <w:rPr>
          <w:rFonts w:ascii="GHEA Grapalat" w:hAnsi="GHEA Grapalat"/>
          <w:sz w:val="20"/>
          <w:szCs w:val="20"/>
        </w:rPr>
        <w:tab/>
      </w:r>
      <w:r w:rsidRPr="00F1493E">
        <w:rPr>
          <w:rFonts w:ascii="GHEA Grapalat" w:hAnsi="GHEA Grapalat"/>
          <w:sz w:val="20"/>
          <w:szCs w:val="20"/>
        </w:rPr>
        <w:t>Участник</w:t>
      </w:r>
      <w:r w:rsidR="000C3F69" w:rsidRPr="00F1493E">
        <w:rPr>
          <w:rFonts w:ascii="GHEA Grapalat" w:hAnsi="GHEA Grapalat"/>
          <w:sz w:val="20"/>
          <w:szCs w:val="20"/>
        </w:rPr>
        <w:t>,</w:t>
      </w:r>
      <w:r w:rsidRPr="00F1493E">
        <w:rPr>
          <w:rFonts w:ascii="GHEA Grapalat" w:hAnsi="GHEA Grapalat"/>
          <w:sz w:val="20"/>
          <w:szCs w:val="20"/>
        </w:rPr>
        <w:t xml:space="preserve"> </w:t>
      </w:r>
      <w:r w:rsidR="002C1D72" w:rsidRPr="00F1493E">
        <w:rPr>
          <w:rFonts w:ascii="GHEA Grapalat" w:hAnsi="GHEA Grapalat"/>
          <w:sz w:val="20"/>
          <w:szCs w:val="20"/>
        </w:rPr>
        <w:t xml:space="preserve">в случае признания </w:t>
      </w:r>
      <w:r w:rsidR="00876D7D" w:rsidRPr="00F1493E">
        <w:rPr>
          <w:rFonts w:ascii="GHEA Grapalat" w:hAnsi="GHEA Grapalat"/>
          <w:sz w:val="20"/>
          <w:szCs w:val="20"/>
        </w:rPr>
        <w:t>ото</w:t>
      </w:r>
      <w:r w:rsidR="002C1D72" w:rsidRPr="00F1493E">
        <w:rPr>
          <w:rFonts w:ascii="GHEA Grapalat" w:hAnsi="GHEA Grapalat"/>
          <w:sz w:val="20"/>
          <w:szCs w:val="20"/>
        </w:rPr>
        <w:t>бранным участником</w:t>
      </w:r>
      <w:r w:rsidR="000C3F69" w:rsidRPr="00F1493E">
        <w:rPr>
          <w:rFonts w:ascii="GHEA Grapalat" w:hAnsi="GHEA Grapalat"/>
          <w:sz w:val="20"/>
          <w:szCs w:val="20"/>
        </w:rPr>
        <w:t>,</w:t>
      </w:r>
      <w:r w:rsidR="002C1D72" w:rsidRPr="00F1493E">
        <w:rPr>
          <w:rFonts w:ascii="GHEA Grapalat" w:hAnsi="GHEA Grapalat"/>
          <w:sz w:val="20"/>
          <w:szCs w:val="20"/>
        </w:rPr>
        <w:t xml:space="preserve"> </w:t>
      </w:r>
      <w:r w:rsidR="004575B1" w:rsidRPr="00F1493E">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4272E3" w:rsidRPr="00F1493E">
        <w:rPr>
          <w:rFonts w:ascii="GHEA Grapalat" w:hAnsi="GHEA Grapalat"/>
          <w:sz w:val="20"/>
          <w:szCs w:val="20"/>
        </w:rPr>
        <w:t xml:space="preserve">. </w:t>
      </w:r>
    </w:p>
    <w:p w:rsidR="000A6B75" w:rsidRPr="00F1493E" w:rsidRDefault="000A6B75"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2.</w:t>
      </w:r>
      <w:r w:rsidR="00DA4643" w:rsidRPr="00F1493E">
        <w:rPr>
          <w:rFonts w:ascii="GHEA Grapalat" w:hAnsi="GHEA Grapalat"/>
          <w:sz w:val="20"/>
        </w:rPr>
        <w:t>5</w:t>
      </w:r>
      <w:r w:rsidR="000A15F9" w:rsidRPr="00F1493E">
        <w:rPr>
          <w:rFonts w:ascii="GHEA Grapalat" w:hAnsi="GHEA Grapalat"/>
          <w:sz w:val="20"/>
        </w:rPr>
        <w:t>.</w:t>
      </w:r>
      <w:r w:rsidR="00F04AA1" w:rsidRPr="00F1493E">
        <w:rPr>
          <w:rFonts w:ascii="GHEA Grapalat" w:hAnsi="GHEA Grapalat"/>
          <w:sz w:val="20"/>
        </w:rPr>
        <w:tab/>
      </w:r>
      <w:r w:rsidRPr="00F1493E">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F1493E">
        <w:rPr>
          <w:rFonts w:ascii="GHEA Grapalat" w:hAnsi="GHEA Grapalat"/>
          <w:sz w:val="20"/>
        </w:rPr>
        <w:t xml:space="preserve"> субподряда</w:t>
      </w:r>
      <w:r w:rsidRPr="00F1493E">
        <w:rPr>
          <w:rFonts w:ascii="GHEA Grapalat" w:hAnsi="GHEA Grapalat"/>
          <w:sz w:val="20"/>
        </w:rPr>
        <w:t xml:space="preserve">. Стороной </w:t>
      </w:r>
      <w:r w:rsidR="00CE23B1" w:rsidRPr="00F1493E">
        <w:rPr>
          <w:rFonts w:ascii="GHEA Grapalat" w:hAnsi="GHEA Grapalat"/>
          <w:sz w:val="20"/>
        </w:rPr>
        <w:t>договора субподряда</w:t>
      </w:r>
      <w:r w:rsidRPr="00F1493E">
        <w:rPr>
          <w:rFonts w:ascii="GHEA Grapalat" w:hAnsi="GHEA Grapalat"/>
          <w:sz w:val="20"/>
        </w:rPr>
        <w:t xml:space="preserve"> не может являться участник, подавший заявку с целью участия в настоящей процедуре</w:t>
      </w:r>
      <w:r w:rsidR="00796008" w:rsidRPr="00F1493E">
        <w:rPr>
          <w:rFonts w:ascii="GHEA Grapalat" w:hAnsi="GHEA Grapalat"/>
          <w:sz w:val="20"/>
        </w:rPr>
        <w:t xml:space="preserve"> </w:t>
      </w:r>
      <w:r w:rsidR="00C366B6" w:rsidRPr="00F1493E">
        <w:rPr>
          <w:rFonts w:ascii="GHEA Grapalat" w:hAnsi="GHEA Grapalat"/>
          <w:sz w:val="20"/>
        </w:rPr>
        <w:t>(на один и тот же лот)</w:t>
      </w:r>
      <w:r w:rsidRPr="00F1493E">
        <w:rPr>
          <w:rFonts w:ascii="GHEA Grapalat" w:hAnsi="GHEA Grapalat"/>
          <w:sz w:val="20"/>
        </w:rPr>
        <w:t xml:space="preserve">. </w:t>
      </w:r>
    </w:p>
    <w:p w:rsidR="009E07EE" w:rsidRPr="00F1493E" w:rsidRDefault="000A6B75" w:rsidP="00B46D58">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2.</w:t>
      </w:r>
      <w:r w:rsidR="00C366B6" w:rsidRPr="00F1493E">
        <w:rPr>
          <w:rFonts w:ascii="GHEA Grapalat" w:hAnsi="GHEA Grapalat"/>
        </w:rPr>
        <w:t>6</w:t>
      </w:r>
      <w:r w:rsidR="000A15F9" w:rsidRPr="00F1493E">
        <w:rPr>
          <w:rFonts w:ascii="GHEA Grapalat" w:hAnsi="GHEA Grapalat"/>
        </w:rPr>
        <w:t>.</w:t>
      </w:r>
      <w:r w:rsidR="00F04AA1" w:rsidRPr="00F1493E">
        <w:rPr>
          <w:rFonts w:ascii="GHEA Grapalat" w:hAnsi="GHEA Grapalat"/>
        </w:rPr>
        <w:tab/>
      </w:r>
      <w:r w:rsidRPr="00F1493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F1493E" w:rsidRDefault="000A6B75" w:rsidP="00B46D58">
      <w:pPr>
        <w:pStyle w:val="BodyTextIndent2"/>
        <w:widowControl w:val="0"/>
        <w:spacing w:after="160" w:line="240" w:lineRule="auto"/>
        <w:rPr>
          <w:rFonts w:ascii="GHEA Grapalat" w:hAnsi="GHEA Grapalat" w:cs="Sylfaen"/>
        </w:rPr>
      </w:pPr>
      <w:r w:rsidRPr="00F1493E">
        <w:rPr>
          <w:rFonts w:ascii="GHEA Grapalat" w:hAnsi="GHEA Grapalat"/>
        </w:rPr>
        <w:t>В подобном случае:</w:t>
      </w:r>
    </w:p>
    <w:p w:rsidR="005A405F" w:rsidRPr="00F1493E" w:rsidRDefault="00C366B6" w:rsidP="00B46D58">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1</w:t>
      </w:r>
      <w:r w:rsidR="000A6B75" w:rsidRPr="00F1493E">
        <w:rPr>
          <w:rFonts w:ascii="GHEA Grapalat" w:hAnsi="GHEA Grapalat"/>
        </w:rPr>
        <w:t>)</w:t>
      </w:r>
      <w:r w:rsidR="00911F57" w:rsidRPr="00F1493E">
        <w:rPr>
          <w:rFonts w:ascii="GHEA Grapalat" w:hAnsi="GHEA Grapalat"/>
        </w:rPr>
        <w:tab/>
      </w:r>
      <w:r w:rsidR="000A6B75" w:rsidRPr="00F1493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F1493E">
        <w:rPr>
          <w:rFonts w:ascii="GHEA Grapalat" w:hAnsi="GHEA Grapalat"/>
        </w:rPr>
        <w:t xml:space="preserve"> (на один и тот же лот)</w:t>
      </w:r>
      <w:r w:rsidR="000A6B75" w:rsidRPr="00F1493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AE3715" w:rsidRPr="00F1493E" w:rsidRDefault="00C366B6" w:rsidP="00F32A21">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2</w:t>
      </w:r>
      <w:r w:rsidR="000A6B75" w:rsidRPr="00F1493E">
        <w:rPr>
          <w:rFonts w:ascii="GHEA Grapalat" w:hAnsi="GHEA Grapalat"/>
        </w:rPr>
        <w:t>)</w:t>
      </w:r>
      <w:r w:rsidR="00911F57" w:rsidRPr="00F1493E">
        <w:rPr>
          <w:rFonts w:ascii="GHEA Grapalat" w:hAnsi="GHEA Grapalat"/>
        </w:rPr>
        <w:tab/>
      </w:r>
      <w:r w:rsidR="000A6B75" w:rsidRPr="00F1493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1493E" w:rsidRDefault="00ED2352"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3.</w:t>
      </w:r>
      <w:r w:rsidR="002B32D6" w:rsidRPr="00F1493E">
        <w:rPr>
          <w:rFonts w:ascii="GHEA Grapalat" w:hAnsi="GHEA Grapalat"/>
          <w:b/>
          <w:sz w:val="20"/>
          <w:szCs w:val="20"/>
        </w:rPr>
        <w:t xml:space="preserve"> РАЗЪЯСНЕНИЕ ПРИГЛАШЕНИЯ </w:t>
      </w:r>
      <w:r w:rsidRPr="00F1493E">
        <w:rPr>
          <w:rFonts w:ascii="GHEA Grapalat" w:hAnsi="GHEA Grapalat"/>
          <w:b/>
          <w:sz w:val="20"/>
          <w:szCs w:val="20"/>
        </w:rPr>
        <w:br/>
      </w:r>
      <w:r w:rsidR="002B32D6" w:rsidRPr="00F1493E">
        <w:rPr>
          <w:rFonts w:ascii="GHEA Grapalat" w:hAnsi="GHEA Grapalat"/>
          <w:b/>
          <w:sz w:val="20"/>
          <w:szCs w:val="20"/>
        </w:rPr>
        <w:t xml:space="preserve">И ПОРЯДОК ВНЕСЕНИЯ ИЗМЕНЕНИЯ В ПРИГЛАШЕНИЕ </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3.1</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F1493E" w:rsidRDefault="00096865" w:rsidP="00B46D58">
      <w:pPr>
        <w:widowControl w:val="0"/>
        <w:autoSpaceDE w:val="0"/>
        <w:autoSpaceDN w:val="0"/>
        <w:adjustRightInd w:val="0"/>
        <w:spacing w:after="160"/>
        <w:ind w:firstLine="567"/>
        <w:jc w:val="both"/>
        <w:rPr>
          <w:rFonts w:ascii="GHEA Grapalat" w:hAnsi="GHEA Grapalat"/>
          <w:sz w:val="20"/>
          <w:szCs w:val="20"/>
          <w:lang w:val="hy-AM"/>
        </w:rPr>
      </w:pPr>
      <w:r w:rsidRPr="00F1493E">
        <w:rPr>
          <w:rFonts w:ascii="GHEA Grapalat" w:hAnsi="GHEA Grapalat"/>
          <w:sz w:val="20"/>
          <w:szCs w:val="20"/>
        </w:rPr>
        <w:t xml:space="preserve">Участник имеет право </w:t>
      </w:r>
      <w:r w:rsidR="0060591F" w:rsidRPr="00F1493E">
        <w:rPr>
          <w:rFonts w:ascii="GHEA Grapalat" w:hAnsi="GHEA Grapalat"/>
          <w:sz w:val="20"/>
          <w:szCs w:val="20"/>
        </w:rPr>
        <w:t>в письменной форме</w:t>
      </w:r>
      <w:r w:rsidRPr="00F1493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F1493E">
        <w:rPr>
          <w:rFonts w:ascii="GHEA Grapalat" w:hAnsi="GHEA Grapalat"/>
          <w:sz w:val="20"/>
          <w:szCs w:val="20"/>
        </w:rPr>
        <w:t>в письменной форме</w:t>
      </w:r>
      <w:r w:rsidRPr="00F1493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5823DF" w:rsidRPr="00F1493E">
        <w:rPr>
          <w:rFonts w:ascii="GHEA Grapalat" w:hAnsi="GHEA Grapalat"/>
          <w:sz w:val="20"/>
          <w:szCs w:val="20"/>
          <w:lang w:val="hy-AM"/>
        </w:rPr>
        <w:t>.</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3.2.</w:t>
      </w:r>
      <w:r w:rsidR="00ED2352" w:rsidRPr="00F1493E">
        <w:rPr>
          <w:rFonts w:ascii="GHEA Grapalat" w:hAnsi="GHEA Grapalat"/>
          <w:sz w:val="20"/>
          <w:szCs w:val="20"/>
        </w:rPr>
        <w:tab/>
      </w:r>
      <w:r w:rsidRPr="00F1493E">
        <w:rPr>
          <w:rFonts w:ascii="GHEA Grapalat" w:hAnsi="GHEA Grapalat"/>
          <w:sz w:val="20"/>
          <w:szCs w:val="20"/>
        </w:rPr>
        <w:t>В день предоставления разъяснения объявление о запросе и о</w:t>
      </w:r>
      <w:r w:rsidR="00775FAF" w:rsidRPr="00F1493E">
        <w:rPr>
          <w:rFonts w:ascii="Courier New" w:hAnsi="Courier New" w:cs="Courier New"/>
          <w:sz w:val="20"/>
          <w:szCs w:val="20"/>
          <w:lang w:val="en-US"/>
        </w:rPr>
        <w:t> </w:t>
      </w:r>
      <w:r w:rsidRPr="00F1493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1493E">
        <w:rPr>
          <w:rFonts w:ascii="Courier New" w:hAnsi="Courier New" w:cs="Courier New"/>
          <w:sz w:val="20"/>
          <w:szCs w:val="20"/>
          <w:lang w:val="en-US"/>
        </w:rPr>
        <w:t> </w:t>
      </w:r>
      <w:r w:rsidRPr="00F1493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1493E"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F1493E">
        <w:rPr>
          <w:rFonts w:ascii="GHEA Grapalat" w:hAnsi="GHEA Grapalat"/>
          <w:sz w:val="20"/>
          <w:szCs w:val="20"/>
        </w:rPr>
        <w:lastRenderedPageBreak/>
        <w:t>3.3</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1493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F1493E">
        <w:rPr>
          <w:rFonts w:ascii="GHEA Grapalat" w:hAnsi="GHEA Grapalat"/>
          <w:sz w:val="20"/>
          <w:szCs w:val="20"/>
        </w:rPr>
        <w:t>у</w:t>
      </w:r>
      <w:r w:rsidR="00791FE4" w:rsidRPr="00F1493E">
        <w:rPr>
          <w:rFonts w:ascii="GHEA Grapalat" w:hAnsi="GHEA Grapalat"/>
          <w:sz w:val="20"/>
          <w:szCs w:val="20"/>
        </w:rPr>
        <w:t>частником товаров техническим характеристикам, предусмотренным настоящим</w:t>
      </w:r>
      <w:r w:rsidR="00791FE4" w:rsidRPr="00F1493E">
        <w:rPr>
          <w:rFonts w:ascii="Sylfaen" w:hAnsi="Sylfaen"/>
          <w:sz w:val="20"/>
          <w:szCs w:val="20"/>
          <w:lang w:val="hy-AM"/>
        </w:rPr>
        <w:t xml:space="preserve"> </w:t>
      </w:r>
      <w:r w:rsidR="00791FE4" w:rsidRPr="00F1493E">
        <w:rPr>
          <w:rFonts w:ascii="GHEA Grapalat" w:hAnsi="GHEA Grapalat"/>
          <w:sz w:val="20"/>
          <w:szCs w:val="20"/>
        </w:rPr>
        <w:t>приглашением</w:t>
      </w:r>
      <w:r w:rsidRPr="00F1493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1493E"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F1493E">
        <w:rPr>
          <w:rFonts w:ascii="GHEA Grapalat" w:hAnsi="GHEA Grapalat"/>
          <w:sz w:val="20"/>
          <w:szCs w:val="20"/>
        </w:rPr>
        <w:t>3.4</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1493E"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F1493E">
        <w:rPr>
          <w:rFonts w:ascii="GHEA Grapalat" w:hAnsi="GHEA Grapalat"/>
          <w:sz w:val="20"/>
          <w:szCs w:val="20"/>
          <w:lang w:val="hy-AM"/>
        </w:rPr>
        <w:t>3.5</w:t>
      </w:r>
      <w:r w:rsidR="00F9791A" w:rsidRPr="00F1493E">
        <w:rPr>
          <w:rFonts w:ascii="GHEA Grapalat" w:hAnsi="GHEA Grapalat"/>
          <w:sz w:val="20"/>
          <w:szCs w:val="20"/>
        </w:rPr>
        <w:t xml:space="preserve"> </w:t>
      </w:r>
      <w:r w:rsidR="00F9791A" w:rsidRPr="00F1493E">
        <w:rPr>
          <w:rFonts w:ascii="GHEA Grapalat" w:hAnsi="GHEA Grapalat"/>
          <w:sz w:val="20"/>
          <w:szCs w:val="20"/>
          <w:lang w:val="hy-AM"/>
        </w:rPr>
        <w:t>Кажд</w:t>
      </w:r>
      <w:r w:rsidR="00F9791A" w:rsidRPr="00F1493E">
        <w:rPr>
          <w:rFonts w:ascii="GHEA Grapalat" w:hAnsi="GHEA Grapalat"/>
          <w:sz w:val="20"/>
          <w:szCs w:val="20"/>
        </w:rPr>
        <w:t>ое лиц</w:t>
      </w:r>
      <w:r w:rsidR="00CA1F39" w:rsidRPr="00F1493E">
        <w:rPr>
          <w:rFonts w:ascii="GHEA Grapalat" w:hAnsi="GHEA Grapalat"/>
          <w:sz w:val="20"/>
          <w:szCs w:val="20"/>
        </w:rPr>
        <w:t>о</w:t>
      </w:r>
      <w:r w:rsidR="00CA1F39" w:rsidRPr="00F1493E">
        <w:rPr>
          <w:rFonts w:ascii="GHEA Grapalat" w:hAnsi="GHEA Grapalat"/>
          <w:sz w:val="20"/>
          <w:szCs w:val="20"/>
          <w:lang w:val="hy-AM"/>
        </w:rPr>
        <w:t xml:space="preserve"> без указания имени</w:t>
      </w:r>
      <w:r w:rsidR="00F9791A" w:rsidRPr="00F1493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F1493E">
        <w:rPr>
          <w:rFonts w:ascii="GHEA Grapalat" w:hAnsi="GHEA Grapalat"/>
          <w:sz w:val="20"/>
          <w:szCs w:val="20"/>
        </w:rPr>
        <w:t xml:space="preserve">имеет право </w:t>
      </w:r>
      <w:r w:rsidR="00F9791A" w:rsidRPr="00F1493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1493E">
        <w:rPr>
          <w:rFonts w:ascii="GHEA Grapalat" w:hAnsi="GHEA Grapalat"/>
          <w:sz w:val="20"/>
          <w:szCs w:val="20"/>
        </w:rPr>
        <w:t xml:space="preserve"> </w:t>
      </w:r>
      <w:r w:rsidR="00F9791A" w:rsidRPr="00F1493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F1493E">
        <w:rPr>
          <w:rFonts w:ascii="GHEA Grapalat" w:hAnsi="GHEA Grapalat"/>
          <w:sz w:val="20"/>
          <w:szCs w:val="20"/>
        </w:rPr>
        <w:t>.</w:t>
      </w:r>
      <w:r w:rsidR="00F9791A" w:rsidRPr="00F1493E">
        <w:rPr>
          <w:rFonts w:ascii="GHEA Grapalat" w:hAnsi="GHEA Grapalat"/>
          <w:sz w:val="20"/>
          <w:szCs w:val="20"/>
          <w:lang w:val="hy-AM"/>
        </w:rPr>
        <w:t xml:space="preserve"> </w:t>
      </w:r>
      <w:r w:rsidR="00750FFF" w:rsidRPr="00F1493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65202" w:rsidRPr="00F1493E" w:rsidRDefault="00096865" w:rsidP="00E07EAE">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F1493E">
        <w:rPr>
          <w:rFonts w:ascii="GHEA Grapalat" w:hAnsi="GHEA Grapalat"/>
          <w:sz w:val="20"/>
          <w:szCs w:val="20"/>
        </w:rPr>
        <w:t>3.</w:t>
      </w:r>
      <w:r w:rsidR="00E648D1" w:rsidRPr="00F1493E">
        <w:rPr>
          <w:rFonts w:ascii="GHEA Grapalat" w:hAnsi="GHEA Grapalat"/>
          <w:sz w:val="20"/>
          <w:szCs w:val="20"/>
          <w:lang w:val="hy-AM"/>
        </w:rPr>
        <w:t>6</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1493E">
        <w:rPr>
          <w:rFonts w:ascii="Courier New" w:hAnsi="Courier New" w:cs="Courier New"/>
          <w:sz w:val="20"/>
          <w:szCs w:val="20"/>
          <w:lang w:val="en-US"/>
        </w:rPr>
        <w:t> </w:t>
      </w:r>
      <w:r w:rsidRPr="00F1493E">
        <w:rPr>
          <w:rFonts w:ascii="GHEA Grapalat" w:hAnsi="GHEA Grapalat"/>
          <w:sz w:val="20"/>
          <w:szCs w:val="20"/>
        </w:rPr>
        <w:t xml:space="preserve">этих изменениях. </w:t>
      </w:r>
      <w:r w:rsidRPr="00F1493E">
        <w:rPr>
          <w:rFonts w:ascii="GHEA Grapalat" w:hAnsi="GHEA Grapalat"/>
          <w:b/>
          <w:sz w:val="20"/>
          <w:szCs w:val="20"/>
        </w:rPr>
        <w:t>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F1493E">
        <w:rPr>
          <w:rStyle w:val="FootnoteReference"/>
          <w:rFonts w:ascii="GHEA Grapalat" w:hAnsi="GHEA Grapalat"/>
          <w:sz w:val="20"/>
          <w:szCs w:val="20"/>
        </w:rPr>
        <w:footnoteReference w:customMarkFollows="1" w:id="2"/>
        <w:t>6</w:t>
      </w:r>
      <w:r w:rsidRPr="00F1493E">
        <w:rPr>
          <w:rFonts w:ascii="GHEA Grapalat" w:hAnsi="GHEA Grapalat"/>
          <w:sz w:val="20"/>
          <w:szCs w:val="20"/>
        </w:rPr>
        <w:t xml:space="preserve">. </w:t>
      </w:r>
    </w:p>
    <w:p w:rsidR="00096865" w:rsidRPr="00F1493E" w:rsidRDefault="00955A1E"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4. ПОРЯДОК ПОДАЧИ ЗАЯВКИ</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4.1</w:t>
      </w:r>
      <w:r w:rsidR="00A34DFE" w:rsidRPr="00F1493E">
        <w:rPr>
          <w:rFonts w:ascii="GHEA Grapalat" w:hAnsi="GHEA Grapalat"/>
          <w:sz w:val="20"/>
          <w:szCs w:val="20"/>
        </w:rPr>
        <w:t>.</w:t>
      </w:r>
      <w:r w:rsidR="009C7913" w:rsidRPr="00F1493E">
        <w:rPr>
          <w:rFonts w:ascii="GHEA Grapalat" w:hAnsi="GHEA Grapalat"/>
          <w:sz w:val="20"/>
          <w:szCs w:val="20"/>
        </w:rPr>
        <w:tab/>
      </w:r>
      <w:r w:rsidRPr="00F1493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1493E" w:rsidRDefault="00096865" w:rsidP="00B46D58">
      <w:pPr>
        <w:pStyle w:val="BodyTextIndent2"/>
        <w:widowControl w:val="0"/>
        <w:spacing w:after="160" w:line="240" w:lineRule="auto"/>
        <w:ind w:firstLine="567"/>
        <w:rPr>
          <w:rFonts w:ascii="GHEA Grapalat" w:hAnsi="GHEA Grapalat" w:cs="Sylfaen"/>
        </w:rPr>
      </w:pPr>
      <w:r w:rsidRPr="00F1493E">
        <w:rPr>
          <w:rFonts w:ascii="GHEA Grapalat" w:hAnsi="GHEA Grapalat"/>
        </w:rPr>
        <w:t>Участник может подать заявку как для каждого лота, так и для нескольких или всех лотов.</w:t>
      </w:r>
      <w:r w:rsidR="00AA7117" w:rsidRPr="00F1493E">
        <w:rPr>
          <w:rFonts w:ascii="GHEA Grapalat" w:hAnsi="GHEA Grapalat"/>
        </w:rPr>
        <w:t xml:space="preserve"> </w:t>
      </w:r>
    </w:p>
    <w:p w:rsidR="00096865" w:rsidRPr="00F1493E" w:rsidRDefault="000946A3" w:rsidP="00B46D58">
      <w:pPr>
        <w:pStyle w:val="BodyTextIndent2"/>
        <w:widowControl w:val="0"/>
        <w:spacing w:after="160" w:line="240" w:lineRule="auto"/>
        <w:ind w:firstLine="567"/>
        <w:rPr>
          <w:rFonts w:ascii="GHEA Grapalat" w:hAnsi="GHEA Grapalat" w:cs="Sylfaen"/>
        </w:rPr>
      </w:pPr>
      <w:r w:rsidRPr="00F1493E">
        <w:rPr>
          <w:rFonts w:ascii="GHEA Grapalat" w:hAnsi="GHEA Grapalat"/>
        </w:rPr>
        <w:t>Заявка подается до истечения срока, установленного для этого настоящим Приглашением.</w:t>
      </w:r>
    </w:p>
    <w:p w:rsidR="00096865" w:rsidRPr="00F1493E" w:rsidRDefault="000946A3" w:rsidP="00B46D58">
      <w:pPr>
        <w:pStyle w:val="BodyTextIndent2"/>
        <w:widowControl w:val="0"/>
        <w:spacing w:after="160" w:line="240" w:lineRule="auto"/>
        <w:ind w:firstLine="567"/>
        <w:rPr>
          <w:rFonts w:ascii="GHEA Grapalat" w:hAnsi="GHEA Grapalat"/>
        </w:rPr>
      </w:pPr>
      <w:r w:rsidRPr="00F1493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F1493E" w:rsidRDefault="00BA4929" w:rsidP="000239B5">
      <w:pPr>
        <w:pStyle w:val="BodyTextIndent2"/>
        <w:widowControl w:val="0"/>
        <w:tabs>
          <w:tab w:val="left" w:pos="1134"/>
        </w:tabs>
        <w:spacing w:after="160" w:line="240" w:lineRule="auto"/>
        <w:ind w:firstLine="567"/>
        <w:contextualSpacing/>
        <w:rPr>
          <w:rFonts w:ascii="GHEA Grapalat" w:hAnsi="GHEA Grapalat" w:cs="Sylfaen"/>
        </w:rPr>
      </w:pPr>
      <w:r w:rsidRPr="00F1493E">
        <w:rPr>
          <w:rFonts w:ascii="GHEA Grapalat" w:hAnsi="GHEA Grapalat"/>
        </w:rPr>
        <w:t>4.2.</w:t>
      </w:r>
      <w:r w:rsidRPr="00F1493E">
        <w:rPr>
          <w:rFonts w:ascii="GHEA Grapalat" w:hAnsi="GHEA Grapalat"/>
        </w:rPr>
        <w:tab/>
        <w:t xml:space="preserve">Заявки на процедуру необходимо подать в комиссию по адресу </w:t>
      </w:r>
      <w:r w:rsidR="005823DF" w:rsidRPr="00F1493E">
        <w:rPr>
          <w:rFonts w:ascii="GHEA Grapalat" w:hAnsi="GHEA Grapalat"/>
          <w:b/>
          <w:lang w:bidi="ar-SA"/>
        </w:rPr>
        <w:t>Котайкский марз, Гарни, Шаумян 4</w:t>
      </w:r>
      <w:r w:rsidR="005823DF" w:rsidRPr="00F1493E">
        <w:rPr>
          <w:rFonts w:ascii="GHEA Grapalat" w:hAnsi="GHEA Grapalat"/>
        </w:rPr>
        <w:t xml:space="preserve"> </w:t>
      </w:r>
      <w:r w:rsidRPr="00F1493E">
        <w:rPr>
          <w:rFonts w:ascii="GHEA Grapalat" w:hAnsi="GHEA Grapalat"/>
        </w:rPr>
        <w:t xml:space="preserve"> не позднее, чем </w:t>
      </w:r>
      <w:r w:rsidR="005823DF" w:rsidRPr="00F1493E">
        <w:rPr>
          <w:rFonts w:ascii="GHEA Grapalat" w:hAnsi="GHEA Grapalat"/>
          <w:b/>
        </w:rPr>
        <w:t xml:space="preserve">10:00 часов  </w:t>
      </w:r>
      <w:r w:rsidR="00DC162A">
        <w:rPr>
          <w:rFonts w:ascii="GHEA Grapalat" w:hAnsi="GHEA Grapalat"/>
          <w:b/>
        </w:rPr>
        <w:t xml:space="preserve">41-го </w:t>
      </w:r>
      <w:r w:rsidRPr="00F1493E">
        <w:rPr>
          <w:rFonts w:ascii="GHEA Grapalat" w:hAnsi="GHEA Grapalat"/>
        </w:rPr>
        <w:t xml:space="preserve">дня с даты опубликования в бюллетене объявления и приглашения на настоящую процедуру. </w:t>
      </w:r>
    </w:p>
    <w:p w:rsidR="000239B5" w:rsidRPr="00F1493E" w:rsidRDefault="00BA4929" w:rsidP="005823DF">
      <w:pPr>
        <w:pStyle w:val="BodyTextIndent2"/>
        <w:widowControl w:val="0"/>
        <w:tabs>
          <w:tab w:val="left" w:pos="1134"/>
        </w:tabs>
        <w:spacing w:after="160" w:line="240" w:lineRule="auto"/>
        <w:ind w:firstLine="567"/>
        <w:contextualSpacing/>
        <w:rPr>
          <w:rFonts w:ascii="GHEA Grapalat" w:hAnsi="GHEA Grapalat"/>
        </w:rPr>
      </w:pPr>
      <w:r w:rsidRPr="00F1493E">
        <w:rPr>
          <w:rFonts w:ascii="GHEA Grapalat" w:hAnsi="GHEA Grapalat"/>
        </w:rPr>
        <w:t xml:space="preserve">Заявки на процедуру получает и в журнале регистрации заявок регистрирует секретарь комиссии </w:t>
      </w:r>
      <w:r w:rsidR="005823DF" w:rsidRPr="00F1493E">
        <w:rPr>
          <w:rFonts w:ascii="GHEA Grapalat" w:hAnsi="GHEA Grapalat"/>
        </w:rPr>
        <w:t>"</w:t>
      </w:r>
      <w:r w:rsidR="005823DF" w:rsidRPr="00F1493E">
        <w:rPr>
          <w:rFonts w:ascii="GHEA Grapalat" w:hAnsi="GHEA Grapalat"/>
          <w:b/>
          <w:u w:val="single"/>
          <w:lang w:bidi="ar-SA"/>
        </w:rPr>
        <w:t xml:space="preserve"> Р. Асатрян</w:t>
      </w:r>
      <w:r w:rsidR="005823DF" w:rsidRPr="00F1493E">
        <w:rPr>
          <w:rFonts w:ascii="GHEA Grapalat" w:hAnsi="GHEA Grapalat"/>
        </w:rPr>
        <w:t>.</w:t>
      </w:r>
      <w:r w:rsidRPr="00F1493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F1493E" w:rsidRDefault="00B67CCD" w:rsidP="00B46D58">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4.3.</w:t>
      </w:r>
      <w:r w:rsidR="003065C4" w:rsidRPr="00F1493E">
        <w:rPr>
          <w:rFonts w:ascii="GHEA Grapalat" w:hAnsi="GHEA Grapalat"/>
        </w:rPr>
        <w:tab/>
      </w:r>
      <w:r w:rsidRPr="00F1493E">
        <w:rPr>
          <w:rFonts w:ascii="GHEA Grapalat" w:hAnsi="GHEA Grapalat"/>
        </w:rPr>
        <w:t>В заявке участник представляет:</w:t>
      </w:r>
    </w:p>
    <w:p w:rsidR="005F25EF" w:rsidRPr="00F1493E" w:rsidRDefault="005F25EF" w:rsidP="00B46D58">
      <w:pPr>
        <w:jc w:val="both"/>
        <w:rPr>
          <w:rFonts w:ascii="GHEA Grapalat" w:hAnsi="GHEA Grapalat"/>
          <w:sz w:val="20"/>
          <w:szCs w:val="20"/>
        </w:rPr>
      </w:pPr>
      <w:r w:rsidRPr="00F1493E">
        <w:rPr>
          <w:rFonts w:ascii="GHEA Grapalat" w:hAnsi="GHEA Grapalat"/>
          <w:sz w:val="20"/>
          <w:szCs w:val="20"/>
        </w:rPr>
        <w:lastRenderedPageBreak/>
        <w:t>1) утвержденное им заявление-объявление, предусмотренное пунктом 2.1 части 2 настоящего приглашения</w:t>
      </w:r>
      <w:r w:rsidR="003C5795" w:rsidRPr="00F1493E">
        <w:rPr>
          <w:rFonts w:ascii="GHEA Grapalat" w:hAnsi="GHEA Grapalat"/>
          <w:sz w:val="20"/>
          <w:szCs w:val="20"/>
          <w:lang w:val="hy-AM"/>
        </w:rPr>
        <w:t xml:space="preserve"> </w:t>
      </w:r>
      <w:r w:rsidR="003C5795" w:rsidRPr="00F1493E">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F1493E">
        <w:rPr>
          <w:rFonts w:ascii="GHEA Grapalat" w:hAnsi="GHEA Grapalat"/>
          <w:sz w:val="20"/>
          <w:szCs w:val="20"/>
        </w:rPr>
        <w:t>, которое включает:</w:t>
      </w:r>
    </w:p>
    <w:p w:rsidR="005F25EF" w:rsidRPr="00F1493E" w:rsidRDefault="005F25EF" w:rsidP="00B46D58">
      <w:pPr>
        <w:jc w:val="both"/>
        <w:rPr>
          <w:rFonts w:ascii="GHEA Grapalat" w:hAnsi="GHEA Grapalat"/>
          <w:sz w:val="20"/>
          <w:szCs w:val="20"/>
        </w:rPr>
      </w:pPr>
      <w:r w:rsidRPr="00F1493E">
        <w:rPr>
          <w:rFonts w:ascii="GHEA Grapalat" w:hAnsi="GHEA Grapalat"/>
          <w:sz w:val="20"/>
          <w:szCs w:val="20"/>
        </w:rPr>
        <w:t xml:space="preserve">   а) </w:t>
      </w:r>
      <w:r w:rsidR="00070108" w:rsidRPr="00F1493E">
        <w:rPr>
          <w:rFonts w:ascii="GHEA Grapalat" w:hAnsi="GHEA Grapalat"/>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F1493E">
        <w:rPr>
          <w:rFonts w:ascii="GHEA Grapalat" w:hAnsi="GHEA Grapalat"/>
          <w:sz w:val="20"/>
          <w:szCs w:val="20"/>
        </w:rPr>
        <w:t>;</w:t>
      </w:r>
    </w:p>
    <w:p w:rsidR="00C648DF" w:rsidRPr="00F1493E" w:rsidRDefault="005F25EF" w:rsidP="00B46D58">
      <w:pPr>
        <w:jc w:val="both"/>
        <w:rPr>
          <w:rFonts w:ascii="GHEA Grapalat" w:hAnsi="GHEA Grapalat"/>
          <w:sz w:val="20"/>
          <w:szCs w:val="20"/>
        </w:rPr>
      </w:pPr>
      <w:r w:rsidRPr="00F1493E">
        <w:rPr>
          <w:rFonts w:ascii="GHEA Grapalat" w:hAnsi="GHEA Grapalat"/>
          <w:sz w:val="20"/>
          <w:szCs w:val="20"/>
        </w:rPr>
        <w:t xml:space="preserve">   б) </w:t>
      </w:r>
      <w:r w:rsidR="00CB1483" w:rsidRPr="00F1493E">
        <w:rPr>
          <w:rFonts w:ascii="GHEA Grapalat" w:hAnsi="GHEA Grapalat"/>
          <w:sz w:val="20"/>
          <w:szCs w:val="20"/>
        </w:rPr>
        <w:t>удостоверение</w:t>
      </w:r>
      <w:r w:rsidR="003C5795" w:rsidRPr="00F1493E">
        <w:rPr>
          <w:rFonts w:ascii="GHEA Grapalat" w:hAnsi="GHEA Grapalat"/>
          <w:sz w:val="20"/>
          <w:szCs w:val="20"/>
        </w:rPr>
        <w:t xml:space="preserve"> об обязательстве предоставления обеспечения квалификации в в порядке и сроки, установленные </w:t>
      </w:r>
      <w:r w:rsidR="00E006C3" w:rsidRPr="00F1493E">
        <w:rPr>
          <w:rFonts w:ascii="GHEA Grapalat" w:hAnsi="GHEA Grapalat"/>
          <w:sz w:val="20"/>
          <w:szCs w:val="20"/>
        </w:rPr>
        <w:t xml:space="preserve">настоящим приглашением </w:t>
      </w:r>
      <w:r w:rsidR="00023F8F" w:rsidRPr="00F1493E">
        <w:rPr>
          <w:rFonts w:ascii="GHEA Grapalat" w:hAnsi="GHEA Grapalat"/>
          <w:sz w:val="20"/>
          <w:szCs w:val="20"/>
        </w:rPr>
        <w:t>в случае признания отобранным участником</w:t>
      </w:r>
      <w:r w:rsidR="0049623A" w:rsidRPr="00F1493E">
        <w:rPr>
          <w:rFonts w:ascii="GHEA Grapalat" w:hAnsi="GHEA Grapalat"/>
          <w:sz w:val="20"/>
          <w:szCs w:val="20"/>
        </w:rPr>
        <w:t xml:space="preserve">    </w:t>
      </w:r>
    </w:p>
    <w:p w:rsidR="005F25EF" w:rsidRPr="00F1493E" w:rsidRDefault="005F25EF" w:rsidP="00C648DF">
      <w:pPr>
        <w:ind w:firstLine="284"/>
        <w:jc w:val="both"/>
        <w:rPr>
          <w:rFonts w:ascii="GHEA Grapalat" w:hAnsi="GHEA Grapalat"/>
          <w:sz w:val="20"/>
          <w:szCs w:val="20"/>
        </w:rPr>
      </w:pPr>
      <w:r w:rsidRPr="00F1493E">
        <w:rPr>
          <w:rFonts w:ascii="GHEA Grapalat" w:hAnsi="GHEA Grapalat"/>
          <w:sz w:val="20"/>
          <w:szCs w:val="20"/>
        </w:rPr>
        <w:t xml:space="preserve">в) объявление об отсутствии </w:t>
      </w:r>
      <w:r w:rsidR="00255E60" w:rsidRPr="00F1493E">
        <w:rPr>
          <w:rFonts w:ascii="GHEA Grapalat" w:hAnsi="GHEA Grapalat"/>
          <w:sz w:val="20"/>
          <w:szCs w:val="20"/>
        </w:rPr>
        <w:t xml:space="preserve">недобросовестной конкуренции, </w:t>
      </w:r>
      <w:r w:rsidRPr="00F1493E">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p>
    <w:p w:rsidR="005F25EF" w:rsidRPr="00F1493E" w:rsidRDefault="005F25EF" w:rsidP="00B46D58">
      <w:pPr>
        <w:jc w:val="both"/>
        <w:rPr>
          <w:rFonts w:ascii="GHEA Grapalat" w:hAnsi="GHEA Grapalat"/>
          <w:sz w:val="20"/>
          <w:szCs w:val="20"/>
        </w:rPr>
      </w:pPr>
      <w:r w:rsidRPr="00F1493E">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1493E" w:rsidRDefault="001361B2" w:rsidP="00B46D58">
      <w:pPr>
        <w:pStyle w:val="norm"/>
        <w:widowControl w:val="0"/>
        <w:tabs>
          <w:tab w:val="left" w:pos="1134"/>
        </w:tabs>
        <w:spacing w:after="160" w:line="240" w:lineRule="auto"/>
        <w:ind w:firstLine="284"/>
        <w:rPr>
          <w:rFonts w:ascii="GHEA Grapalat" w:hAnsi="GHEA Grapalat"/>
          <w:sz w:val="20"/>
        </w:rPr>
      </w:pPr>
      <w:r w:rsidRPr="00F1493E">
        <w:rPr>
          <w:rFonts w:ascii="GHEA Grapalat" w:hAnsi="GHEA Grapalat"/>
          <w:sz w:val="20"/>
        </w:rPr>
        <w:t xml:space="preserve">д) </w:t>
      </w:r>
      <w:r w:rsidR="00B24E0E" w:rsidRPr="00F1493E">
        <w:rPr>
          <w:rFonts w:ascii="GHEA Grapalat" w:hAnsi="GHEA Grapalat"/>
          <w:spacing w:val="-6"/>
          <w:sz w:val="20"/>
        </w:rPr>
        <w:t>Деклараци</w:t>
      </w:r>
      <w:r w:rsidR="00596EE4" w:rsidRPr="00F1493E">
        <w:rPr>
          <w:rFonts w:ascii="GHEA Grapalat" w:hAnsi="GHEA Grapalat"/>
          <w:spacing w:val="-6"/>
          <w:sz w:val="20"/>
        </w:rPr>
        <w:t>ю</w:t>
      </w:r>
      <w:r w:rsidR="00B24E0E" w:rsidRPr="00F1493E">
        <w:rPr>
          <w:rFonts w:ascii="GHEA Grapalat" w:hAnsi="GHEA Grapalat"/>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1493E">
        <w:rPr>
          <w:rFonts w:ascii="GHEA Grapalat" w:hAnsi="GHEA Grapalat"/>
          <w:spacing w:val="-6"/>
          <w:sz w:val="20"/>
        </w:rPr>
        <w:t>При этом, если участник объявляется отобранным участником, то предусмотренная настоящим абзацем информация, публик</w:t>
      </w:r>
      <w:r w:rsidR="00B24E0E" w:rsidRPr="00F1493E">
        <w:rPr>
          <w:rFonts w:ascii="GHEA Grapalat" w:hAnsi="GHEA Grapalat"/>
          <w:spacing w:val="-6"/>
          <w:sz w:val="20"/>
        </w:rPr>
        <w:t>у</w:t>
      </w:r>
      <w:r w:rsidRPr="00F1493E">
        <w:rPr>
          <w:rFonts w:ascii="GHEA Grapalat" w:hAnsi="GHEA Grapalat"/>
          <w:spacing w:val="-6"/>
          <w:sz w:val="20"/>
        </w:rPr>
        <w:t>ется в бюллетене вместе с объявлением о</w:t>
      </w:r>
      <w:r w:rsidRPr="00F1493E">
        <w:rPr>
          <w:rFonts w:ascii="GHEA Grapalat" w:hAnsi="GHEA Grapalat"/>
          <w:sz w:val="20"/>
        </w:rPr>
        <w:t xml:space="preserve"> решении заключить договор;</w:t>
      </w:r>
      <w:r w:rsidR="00364685" w:rsidRPr="00F1493E">
        <w:rPr>
          <w:rFonts w:ascii="GHEA Grapalat" w:hAnsi="GHEA Grapalat"/>
          <w:sz w:val="20"/>
          <w:vertAlign w:val="superscript"/>
          <w:lang w:val="hy-AM"/>
        </w:rPr>
        <w:t>6</w:t>
      </w:r>
      <w:r w:rsidR="00EA1641" w:rsidRPr="00F1493E">
        <w:rPr>
          <w:rFonts w:ascii="GHEA Grapalat" w:hAnsi="GHEA Grapalat"/>
          <w:sz w:val="20"/>
          <w:vertAlign w:val="superscript"/>
          <w:lang w:val="hy-AM"/>
        </w:rPr>
        <w:t>.1</w:t>
      </w:r>
      <w:r w:rsidR="005F25EF" w:rsidRPr="00F1493E">
        <w:rPr>
          <w:rFonts w:ascii="GHEA Grapalat" w:hAnsi="GHEA Grapalat"/>
          <w:sz w:val="20"/>
        </w:rPr>
        <w:t xml:space="preserve">  </w:t>
      </w:r>
    </w:p>
    <w:p w:rsidR="00B67CCD" w:rsidRPr="00F1493E" w:rsidRDefault="0062795D"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2</w:t>
      </w:r>
      <w:r w:rsidR="0047117B" w:rsidRPr="00F1493E">
        <w:rPr>
          <w:rFonts w:ascii="GHEA Grapalat" w:hAnsi="GHEA Grapalat"/>
          <w:sz w:val="20"/>
        </w:rPr>
        <w:t>)</w:t>
      </w:r>
      <w:r w:rsidR="00444026" w:rsidRPr="00F1493E">
        <w:rPr>
          <w:rFonts w:ascii="GHEA Grapalat" w:hAnsi="GHEA Grapalat"/>
          <w:sz w:val="20"/>
        </w:rPr>
        <w:tab/>
      </w:r>
      <w:r w:rsidR="0047117B" w:rsidRPr="00F1493E">
        <w:rPr>
          <w:rFonts w:ascii="GHEA Grapalat" w:hAnsi="GHEA Grapalat"/>
          <w:sz w:val="20"/>
        </w:rPr>
        <w:t>утвержденное им ценовое предложение;</w:t>
      </w:r>
    </w:p>
    <w:p w:rsidR="006C3115" w:rsidRPr="00F1493E" w:rsidRDefault="0062795D"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w:t>
      </w:r>
      <w:r w:rsidR="00E326DD" w:rsidRPr="00F1493E">
        <w:rPr>
          <w:rFonts w:ascii="GHEA Grapalat" w:hAnsi="GHEA Grapalat"/>
          <w:sz w:val="20"/>
          <w:szCs w:val="20"/>
        </w:rPr>
        <w:t>)</w:t>
      </w:r>
      <w:r w:rsidR="00444026" w:rsidRPr="00F1493E">
        <w:rPr>
          <w:rFonts w:ascii="GHEA Grapalat" w:hAnsi="GHEA Grapalat"/>
          <w:sz w:val="20"/>
          <w:szCs w:val="20"/>
        </w:rPr>
        <w:tab/>
      </w:r>
      <w:r w:rsidR="00E326DD" w:rsidRPr="00F1493E">
        <w:rPr>
          <w:rFonts w:ascii="GHEA Grapalat" w:hAnsi="GHEA Grapalat"/>
          <w:sz w:val="20"/>
          <w:szCs w:val="20"/>
        </w:rPr>
        <w:t>обеспечение заявки</w:t>
      </w:r>
      <w:r w:rsidR="0067389F" w:rsidRPr="00F1493E">
        <w:rPr>
          <w:rFonts w:ascii="GHEA Grapalat" w:hAnsi="GHEA Grapalat"/>
          <w:sz w:val="20"/>
          <w:szCs w:val="20"/>
        </w:rPr>
        <w:t xml:space="preserve">- </w:t>
      </w:r>
      <w:r w:rsidR="00E326DD" w:rsidRPr="00F1493E">
        <w:rPr>
          <w:rFonts w:ascii="GHEA Grapalat" w:hAnsi="GHEA Grapalat"/>
          <w:sz w:val="20"/>
          <w:szCs w:val="20"/>
        </w:rPr>
        <w:t>в форме наличных денег или банковской гарантии</w:t>
      </w:r>
      <w:r w:rsidR="0067389F" w:rsidRPr="00F1493E">
        <w:rPr>
          <w:rFonts w:ascii="GHEA Grapalat" w:hAnsi="GHEA Grapalat"/>
          <w:sz w:val="20"/>
          <w:szCs w:val="20"/>
        </w:rPr>
        <w:t xml:space="preserve">. </w:t>
      </w:r>
      <w:r w:rsidR="006650C4" w:rsidRPr="00F1493E">
        <w:rPr>
          <w:rStyle w:val="FootnoteReference"/>
          <w:rFonts w:ascii="GHEA Grapalat" w:hAnsi="GHEA Grapalat"/>
          <w:sz w:val="20"/>
          <w:szCs w:val="20"/>
        </w:rPr>
        <w:footnoteReference w:customMarkFollows="1" w:id="3"/>
        <w:t>7</w:t>
      </w:r>
    </w:p>
    <w:p w:rsidR="005F2C25" w:rsidRPr="00F1493E" w:rsidRDefault="0062795D" w:rsidP="005F2C25">
      <w:pPr>
        <w:pStyle w:val="norm"/>
        <w:widowControl w:val="0"/>
        <w:tabs>
          <w:tab w:val="left" w:pos="1134"/>
        </w:tabs>
        <w:spacing w:after="160" w:line="360" w:lineRule="auto"/>
        <w:ind w:firstLine="567"/>
        <w:rPr>
          <w:rFonts w:ascii="GHEA Grapalat" w:hAnsi="GHEA Grapalat"/>
          <w:sz w:val="20"/>
        </w:rPr>
      </w:pPr>
      <w:r w:rsidRPr="00F1493E">
        <w:rPr>
          <w:rFonts w:ascii="GHEA Grapalat" w:hAnsi="GHEA Grapalat"/>
          <w:sz w:val="20"/>
        </w:rPr>
        <w:t>4)</w:t>
      </w:r>
      <w:r w:rsidR="007014DE" w:rsidRPr="00F1493E">
        <w:rPr>
          <w:rFonts w:ascii="GHEA Grapalat" w:hAnsi="GHEA Grapalat"/>
          <w:sz w:val="20"/>
        </w:rPr>
        <w:t xml:space="preserve"> </w:t>
      </w:r>
      <w:r w:rsidR="00BD4B37" w:rsidRPr="00F1493E">
        <w:rPr>
          <w:rFonts w:ascii="GHEA Grapalat" w:hAnsi="GHEA Grapalat"/>
          <w:sz w:val="20"/>
        </w:rPr>
        <w:t>п</w:t>
      </w:r>
      <w:r w:rsidR="00F55752" w:rsidRPr="00F1493E">
        <w:rPr>
          <w:rFonts w:ascii="GHEA Grapalat" w:hAnsi="GHEA Grapalat"/>
          <w:sz w:val="20"/>
        </w:rPr>
        <w:t>ри закупке строительных работ:</w:t>
      </w:r>
    </w:p>
    <w:p w:rsidR="0088370A" w:rsidRPr="00F1493E" w:rsidRDefault="00DC5D72" w:rsidP="00713D57">
      <w:pPr>
        <w:pStyle w:val="HTMLPreformatted"/>
        <w:shd w:val="clear" w:color="auto" w:fill="F8F9FA"/>
        <w:contextualSpacing/>
        <w:jc w:val="both"/>
        <w:rPr>
          <w:rFonts w:ascii="GHEA Grapalat" w:hAnsi="GHEA Grapalat"/>
          <w:lang w:val="ru-RU"/>
        </w:rPr>
      </w:pPr>
      <w:r w:rsidRPr="00F1493E">
        <w:rPr>
          <w:rFonts w:ascii="GHEA Grapalat" w:hAnsi="GHEA Grapalat" w:cs="Times New Roman"/>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F1493E">
        <w:rPr>
          <w:rStyle w:val="FootnoteReference"/>
          <w:rFonts w:ascii="GHEA Grapalat" w:hAnsi="GHEA Grapalat"/>
          <w:lang w:val="ru-RU"/>
        </w:rPr>
        <w:footnoteReference w:customMarkFollows="1" w:id="4"/>
        <w:t>8</w:t>
      </w:r>
      <w:r w:rsidR="000C4775" w:rsidRPr="00F1493E">
        <w:rPr>
          <w:rFonts w:ascii="GHEA Grapalat" w:hAnsi="GHEA Grapalat"/>
          <w:vertAlign w:val="superscript"/>
          <w:lang w:val="ru-RU"/>
        </w:rPr>
        <w:t xml:space="preserve"> </w:t>
      </w:r>
      <w:r w:rsidR="000C4775" w:rsidRPr="00F1493E">
        <w:rPr>
          <w:rFonts w:ascii="GHEA Grapalat" w:hAnsi="GHEA Grapalat"/>
          <w:lang w:val="ru-RU"/>
        </w:rPr>
        <w:t>.</w:t>
      </w:r>
    </w:p>
    <w:p w:rsidR="000845F6" w:rsidRPr="00F1493E" w:rsidRDefault="005F25EF"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5</w:t>
      </w:r>
      <w:r w:rsidR="003E3FD0" w:rsidRPr="00F1493E">
        <w:rPr>
          <w:rFonts w:ascii="GHEA Grapalat" w:hAnsi="GHEA Grapalat"/>
          <w:sz w:val="20"/>
        </w:rPr>
        <w:t>)</w:t>
      </w:r>
      <w:r w:rsidR="00333B85" w:rsidRPr="00F1493E">
        <w:rPr>
          <w:rFonts w:ascii="GHEA Grapalat" w:hAnsi="GHEA Grapalat"/>
          <w:sz w:val="20"/>
        </w:rPr>
        <w:tab/>
      </w:r>
      <w:r w:rsidR="003E3FD0" w:rsidRPr="00F1493E">
        <w:rPr>
          <w:rFonts w:ascii="GHEA Grapalat" w:hAnsi="GHEA Grapalat"/>
          <w:sz w:val="20"/>
        </w:rPr>
        <w:t>копию договора</w:t>
      </w:r>
      <w:r w:rsidR="00E8071D" w:rsidRPr="00F1493E">
        <w:rPr>
          <w:rFonts w:ascii="GHEA Grapalat" w:hAnsi="GHEA Grapalat"/>
          <w:sz w:val="20"/>
        </w:rPr>
        <w:t xml:space="preserve"> субподряда </w:t>
      </w:r>
      <w:r w:rsidR="003E3FD0" w:rsidRPr="00F1493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F1493E">
        <w:rPr>
          <w:rFonts w:ascii="GHEA Grapalat" w:hAnsi="GHEA Grapalat"/>
          <w:sz w:val="20"/>
        </w:rPr>
        <w:t>субподряд</w:t>
      </w:r>
      <w:r w:rsidR="003E3FD0" w:rsidRPr="00F1493E">
        <w:rPr>
          <w:rFonts w:ascii="GHEA Grapalat" w:hAnsi="GHEA Grapalat"/>
          <w:sz w:val="20"/>
        </w:rPr>
        <w:t>;</w:t>
      </w:r>
    </w:p>
    <w:p w:rsidR="000845F6" w:rsidRPr="00F1493E" w:rsidRDefault="005F25EF"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6</w:t>
      </w:r>
      <w:r w:rsidR="003E3FD0" w:rsidRPr="00F1493E">
        <w:rPr>
          <w:rFonts w:ascii="GHEA Grapalat" w:hAnsi="GHEA Grapalat"/>
          <w:sz w:val="20"/>
        </w:rPr>
        <w:t>)</w:t>
      </w:r>
      <w:r w:rsidR="00333B85" w:rsidRPr="00F1493E">
        <w:rPr>
          <w:rFonts w:ascii="GHEA Grapalat" w:hAnsi="GHEA Grapalat"/>
          <w:sz w:val="20"/>
        </w:rPr>
        <w:tab/>
      </w:r>
      <w:r w:rsidR="003E3FD0" w:rsidRPr="00F1493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1493E" w:rsidRDefault="00721677" w:rsidP="00B46D58">
      <w:pPr>
        <w:jc w:val="both"/>
        <w:rPr>
          <w:rFonts w:ascii="GHEA Grapalat" w:hAnsi="GHEA Grapalat" w:cs="Sylfaen"/>
          <w:sz w:val="20"/>
          <w:szCs w:val="20"/>
        </w:rPr>
      </w:pPr>
      <w:r w:rsidRPr="00F1493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F1493E" w:rsidRDefault="00721677" w:rsidP="00B46D58">
      <w:pPr>
        <w:jc w:val="both"/>
        <w:rPr>
          <w:rFonts w:ascii="GHEA Grapalat" w:hAnsi="GHEA Grapalat" w:cs="Sylfaen"/>
          <w:sz w:val="20"/>
          <w:szCs w:val="20"/>
        </w:rPr>
      </w:pPr>
      <w:r w:rsidRPr="00F1493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F1493E">
        <w:rPr>
          <w:rFonts w:ascii="GHEA Grapalat" w:hAnsi="GHEA Grapalat" w:cs="Sylfaen"/>
          <w:sz w:val="20"/>
          <w:szCs w:val="20"/>
        </w:rPr>
        <w:t xml:space="preserve"> (на один и тот же лот)</w:t>
      </w:r>
      <w:r w:rsidRPr="00F1493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F1493E" w:rsidRDefault="00721677" w:rsidP="00A46BF7">
      <w:pPr>
        <w:pStyle w:val="norm"/>
        <w:widowControl w:val="0"/>
        <w:spacing w:after="120" w:line="240" w:lineRule="auto"/>
        <w:ind w:firstLine="0"/>
        <w:rPr>
          <w:rFonts w:ascii="GHEA Grapalat" w:hAnsi="GHEA Grapalat" w:cs="Sylfaen"/>
          <w:sz w:val="20"/>
        </w:rPr>
      </w:pPr>
      <w:r w:rsidRPr="00F1493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w:t>
      </w:r>
      <w:r w:rsidRPr="00F1493E">
        <w:rPr>
          <w:rFonts w:ascii="GHEA Grapalat" w:hAnsi="GHEA Grapalat" w:cs="Sylfaen"/>
          <w:sz w:val="20"/>
        </w:rPr>
        <w:lastRenderedPageBreak/>
        <w:t>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F1493E" w:rsidRDefault="00333B85" w:rsidP="00A46BF7">
      <w:pPr>
        <w:widowControl w:val="0"/>
        <w:spacing w:after="160"/>
        <w:jc w:val="center"/>
        <w:rPr>
          <w:rFonts w:ascii="GHEA Grapalat" w:hAnsi="GHEA Grapalat"/>
          <w:b/>
          <w:sz w:val="20"/>
          <w:szCs w:val="20"/>
        </w:rPr>
      </w:pPr>
      <w:r w:rsidRPr="00F1493E">
        <w:rPr>
          <w:rFonts w:ascii="GHEA Grapalat" w:hAnsi="GHEA Grapalat"/>
          <w:b/>
          <w:sz w:val="20"/>
          <w:szCs w:val="20"/>
        </w:rPr>
        <w:t>5.</w:t>
      </w:r>
      <w:r w:rsidR="00C8055A" w:rsidRPr="00F1493E">
        <w:rPr>
          <w:rFonts w:ascii="GHEA Grapalat" w:hAnsi="GHEA Grapalat"/>
          <w:b/>
          <w:sz w:val="20"/>
          <w:szCs w:val="20"/>
        </w:rPr>
        <w:t xml:space="preserve">ЦЕНОВОЕ ПРЕДЛОЖЕНИЕ ЗАЯВКИ </w:t>
      </w:r>
    </w:p>
    <w:p w:rsidR="00A45946" w:rsidRPr="00F1493E" w:rsidRDefault="00C8055A"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5.1</w:t>
      </w:r>
      <w:r w:rsidR="00A34DFE" w:rsidRPr="00F1493E">
        <w:rPr>
          <w:rFonts w:ascii="GHEA Grapalat" w:hAnsi="GHEA Grapalat"/>
          <w:sz w:val="20"/>
          <w:szCs w:val="20"/>
        </w:rPr>
        <w:t>.</w:t>
      </w:r>
      <w:r w:rsidR="00333B85" w:rsidRPr="00F1493E">
        <w:rPr>
          <w:rFonts w:ascii="GHEA Grapalat" w:hAnsi="GHEA Grapalat"/>
          <w:sz w:val="20"/>
          <w:szCs w:val="20"/>
        </w:rPr>
        <w:tab/>
      </w:r>
      <w:r w:rsidRPr="00F1493E">
        <w:rPr>
          <w:rFonts w:ascii="GHEA Grapalat" w:hAnsi="GHEA Grapalat"/>
          <w:sz w:val="20"/>
          <w:szCs w:val="20"/>
        </w:rPr>
        <w:t xml:space="preserve">Предлагаемая цена помимо стоимости </w:t>
      </w:r>
      <w:r w:rsidR="00BD6E80" w:rsidRPr="00F1493E">
        <w:rPr>
          <w:rFonts w:ascii="GHEA Grapalat" w:hAnsi="GHEA Grapalat"/>
          <w:sz w:val="20"/>
          <w:szCs w:val="20"/>
        </w:rPr>
        <w:t>работ</w:t>
      </w:r>
      <w:r w:rsidRPr="00F1493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Pr="00F1493E" w:rsidRDefault="00C8055A" w:rsidP="0079529B">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5.2.</w:t>
      </w:r>
      <w:r w:rsidR="00333B85" w:rsidRPr="00F1493E">
        <w:rPr>
          <w:rFonts w:ascii="GHEA Grapalat" w:hAnsi="GHEA Grapalat"/>
          <w:sz w:val="20"/>
        </w:rPr>
        <w:tab/>
      </w:r>
      <w:r w:rsidRPr="00F1493E">
        <w:rPr>
          <w:rFonts w:ascii="GHEA Grapalat" w:hAnsi="GHEA Grapalat"/>
          <w:sz w:val="20"/>
        </w:rPr>
        <w:t>Участник представляет ценовое предложение в форме расчета, состоящего из обобщенных компонентов</w:t>
      </w:r>
      <w:r w:rsidR="00F7173E" w:rsidRPr="00F1493E">
        <w:rPr>
          <w:rFonts w:ascii="GHEA Grapalat" w:hAnsi="GHEA Grapalat"/>
          <w:sz w:val="20"/>
        </w:rPr>
        <w:t xml:space="preserve"> </w:t>
      </w:r>
      <w:r w:rsidR="00443317" w:rsidRPr="00F1493E">
        <w:rPr>
          <w:rFonts w:ascii="GHEA Grapalat" w:hAnsi="GHEA Grapalat"/>
          <w:sz w:val="20"/>
        </w:rPr>
        <w:t>-</w:t>
      </w:r>
      <w:r w:rsidRPr="00F1493E">
        <w:rPr>
          <w:rFonts w:ascii="GHEA Grapalat" w:hAnsi="GHEA Grapalat"/>
          <w:sz w:val="20"/>
        </w:rPr>
        <w:t xml:space="preserve"> </w:t>
      </w:r>
      <w:r w:rsidR="00443317" w:rsidRPr="00F1493E">
        <w:rPr>
          <w:rFonts w:ascii="GHEA Grapalat" w:hAnsi="GHEA Grapalat"/>
          <w:sz w:val="20"/>
        </w:rPr>
        <w:t>стоимость</w:t>
      </w:r>
      <w:r w:rsidR="00F7173E" w:rsidRPr="00F1493E">
        <w:rPr>
          <w:rFonts w:ascii="GHEA Grapalat" w:hAnsi="GHEA Grapalat"/>
          <w:sz w:val="20"/>
        </w:rPr>
        <w:t xml:space="preserve"> </w:t>
      </w:r>
      <w:r w:rsidR="004E68E0" w:rsidRPr="00F1493E">
        <w:rPr>
          <w:rFonts w:ascii="GHEA Grapalat" w:hAnsi="GHEA Grapalat"/>
          <w:sz w:val="20"/>
        </w:rPr>
        <w:t>(совокупность себестоимости и прогнозируемой прибыли)</w:t>
      </w:r>
      <w:r w:rsidRPr="00F1493E">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F1493E">
        <w:rPr>
          <w:rFonts w:ascii="GHEA Grapalat" w:hAnsi="GHEA Grapalat"/>
          <w:sz w:val="20"/>
        </w:rPr>
        <w:t>При</w:t>
      </w:r>
      <w:r w:rsidR="00CB6775" w:rsidRPr="00F1493E">
        <w:rPr>
          <w:rFonts w:ascii="GHEA Grapalat" w:hAnsi="GHEA Grapalat"/>
          <w:sz w:val="20"/>
        </w:rPr>
        <w:t xml:space="preserve"> этом</w:t>
      </w:r>
      <w:r w:rsidR="0079529B" w:rsidRPr="00F1493E">
        <w:rPr>
          <w:rFonts w:ascii="GHEA Grapalat" w:hAnsi="GHEA Grapalat"/>
          <w:sz w:val="20"/>
        </w:rPr>
        <w:t>:</w:t>
      </w:r>
    </w:p>
    <w:p w:rsidR="0079529B" w:rsidRPr="00F1493E" w:rsidRDefault="0079529B" w:rsidP="000C4775">
      <w:pPr>
        <w:pStyle w:val="HTMLPreformatted"/>
        <w:shd w:val="clear" w:color="auto" w:fill="F8F9FA"/>
        <w:contextualSpacing/>
        <w:jc w:val="both"/>
        <w:rPr>
          <w:rFonts w:ascii="GHEA Grapalat" w:hAnsi="GHEA Grapalat" w:cs="Times New Roman"/>
          <w:lang w:val="ru-RU" w:eastAsia="ru-RU" w:bidi="ru-RU"/>
        </w:rPr>
      </w:pPr>
      <w:r w:rsidRPr="00F1493E">
        <w:rPr>
          <w:rFonts w:ascii="GHEA Grapalat" w:hAnsi="GHEA Grapalat" w:cs="Times New Roman"/>
          <w:lang w:val="ru-RU" w:eastAsia="ru-RU" w:bidi="ru-RU"/>
        </w:rPr>
        <w:t xml:space="preserve">а. оценка и сравнение ценовых предложений участников осуществляются без </w:t>
      </w:r>
      <w:r w:rsidR="00F01DE1" w:rsidRPr="00F1493E">
        <w:rPr>
          <w:rFonts w:ascii="GHEA Grapalat" w:hAnsi="GHEA Grapalat" w:cs="Times New Roman"/>
          <w:lang w:val="ru-RU" w:eastAsia="ru-RU" w:bidi="ru-RU"/>
        </w:rPr>
        <w:t>у</w:t>
      </w:r>
      <w:r w:rsidRPr="00F1493E">
        <w:rPr>
          <w:rFonts w:ascii="GHEA Grapalat" w:hAnsi="GHEA Grapalat" w:cs="Times New Roman"/>
          <w:lang w:val="ru-RU" w:eastAsia="ru-RU" w:bidi="ru-RU"/>
        </w:rPr>
        <w:t>чета суммы налога, указанного в настоящем пункте,</w:t>
      </w:r>
    </w:p>
    <w:p w:rsidR="0079529B" w:rsidRPr="00F1493E" w:rsidRDefault="0079529B" w:rsidP="000C4775">
      <w:pPr>
        <w:pStyle w:val="HTMLPreformatted"/>
        <w:shd w:val="clear" w:color="auto" w:fill="F8F9FA"/>
        <w:contextualSpacing/>
        <w:jc w:val="both"/>
        <w:rPr>
          <w:rFonts w:ascii="GHEA Grapalat" w:hAnsi="GHEA Grapalat"/>
          <w:lang w:val="ru-RU"/>
        </w:rPr>
      </w:pPr>
      <w:r w:rsidRPr="00F1493E">
        <w:rPr>
          <w:rFonts w:ascii="GHEA Grapalat" w:hAnsi="GHEA Grapalat"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F1493E">
        <w:rPr>
          <w:rFonts w:ascii="GHEA Grapalat" w:hAnsi="GHEA Grapalat"/>
          <w:lang w:val="ru-RU"/>
        </w:rPr>
        <w:t>ВС= ЦУ/СЦ</w:t>
      </w:r>
      <w:r w:rsidRPr="00F1493E">
        <w:rPr>
          <w:rFonts w:ascii="GHEA Grapalat" w:hAnsi="GHEA Grapalat"/>
        </w:rPr>
        <w:t>x</w:t>
      </w:r>
      <w:r w:rsidRPr="00F1493E">
        <w:rPr>
          <w:rFonts w:ascii="GHEA Grapalat" w:hAnsi="GHEA Grapalat"/>
          <w:lang w:val="ru-RU"/>
        </w:rPr>
        <w:t>ОР где:</w:t>
      </w:r>
    </w:p>
    <w:p w:rsidR="0079529B" w:rsidRPr="00F1493E" w:rsidRDefault="0079529B" w:rsidP="000C4775">
      <w:pPr>
        <w:pStyle w:val="norm"/>
        <w:widowControl w:val="0"/>
        <w:spacing w:after="160" w:line="240" w:lineRule="auto"/>
        <w:ind w:firstLine="567"/>
        <w:contextualSpacing/>
        <w:rPr>
          <w:rFonts w:ascii="GHEA Grapalat" w:hAnsi="GHEA Grapalat"/>
          <w:sz w:val="20"/>
        </w:rPr>
      </w:pPr>
    </w:p>
    <w:p w:rsidR="0079529B" w:rsidRPr="00F1493E" w:rsidRDefault="0079529B" w:rsidP="000C4775">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ЦУ -</w:t>
      </w:r>
      <w:r w:rsidRPr="00F1493E">
        <w:rPr>
          <w:rStyle w:val="y2iqfc"/>
          <w:rFonts w:ascii="inherit" w:hAnsi="inherit"/>
          <w:color w:val="202124"/>
          <w:sz w:val="20"/>
        </w:rPr>
        <w:t xml:space="preserve"> </w:t>
      </w:r>
      <w:r w:rsidRPr="00F1493E">
        <w:rPr>
          <w:rFonts w:ascii="GHEA Grapalat" w:hAnsi="GHEA Grapalat"/>
          <w:sz w:val="20"/>
        </w:rPr>
        <w:t>цена,</w:t>
      </w:r>
      <w:r w:rsidRPr="00F1493E">
        <w:rPr>
          <w:rStyle w:val="y2iqfc"/>
          <w:rFonts w:ascii="inherit" w:hAnsi="inherit"/>
          <w:color w:val="202124"/>
          <w:sz w:val="20"/>
        </w:rPr>
        <w:t xml:space="preserve"> </w:t>
      </w:r>
      <w:r w:rsidRPr="00F1493E">
        <w:rPr>
          <w:rFonts w:ascii="GHEA Grapalat" w:hAnsi="GHEA Grapalat"/>
          <w:sz w:val="20"/>
        </w:rPr>
        <w:t>предложенная отобранным участником,</w:t>
      </w:r>
    </w:p>
    <w:p w:rsidR="0079529B" w:rsidRPr="00F1493E" w:rsidRDefault="0079529B" w:rsidP="000C4775">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СЦ-сметная цена строительных работ, опубликованная в настоящем приглашении,</w:t>
      </w:r>
    </w:p>
    <w:p w:rsidR="0079529B" w:rsidRPr="00F1493E" w:rsidRDefault="0079529B" w:rsidP="000C4775">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ОР - объем работ, представленный данным исполнительным актом, в денежном выражении,</w:t>
      </w:r>
    </w:p>
    <w:p w:rsidR="00B95FE0" w:rsidRPr="00F1493E" w:rsidRDefault="0079529B" w:rsidP="000C4775">
      <w:pPr>
        <w:pStyle w:val="norm"/>
        <w:widowControl w:val="0"/>
        <w:tabs>
          <w:tab w:val="left" w:pos="1134"/>
        </w:tabs>
        <w:spacing w:after="160" w:line="240" w:lineRule="auto"/>
        <w:ind w:firstLine="567"/>
        <w:contextualSpacing/>
        <w:rPr>
          <w:rFonts w:ascii="GHEA Grapalat" w:hAnsi="GHEA Grapalat" w:cs="Sylfaen"/>
          <w:sz w:val="20"/>
        </w:rPr>
      </w:pPr>
      <w:r w:rsidRPr="00F1493E">
        <w:rPr>
          <w:rFonts w:ascii="GHEA Grapalat" w:hAnsi="GHEA Grapalat"/>
          <w:sz w:val="20"/>
        </w:rPr>
        <w:t>ВС-сумма, выплачиваемая за работы, указанные в объемной ведомость-смете.</w:t>
      </w:r>
      <w:r w:rsidRPr="00F1493E">
        <w:rPr>
          <w:rFonts w:ascii="GHEA Grapalat" w:hAnsi="GHEA Grapalat"/>
          <w:sz w:val="20"/>
          <w:vertAlign w:val="superscript"/>
        </w:rPr>
        <w:t>8</w:t>
      </w:r>
    </w:p>
    <w:p w:rsidR="00B95FE0" w:rsidRPr="00F1493E" w:rsidRDefault="00C134C5" w:rsidP="000C4775">
      <w:pPr>
        <w:pStyle w:val="norm"/>
        <w:widowControl w:val="0"/>
        <w:spacing w:after="160" w:line="240" w:lineRule="auto"/>
        <w:ind w:firstLine="567"/>
        <w:contextualSpacing/>
        <w:rPr>
          <w:rFonts w:ascii="GHEA Grapalat" w:hAnsi="GHEA Grapalat" w:cs="Sylfaen"/>
          <w:sz w:val="20"/>
        </w:rPr>
      </w:pPr>
      <w:r w:rsidRPr="00F1493E">
        <w:rPr>
          <w:rFonts w:ascii="GHEA Grapalat" w:hAnsi="GHEA Grapalat"/>
          <w:sz w:val="20"/>
        </w:rPr>
        <w:t>З</w:t>
      </w:r>
      <w:r w:rsidR="00B95FE0" w:rsidRPr="00F1493E">
        <w:rPr>
          <w:rFonts w:ascii="GHEA Grapalat" w:hAnsi="GHEA Grapalat"/>
          <w:sz w:val="20"/>
        </w:rPr>
        <w:t>аявка участника не подлежит отклонению, если:</w:t>
      </w:r>
    </w:p>
    <w:p w:rsidR="00B95FE0" w:rsidRPr="00F1493E" w:rsidRDefault="00B95FE0"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а.</w:t>
      </w:r>
      <w:r w:rsidR="00333B85" w:rsidRPr="00F1493E">
        <w:rPr>
          <w:rFonts w:ascii="GHEA Grapalat" w:hAnsi="GHEA Grapalat"/>
          <w:sz w:val="20"/>
        </w:rPr>
        <w:tab/>
      </w:r>
      <w:r w:rsidRPr="00F1493E">
        <w:rPr>
          <w:rFonts w:ascii="GHEA Grapalat" w:hAnsi="GHEA Grapalat"/>
          <w:sz w:val="20"/>
        </w:rPr>
        <w:t>графы "стоимость</w:t>
      </w:r>
      <w:r w:rsidR="00DF3688" w:rsidRPr="00F1493E">
        <w:rPr>
          <w:rFonts w:ascii="GHEA Grapalat" w:hAnsi="GHEA Grapalat"/>
          <w:sz w:val="20"/>
        </w:rPr>
        <w:t>"</w:t>
      </w:r>
      <w:r w:rsidR="00830AD3" w:rsidRPr="00F1493E">
        <w:rPr>
          <w:rFonts w:ascii="GHEA Grapalat" w:hAnsi="GHEA Grapalat"/>
          <w:sz w:val="20"/>
        </w:rPr>
        <w:t xml:space="preserve"> </w:t>
      </w:r>
      <w:r w:rsidRPr="00F1493E">
        <w:rPr>
          <w:rFonts w:ascii="GHEA Grapalat" w:hAnsi="GHEA Grapalat"/>
          <w:sz w:val="20"/>
        </w:rPr>
        <w:t xml:space="preserve">и "налог на добавленную стоимость" </w:t>
      </w:r>
      <w:r w:rsidR="009B550F" w:rsidRPr="00F1493E">
        <w:rPr>
          <w:rFonts w:ascii="GHEA Grapalat" w:hAnsi="GHEA Grapalat"/>
          <w:sz w:val="20"/>
        </w:rPr>
        <w:t xml:space="preserve">ценового предложения </w:t>
      </w:r>
      <w:r w:rsidRPr="00F1493E">
        <w:rPr>
          <w:rFonts w:ascii="GHEA Grapalat" w:hAnsi="GHEA Grapalat"/>
          <w:sz w:val="20"/>
        </w:rPr>
        <w:t>заполнены только цифрами, а графа "общая цена" — и прописью, и цифрами или только прописью.</w:t>
      </w:r>
    </w:p>
    <w:p w:rsidR="00B95FE0" w:rsidRPr="00F1493E" w:rsidRDefault="00B95FE0"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б.</w:t>
      </w:r>
      <w:r w:rsidR="00333B85" w:rsidRPr="00F1493E">
        <w:rPr>
          <w:rFonts w:ascii="GHEA Grapalat" w:hAnsi="GHEA Grapalat"/>
          <w:sz w:val="20"/>
        </w:rPr>
        <w:tab/>
      </w:r>
      <w:r w:rsidRPr="00F1493E">
        <w:rPr>
          <w:rFonts w:ascii="GHEA Grapalat" w:hAnsi="GHEA Grapalat"/>
          <w:sz w:val="20"/>
        </w:rPr>
        <w:t xml:space="preserve">между суммами, указанными прописью или цифрами в графах </w:t>
      </w:r>
      <w:r w:rsidR="00A60D60" w:rsidRPr="00F1493E">
        <w:rPr>
          <w:rFonts w:ascii="GHEA Grapalat" w:hAnsi="GHEA Grapalat"/>
          <w:sz w:val="20"/>
        </w:rPr>
        <w:t>"стоимость"</w:t>
      </w:r>
      <w:r w:rsidR="00F7173E" w:rsidRPr="00F1493E">
        <w:rPr>
          <w:rFonts w:ascii="GHEA Grapalat" w:hAnsi="GHEA Grapalat"/>
          <w:sz w:val="20"/>
        </w:rPr>
        <w:t xml:space="preserve"> </w:t>
      </w:r>
      <w:r w:rsidRPr="00F1493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1493E" w:rsidRDefault="00B95FE0"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в.</w:t>
      </w:r>
      <w:r w:rsidR="00333B85" w:rsidRPr="00F1493E">
        <w:rPr>
          <w:rFonts w:ascii="GHEA Grapalat" w:hAnsi="GHEA Grapalat"/>
          <w:sz w:val="20"/>
        </w:rPr>
        <w:tab/>
      </w:r>
      <w:r w:rsidRPr="00F1493E">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F1493E" w:rsidRDefault="00B9778A"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г.</w:t>
      </w:r>
      <w:r w:rsidRPr="00F1493E">
        <w:rPr>
          <w:sz w:val="20"/>
        </w:rPr>
        <w:t xml:space="preserve"> </w:t>
      </w:r>
      <w:r w:rsidRPr="00F1493E">
        <w:rPr>
          <w:rFonts w:ascii="GHEA Grapalat" w:hAnsi="GHEA Grapalat"/>
          <w:sz w:val="20"/>
        </w:rPr>
        <w:t>стоимость, налог на добавленную стоимость и общая сумма</w:t>
      </w:r>
      <w:r w:rsidR="00910938" w:rsidRPr="00F1493E">
        <w:rPr>
          <w:rFonts w:ascii="GHEA Grapalat" w:hAnsi="GHEA Grapalat"/>
          <w:sz w:val="20"/>
        </w:rPr>
        <w:t xml:space="preserve"> ценового предложения</w:t>
      </w:r>
      <w:r w:rsidRPr="00F1493E">
        <w:rPr>
          <w:rFonts w:ascii="GHEA Grapalat" w:hAnsi="GHEA Grapalat"/>
          <w:sz w:val="20"/>
        </w:rPr>
        <w:t xml:space="preserve">, указанные в графах </w:t>
      </w:r>
      <w:r w:rsidR="00207490" w:rsidRPr="00F1493E">
        <w:rPr>
          <w:rFonts w:ascii="GHEA Grapalat" w:hAnsi="GHEA Grapalat"/>
          <w:sz w:val="20"/>
        </w:rPr>
        <w:t>прописью</w:t>
      </w:r>
      <w:r w:rsidRPr="00F1493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F1493E">
        <w:rPr>
          <w:rFonts w:ascii="GHEA Grapalat" w:hAnsi="GHEA Grapalat"/>
          <w:sz w:val="20"/>
        </w:rPr>
        <w:t xml:space="preserve">, </w:t>
      </w:r>
    </w:p>
    <w:p w:rsidR="00260739" w:rsidRPr="00F1493E" w:rsidRDefault="00A14685" w:rsidP="00260739">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д.</w:t>
      </w:r>
      <w:r w:rsidRPr="00F1493E">
        <w:rPr>
          <w:sz w:val="20"/>
        </w:rPr>
        <w:t xml:space="preserve"> </w:t>
      </w:r>
      <w:r w:rsidRPr="00F1493E">
        <w:rPr>
          <w:rFonts w:ascii="GHEA Grapalat" w:hAnsi="GHEA Grapalat"/>
          <w:sz w:val="20"/>
        </w:rPr>
        <w:t xml:space="preserve">в графах стоимость и налог на добавленную стоимость </w:t>
      </w:r>
      <w:r w:rsidR="008730A8" w:rsidRPr="00F1493E">
        <w:rPr>
          <w:rFonts w:ascii="GHEA Grapalat" w:hAnsi="GHEA Grapalat"/>
          <w:sz w:val="20"/>
        </w:rPr>
        <w:t xml:space="preserve">ценового предложения </w:t>
      </w:r>
      <w:r w:rsidRPr="00F1493E">
        <w:rPr>
          <w:rFonts w:ascii="GHEA Grapalat" w:hAnsi="GHEA Grapalat"/>
          <w:sz w:val="20"/>
        </w:rPr>
        <w:t xml:space="preserve">суммы заполнены как цифрами, так и </w:t>
      </w:r>
      <w:r w:rsidR="008730A8" w:rsidRPr="00F1493E">
        <w:rPr>
          <w:rFonts w:ascii="GHEA Grapalat" w:hAnsi="GHEA Grapalat"/>
          <w:sz w:val="20"/>
        </w:rPr>
        <w:t>прописью</w:t>
      </w:r>
      <w:r w:rsidRPr="00F1493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F1493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F1493E" w:rsidRDefault="0048059F"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е.</w:t>
      </w:r>
      <w:r w:rsidRPr="00F1493E">
        <w:rPr>
          <w:sz w:val="20"/>
        </w:rPr>
        <w:t xml:space="preserve"> </w:t>
      </w:r>
      <w:r w:rsidRPr="00F1493E">
        <w:rPr>
          <w:rFonts w:ascii="GHEA Grapalat" w:hAnsi="GHEA Grapalat"/>
          <w:sz w:val="20"/>
        </w:rPr>
        <w:t>в суммах, заполненных буквами в графах ценового пред</w:t>
      </w:r>
      <w:r w:rsidR="00413595" w:rsidRPr="00F1493E">
        <w:rPr>
          <w:rFonts w:ascii="GHEA Grapalat" w:hAnsi="GHEA Grapalat"/>
          <w:sz w:val="20"/>
        </w:rPr>
        <w:t xml:space="preserve">ложения, лумы указаны в </w:t>
      </w:r>
      <w:r w:rsidR="00413595" w:rsidRPr="00F1493E">
        <w:rPr>
          <w:rFonts w:ascii="GHEA Grapalat" w:hAnsi="GHEA Grapalat"/>
          <w:sz w:val="20"/>
        </w:rPr>
        <w:lastRenderedPageBreak/>
        <w:t>цифрах.</w:t>
      </w:r>
    </w:p>
    <w:p w:rsidR="00A45946" w:rsidRPr="00F1493E" w:rsidRDefault="00C8055A"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5.3</w:t>
      </w:r>
      <w:r w:rsidR="00A34DFE" w:rsidRPr="00F1493E">
        <w:rPr>
          <w:rFonts w:ascii="GHEA Grapalat" w:hAnsi="GHEA Grapalat"/>
          <w:sz w:val="20"/>
        </w:rPr>
        <w:t>.</w:t>
      </w:r>
      <w:r w:rsidR="00333B85" w:rsidRPr="00F1493E">
        <w:rPr>
          <w:rFonts w:ascii="GHEA Grapalat" w:hAnsi="GHEA Grapalat"/>
          <w:sz w:val="20"/>
        </w:rPr>
        <w:tab/>
      </w:r>
      <w:r w:rsidRPr="00F1493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F1493E">
        <w:rPr>
          <w:rFonts w:ascii="GHEA Grapalat" w:hAnsi="GHEA Grapalat"/>
          <w:sz w:val="20"/>
        </w:rPr>
        <w:t>,</w:t>
      </w:r>
      <w:r w:rsidRPr="00F1493E">
        <w:rPr>
          <w:rFonts w:ascii="GHEA Grapalat" w:hAnsi="GHEA Grapalat"/>
          <w:sz w:val="20"/>
        </w:rPr>
        <w:t xml:space="preserve"> также размер прибыли участника не может быть ограничен приглашением.</w:t>
      </w:r>
    </w:p>
    <w:p w:rsidR="00873D42" w:rsidRPr="00F1493E" w:rsidRDefault="00873D42" w:rsidP="00873D42">
      <w:pPr>
        <w:jc w:val="center"/>
        <w:rPr>
          <w:rFonts w:ascii="GHEA Grapalat" w:hAnsi="GHEA Grapalat"/>
          <w:b/>
          <w:sz w:val="20"/>
          <w:szCs w:val="20"/>
        </w:rPr>
      </w:pPr>
    </w:p>
    <w:p w:rsidR="00096865" w:rsidRPr="00F1493E" w:rsidRDefault="00220C7C" w:rsidP="00873D42">
      <w:pPr>
        <w:jc w:val="center"/>
        <w:rPr>
          <w:rFonts w:ascii="GHEA Grapalat" w:hAnsi="GHEA Grapalat"/>
          <w:b/>
          <w:sz w:val="20"/>
          <w:szCs w:val="20"/>
        </w:rPr>
      </w:pPr>
      <w:r w:rsidRPr="00F1493E">
        <w:rPr>
          <w:rFonts w:ascii="GHEA Grapalat" w:hAnsi="GHEA Grapalat"/>
          <w:b/>
          <w:sz w:val="20"/>
          <w:szCs w:val="20"/>
        </w:rPr>
        <w:t xml:space="preserve">6. СРОК ДЕЙСТВИЯ ЗАЯВКИ, </w:t>
      </w:r>
      <w:r w:rsidR="00294F67" w:rsidRPr="00F1493E">
        <w:rPr>
          <w:rFonts w:ascii="GHEA Grapalat" w:hAnsi="GHEA Grapalat"/>
          <w:b/>
          <w:sz w:val="20"/>
          <w:szCs w:val="20"/>
        </w:rPr>
        <w:br/>
      </w:r>
      <w:r w:rsidRPr="00F1493E">
        <w:rPr>
          <w:rFonts w:ascii="GHEA Grapalat" w:hAnsi="GHEA Grapalat"/>
          <w:b/>
          <w:sz w:val="20"/>
          <w:szCs w:val="20"/>
        </w:rPr>
        <w:t>ПОРЯДОК ВНЕСЕНИЯ ИЗМЕНЕНИЙ В ЗАЯВКИ</w:t>
      </w:r>
      <w:r w:rsidR="002626F7" w:rsidRPr="00F1493E">
        <w:rPr>
          <w:rFonts w:ascii="GHEA Grapalat" w:hAnsi="GHEA Grapalat"/>
          <w:b/>
          <w:sz w:val="20"/>
          <w:szCs w:val="20"/>
        </w:rPr>
        <w:t xml:space="preserve"> </w:t>
      </w:r>
      <w:r w:rsidR="00955A1E" w:rsidRPr="00F1493E">
        <w:rPr>
          <w:rFonts w:ascii="GHEA Grapalat" w:hAnsi="GHEA Grapalat"/>
          <w:b/>
          <w:sz w:val="20"/>
          <w:szCs w:val="20"/>
        </w:rPr>
        <w:t>И ИХ ОТЗЫВА</w:t>
      </w:r>
    </w:p>
    <w:p w:rsidR="00873D42" w:rsidRPr="00F1493E" w:rsidRDefault="00873D42" w:rsidP="00873D42">
      <w:pPr>
        <w:jc w:val="center"/>
        <w:rPr>
          <w:rFonts w:ascii="GHEA Grapalat" w:hAnsi="GHEA Grapalat"/>
          <w:b/>
          <w:sz w:val="20"/>
          <w:szCs w:val="20"/>
        </w:rPr>
      </w:pPr>
    </w:p>
    <w:p w:rsidR="00096865" w:rsidRPr="00F1493E" w:rsidRDefault="00220C7C" w:rsidP="00B46D58">
      <w:pPr>
        <w:pStyle w:val="BodyTextIndent"/>
        <w:widowControl w:val="0"/>
        <w:tabs>
          <w:tab w:val="left" w:pos="1134"/>
        </w:tabs>
        <w:spacing w:after="160" w:line="240" w:lineRule="auto"/>
        <w:ind w:firstLine="567"/>
        <w:rPr>
          <w:rFonts w:ascii="GHEA Grapalat" w:hAnsi="GHEA Grapalat"/>
          <w:i w:val="0"/>
        </w:rPr>
      </w:pPr>
      <w:r w:rsidRPr="00F1493E">
        <w:rPr>
          <w:rFonts w:ascii="GHEA Grapalat" w:hAnsi="GHEA Grapalat"/>
          <w:i w:val="0"/>
        </w:rPr>
        <w:t>6.1</w:t>
      </w:r>
      <w:r w:rsidR="00A34DFE" w:rsidRPr="00F1493E">
        <w:rPr>
          <w:rFonts w:ascii="GHEA Grapalat" w:hAnsi="GHEA Grapalat"/>
          <w:i w:val="0"/>
        </w:rPr>
        <w:t>.</w:t>
      </w:r>
      <w:r w:rsidR="00294F67" w:rsidRPr="00F1493E">
        <w:rPr>
          <w:rFonts w:ascii="GHEA Grapalat" w:hAnsi="GHEA Grapalat"/>
          <w:i w:val="0"/>
        </w:rPr>
        <w:tab/>
      </w:r>
      <w:r w:rsidRPr="00F1493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1493E"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6.2</w:t>
      </w:r>
      <w:r w:rsidR="00A34DFE" w:rsidRPr="00F1493E">
        <w:rPr>
          <w:rFonts w:ascii="GHEA Grapalat" w:hAnsi="GHEA Grapalat"/>
          <w:i w:val="0"/>
        </w:rPr>
        <w:t>.</w:t>
      </w:r>
      <w:r w:rsidR="008E6E51" w:rsidRPr="00F1493E">
        <w:rPr>
          <w:rFonts w:ascii="GHEA Grapalat" w:hAnsi="GHEA Grapalat"/>
          <w:i w:val="0"/>
        </w:rPr>
        <w:tab/>
      </w:r>
      <w:r w:rsidRPr="00F1493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1493E" w:rsidRDefault="00FA0E41" w:rsidP="00B46D58">
      <w:pPr>
        <w:widowControl w:val="0"/>
        <w:spacing w:after="160"/>
        <w:ind w:firstLine="567"/>
        <w:jc w:val="center"/>
        <w:rPr>
          <w:rFonts w:ascii="GHEA Grapalat" w:hAnsi="GHEA Grapalat"/>
          <w:b/>
          <w:sz w:val="20"/>
          <w:szCs w:val="20"/>
        </w:rPr>
      </w:pPr>
    </w:p>
    <w:p w:rsidR="00096865" w:rsidRPr="00F1493E" w:rsidRDefault="000D701E"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7. ОБЕСПЕЧЕНИЕ ЗАЯВКИ </w:t>
      </w:r>
    </w:p>
    <w:p w:rsidR="007A3EE6" w:rsidRPr="00F1493E" w:rsidRDefault="00283198"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7.1.</w:t>
      </w:r>
      <w:r w:rsidR="00A34DFE" w:rsidRPr="00F1493E">
        <w:rPr>
          <w:rFonts w:ascii="GHEA Grapalat" w:hAnsi="GHEA Grapalat"/>
          <w:sz w:val="20"/>
          <w:szCs w:val="20"/>
        </w:rPr>
        <w:tab/>
      </w:r>
      <w:r w:rsidRPr="00F1493E">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F1493E">
        <w:rPr>
          <w:rFonts w:ascii="GHEA Grapalat" w:hAnsi="GHEA Grapalat"/>
          <w:sz w:val="20"/>
          <w:szCs w:val="20"/>
        </w:rPr>
        <w:t>.</w:t>
      </w:r>
    </w:p>
    <w:p w:rsidR="00903898" w:rsidRPr="00F1493E" w:rsidRDefault="00771C0F"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Обеспечение заявки представляется в виде банковской гарантии</w:t>
      </w:r>
      <w:r w:rsidR="008463FB" w:rsidRPr="00F1493E">
        <w:rPr>
          <w:rFonts w:ascii="GHEA Grapalat" w:hAnsi="GHEA Grapalat"/>
          <w:sz w:val="20"/>
          <w:szCs w:val="20"/>
        </w:rPr>
        <w:t xml:space="preserve"> (Приложение 3)</w:t>
      </w:r>
      <w:r w:rsidRPr="00F1493E">
        <w:rPr>
          <w:rFonts w:ascii="GHEA Grapalat" w:hAnsi="GHEA Grapalat"/>
          <w:sz w:val="20"/>
          <w:szCs w:val="20"/>
        </w:rPr>
        <w:t xml:space="preserve"> или наличных денег в размере, равном пяти процентам от </w:t>
      </w:r>
      <w:r w:rsidR="003B6001" w:rsidRPr="00F1493E">
        <w:rPr>
          <w:rFonts w:ascii="GHEA Grapalat" w:hAnsi="GHEA Grapalat"/>
          <w:sz w:val="20"/>
          <w:szCs w:val="20"/>
        </w:rPr>
        <w:t>цены закупки</w:t>
      </w:r>
      <w:r w:rsidR="00E62CB8" w:rsidRPr="00F1493E">
        <w:rPr>
          <w:rFonts w:ascii="GHEA Grapalat" w:hAnsi="GHEA Grapalat"/>
          <w:sz w:val="20"/>
          <w:szCs w:val="20"/>
        </w:rPr>
        <w:t>.</w:t>
      </w:r>
      <w:r w:rsidR="007304FF" w:rsidRPr="00F1493E">
        <w:rPr>
          <w:rFonts w:ascii="GHEA Grapalat" w:hAnsi="GHEA Grapalat"/>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F1493E">
        <w:rPr>
          <w:rFonts w:ascii="GHEA Grapalat" w:hAnsi="GHEA Grapalat"/>
          <w:sz w:val="20"/>
          <w:szCs w:val="20"/>
        </w:rPr>
        <w:t xml:space="preserve"> </w:t>
      </w:r>
      <w:r w:rsidRPr="00F1493E">
        <w:rPr>
          <w:rFonts w:ascii="GHEA Grapalat" w:hAnsi="GHEA Grapalat"/>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Pr="00F1493E" w:rsidRDefault="001578D4" w:rsidP="00A94FA9">
      <w:pPr>
        <w:widowControl w:val="0"/>
        <w:spacing w:after="160"/>
        <w:ind w:firstLine="567"/>
        <w:jc w:val="both"/>
        <w:rPr>
          <w:ins w:id="1" w:author="Vardan" w:date="2022-10-29T23:03:00Z"/>
          <w:rFonts w:ascii="GHEA Grapalat" w:hAnsi="GHEA Grapalat"/>
          <w:sz w:val="20"/>
          <w:szCs w:val="20"/>
        </w:rPr>
      </w:pPr>
      <w:r w:rsidRPr="00F1493E">
        <w:rPr>
          <w:rFonts w:ascii="GHEA Grapalat" w:hAnsi="GHEA Grapalat"/>
          <w:sz w:val="20"/>
          <w:szCs w:val="20"/>
        </w:rPr>
        <w:t xml:space="preserve">Представленное в виде наличных денег обеспечение заявки должно быть перечислено на казначейский </w:t>
      </w:r>
      <w:r w:rsidRPr="00F1493E">
        <w:rPr>
          <w:rFonts w:ascii="GHEA Grapalat" w:hAnsi="GHEA Grapalat"/>
          <w:b/>
          <w:sz w:val="20"/>
          <w:szCs w:val="20"/>
        </w:rPr>
        <w:t>счет "900008000466"</w:t>
      </w:r>
      <w:r w:rsidRPr="00F1493E">
        <w:rPr>
          <w:rFonts w:ascii="GHEA Grapalat" w:hAnsi="GHEA Grapalat"/>
          <w:sz w:val="20"/>
          <w:szCs w:val="20"/>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F1493E">
        <w:rPr>
          <w:rFonts w:ascii="GHEA Grapalat" w:hAnsi="GHEA Grapalat"/>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A94FA9" w:rsidRPr="00F1493E">
        <w:rPr>
          <w:sz w:val="20"/>
          <w:szCs w:val="20"/>
        </w:rPr>
        <w:t xml:space="preserve"> </w:t>
      </w:r>
      <w:r w:rsidR="00A94FA9" w:rsidRPr="00F1493E">
        <w:rPr>
          <w:rFonts w:ascii="GHEA Grapalat" w:hAnsi="GHEA Grapalat"/>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F1493E" w:rsidRDefault="000E7716" w:rsidP="000E7716">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F1493E">
        <w:rPr>
          <w:rFonts w:ascii="GHEA Grapalat" w:hAnsi="GHEA Grapalat"/>
          <w:sz w:val="20"/>
          <w:szCs w:val="20"/>
          <w:lang w:val="hy-AM"/>
        </w:rPr>
        <w:t xml:space="preserve"> </w:t>
      </w:r>
      <w:r w:rsidRPr="00F1493E">
        <w:rPr>
          <w:rFonts w:ascii="GHEA Grapalat" w:hAnsi="GHEA Grapalat"/>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Pr="00F1493E">
        <w:rPr>
          <w:rFonts w:ascii="GHEA Grapalat" w:hAnsi="GHEA Grapalat"/>
          <w:sz w:val="20"/>
          <w:szCs w:val="20"/>
          <w:vertAlign w:val="superscript"/>
        </w:rPr>
        <w:t>9.1</w:t>
      </w:r>
    </w:p>
    <w:p w:rsidR="00D957C5" w:rsidRPr="00F1493E" w:rsidRDefault="00D957C5" w:rsidP="00BA251C">
      <w:pPr>
        <w:widowControl w:val="0"/>
        <w:tabs>
          <w:tab w:val="left" w:pos="1134"/>
        </w:tabs>
        <w:ind w:firstLine="567"/>
        <w:jc w:val="both"/>
        <w:rPr>
          <w:rFonts w:ascii="GHEA Grapalat" w:hAnsi="GHEA Grapalat"/>
          <w:sz w:val="20"/>
          <w:szCs w:val="20"/>
        </w:rPr>
      </w:pPr>
      <w:r w:rsidRPr="00F1493E">
        <w:rPr>
          <w:rFonts w:ascii="GHEA Grapalat" w:hAnsi="GHEA Grapalat"/>
          <w:sz w:val="20"/>
          <w:szCs w:val="20"/>
        </w:rPr>
        <w:t>Руководитель заказчика письменно информирует о возврате обеспечения заявки в сроки, предусмотренные настоящим пунктом:</w:t>
      </w:r>
    </w:p>
    <w:p w:rsidR="00D957C5" w:rsidRPr="00F1493E" w:rsidRDefault="00D957C5" w:rsidP="00BA251C">
      <w:pPr>
        <w:widowControl w:val="0"/>
        <w:tabs>
          <w:tab w:val="left" w:pos="1134"/>
        </w:tabs>
        <w:ind w:firstLine="567"/>
        <w:jc w:val="both"/>
        <w:rPr>
          <w:rFonts w:ascii="GHEA Grapalat" w:hAnsi="GHEA Grapalat"/>
          <w:sz w:val="20"/>
          <w:szCs w:val="20"/>
        </w:rPr>
      </w:pPr>
      <w:r w:rsidRPr="00F1493E">
        <w:rPr>
          <w:rFonts w:ascii="GHEA Grapalat" w:hAnsi="GHEA Grapalat"/>
          <w:sz w:val="20"/>
          <w:szCs w:val="20"/>
        </w:rPr>
        <w:t>- в случае обеспечения, представленного в виде наличных денег-Министерств</w:t>
      </w:r>
      <w:r w:rsidRPr="00F1493E">
        <w:rPr>
          <w:rFonts w:ascii="GHEA Grapalat" w:hAnsi="GHEA Grapalat"/>
          <w:sz w:val="20"/>
          <w:szCs w:val="20"/>
          <w:lang w:val="en-US"/>
        </w:rPr>
        <w:t>o</w:t>
      </w:r>
      <w:r w:rsidRPr="00F1493E">
        <w:rPr>
          <w:rFonts w:ascii="GHEA Grapalat" w:hAnsi="GHEA Grapalat"/>
          <w:sz w:val="20"/>
          <w:szCs w:val="20"/>
        </w:rPr>
        <w:t xml:space="preserve"> финансов РА, приложив копию представленного заявкой документа обосновывающую выплату, </w:t>
      </w:r>
    </w:p>
    <w:p w:rsidR="00D957C5" w:rsidRPr="00F1493E" w:rsidRDefault="00D957C5" w:rsidP="00BA251C">
      <w:pPr>
        <w:widowControl w:val="0"/>
        <w:tabs>
          <w:tab w:val="left" w:pos="1134"/>
        </w:tabs>
        <w:ind w:firstLine="567"/>
        <w:jc w:val="both"/>
        <w:rPr>
          <w:rFonts w:ascii="GHEA Grapalat" w:hAnsi="GHEA Grapalat"/>
          <w:sz w:val="20"/>
          <w:szCs w:val="20"/>
        </w:rPr>
      </w:pPr>
      <w:r w:rsidRPr="00F1493E">
        <w:rPr>
          <w:rFonts w:ascii="GHEA Grapalat" w:hAnsi="GHEA Grapalat"/>
          <w:sz w:val="20"/>
          <w:szCs w:val="20"/>
        </w:rPr>
        <w:lastRenderedPageBreak/>
        <w:t>- в случае обеспечения, представленного в виде банковской гарантии - выдавший гарантию банк.</w:t>
      </w:r>
    </w:p>
    <w:p w:rsidR="00D957C5" w:rsidRPr="00F1493E" w:rsidDel="00827CDA" w:rsidRDefault="00D957C5" w:rsidP="00B46D58">
      <w:pPr>
        <w:widowControl w:val="0"/>
        <w:tabs>
          <w:tab w:val="left" w:pos="1134"/>
        </w:tabs>
        <w:spacing w:after="160"/>
        <w:ind w:firstLine="567"/>
        <w:jc w:val="both"/>
        <w:rPr>
          <w:del w:id="2" w:author="Vardan" w:date="2023-07-07T23:07:00Z"/>
          <w:rFonts w:ascii="GHEA Grapalat" w:hAnsi="GHEA Grapalat"/>
          <w:sz w:val="20"/>
          <w:szCs w:val="20"/>
        </w:rPr>
      </w:pPr>
    </w:p>
    <w:p w:rsidR="000A7528" w:rsidRPr="00F1493E" w:rsidRDefault="00283198"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7.2.</w:t>
      </w:r>
      <w:r w:rsidR="003A6791" w:rsidRPr="00F1493E">
        <w:rPr>
          <w:rFonts w:ascii="GHEA Grapalat" w:hAnsi="GHEA Grapalat"/>
          <w:sz w:val="20"/>
          <w:szCs w:val="20"/>
        </w:rPr>
        <w:tab/>
      </w:r>
      <w:r w:rsidRPr="00F1493E">
        <w:rPr>
          <w:rFonts w:ascii="GHEA Grapalat" w:hAnsi="GHEA Grapalat"/>
          <w:sz w:val="20"/>
          <w:szCs w:val="20"/>
        </w:rPr>
        <w:t>При организации проце</w:t>
      </w:r>
      <w:r w:rsidR="00681F45" w:rsidRPr="00F1493E">
        <w:rPr>
          <w:rFonts w:ascii="GHEA Grapalat" w:hAnsi="GHEA Grapalat"/>
          <w:sz w:val="20"/>
          <w:szCs w:val="20"/>
        </w:rPr>
        <w:t>дуры закупки по лотам</w:t>
      </w:r>
      <w:r w:rsidR="00B44C6D" w:rsidRPr="00F1493E">
        <w:rPr>
          <w:rFonts w:ascii="GHEA Grapalat" w:hAnsi="GHEA Grapalat"/>
          <w:sz w:val="20"/>
          <w:szCs w:val="20"/>
        </w:rPr>
        <w:t>, если</w:t>
      </w:r>
      <w:r w:rsidR="00681F45" w:rsidRPr="00F1493E">
        <w:rPr>
          <w:rFonts w:ascii="GHEA Grapalat" w:hAnsi="GHEA Grapalat"/>
          <w:sz w:val="20"/>
          <w:szCs w:val="20"/>
        </w:rPr>
        <w:t>:</w:t>
      </w:r>
    </w:p>
    <w:p w:rsidR="004D466D" w:rsidRPr="00F1493E" w:rsidRDefault="000A7528" w:rsidP="004D466D">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а.</w:t>
      </w:r>
      <w:r w:rsidR="003A6791" w:rsidRPr="00F1493E">
        <w:rPr>
          <w:rFonts w:ascii="GHEA Grapalat" w:hAnsi="GHEA Grapalat"/>
          <w:sz w:val="20"/>
          <w:szCs w:val="20"/>
        </w:rPr>
        <w:tab/>
      </w:r>
      <w:r w:rsidRPr="00F1493E">
        <w:rPr>
          <w:rFonts w:ascii="GHEA Grapalat" w:hAnsi="GHEA Grapalat"/>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F1493E">
        <w:rPr>
          <w:rFonts w:ascii="GHEA Grapalat" w:hAnsi="GHEA Grapalat"/>
          <w:sz w:val="20"/>
          <w:szCs w:val="20"/>
        </w:rPr>
        <w:t>В</w:t>
      </w:r>
      <w:r w:rsidR="004D466D" w:rsidRPr="00F1493E">
        <w:rPr>
          <w:rFonts w:ascii="Courier New" w:hAnsi="Courier New" w:cs="Courier New"/>
          <w:sz w:val="20"/>
          <w:szCs w:val="20"/>
        </w:rPr>
        <w:t> </w:t>
      </w:r>
      <w:r w:rsidR="004D466D" w:rsidRPr="00F1493E">
        <w:rPr>
          <w:rFonts w:ascii="GHEA Grapalat" w:hAnsi="GHEA Grapalat"/>
          <w:sz w:val="20"/>
          <w:szCs w:val="20"/>
        </w:rPr>
        <w:t>случае представления одного обеспечения заявки, его сумма исчисляется в отношении общей суммы цен закупок по</w:t>
      </w:r>
      <w:r w:rsidR="004D466D" w:rsidRPr="00F1493E">
        <w:rPr>
          <w:rFonts w:ascii="Courier New" w:hAnsi="Courier New" w:cs="Courier New"/>
          <w:sz w:val="20"/>
          <w:szCs w:val="20"/>
        </w:rPr>
        <w:t> </w:t>
      </w:r>
      <w:r w:rsidR="004D466D" w:rsidRPr="00F1493E">
        <w:rPr>
          <w:rFonts w:ascii="GHEA Grapalat" w:hAnsi="GHEA Grapalat"/>
          <w:sz w:val="20"/>
          <w:szCs w:val="20"/>
        </w:rPr>
        <w:t>представленным лотам,</w:t>
      </w:r>
      <w:r w:rsidR="004D466D" w:rsidRPr="00F1493E">
        <w:rPr>
          <w:rFonts w:ascii="GHEA Grapalat" w:hAnsi="GHEA Grapalat"/>
          <w:color w:val="000000" w:themeColor="text1"/>
          <w:sz w:val="20"/>
          <w:szCs w:val="20"/>
        </w:rPr>
        <w:t xml:space="preserve"> </w:t>
      </w:r>
      <w:r w:rsidR="004D466D" w:rsidRPr="00F1493E">
        <w:rPr>
          <w:rFonts w:ascii="GHEA Grapalat" w:hAnsi="GHEA Grapalat"/>
          <w:sz w:val="20"/>
          <w:szCs w:val="20"/>
        </w:rPr>
        <w:t xml:space="preserve">а в том случае </w:t>
      </w:r>
      <w:r w:rsidR="004D466D" w:rsidRPr="00F1493E">
        <w:rPr>
          <w:rFonts w:ascii="GHEA Grapalat" w:hAnsi="GHEA Grapalat"/>
          <w:sz w:val="20"/>
          <w:szCs w:val="20"/>
          <w:lang w:val="en-US"/>
        </w:rPr>
        <w:t>e</w:t>
      </w:r>
      <w:r w:rsidR="004D466D" w:rsidRPr="00F1493E">
        <w:rPr>
          <w:rFonts w:ascii="GHEA Grapalat" w:hAnsi="GHEA Grapalat"/>
          <w:sz w:val="20"/>
          <w:szCs w:val="20"/>
        </w:rPr>
        <w:t>сли ценовые предложения превышают цены закупки - в отношении общей суммы ценовых предложений,</w:t>
      </w:r>
      <w:r w:rsidR="004D466D" w:rsidRPr="00F1493E">
        <w:rPr>
          <w:rFonts w:ascii="GHEA Grapalat" w:hAnsi="GHEA Grapalat"/>
          <w:color w:val="000000" w:themeColor="text1"/>
          <w:sz w:val="20"/>
          <w:szCs w:val="20"/>
        </w:rPr>
        <w:t xml:space="preserve"> с учетом </w:t>
      </w:r>
      <w:r w:rsidR="004D466D" w:rsidRPr="00F1493E">
        <w:rPr>
          <w:rFonts w:ascii="GHEA Grapalat" w:hAnsi="GHEA Grapalat" w:cs="Sylfaen"/>
          <w:sz w:val="20"/>
          <w:szCs w:val="20"/>
        </w:rPr>
        <w:t>требований абзаца «д» подпункта 1 пункта 32 Порядка;</w:t>
      </w:r>
    </w:p>
    <w:p w:rsidR="00C35487" w:rsidRPr="00F1493E" w:rsidRDefault="000A7528" w:rsidP="00B46D58">
      <w:pPr>
        <w:widowControl w:val="0"/>
        <w:tabs>
          <w:tab w:val="left" w:pos="1134"/>
        </w:tabs>
        <w:spacing w:after="160"/>
        <w:ind w:firstLine="567"/>
        <w:jc w:val="both"/>
        <w:rPr>
          <w:sz w:val="20"/>
          <w:szCs w:val="20"/>
        </w:rPr>
      </w:pPr>
      <w:r w:rsidRPr="00F1493E">
        <w:rPr>
          <w:rFonts w:ascii="GHEA Grapalat" w:hAnsi="GHEA Grapalat"/>
          <w:sz w:val="20"/>
          <w:szCs w:val="20"/>
        </w:rPr>
        <w:t>б.</w:t>
      </w:r>
      <w:r w:rsidR="00E70FC4" w:rsidRPr="00F1493E">
        <w:rPr>
          <w:rFonts w:ascii="GHEA Grapalat" w:hAnsi="GHEA Grapalat"/>
          <w:sz w:val="20"/>
          <w:szCs w:val="20"/>
        </w:rPr>
        <w:tab/>
      </w:r>
      <w:r w:rsidR="00AF342E" w:rsidRPr="00F1493E">
        <w:rPr>
          <w:rFonts w:ascii="GHEA Grapalat" w:hAnsi="GHEA Grapalat"/>
          <w:sz w:val="20"/>
          <w:szCs w:val="20"/>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F1493E">
        <w:rPr>
          <w:rFonts w:ascii="GHEA Grapalat" w:hAnsi="GHEA Grapalat"/>
          <w:sz w:val="20"/>
          <w:szCs w:val="20"/>
        </w:rPr>
        <w:t>.</w:t>
      </w:r>
      <w:r w:rsidR="00FE6DBA" w:rsidRPr="00F1493E">
        <w:rPr>
          <w:rStyle w:val="FootnoteReference"/>
          <w:sz w:val="20"/>
          <w:szCs w:val="20"/>
        </w:rPr>
        <w:footnoteReference w:customMarkFollows="1" w:id="5"/>
        <w:t>9</w:t>
      </w:r>
    </w:p>
    <w:p w:rsidR="00F20DA5" w:rsidRPr="00F1493E" w:rsidRDefault="0028319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7.3.</w:t>
      </w:r>
      <w:r w:rsidR="00E70FC4" w:rsidRPr="00F1493E">
        <w:rPr>
          <w:rFonts w:ascii="GHEA Grapalat" w:hAnsi="GHEA Grapalat"/>
          <w:sz w:val="20"/>
          <w:szCs w:val="20"/>
        </w:rPr>
        <w:tab/>
      </w:r>
      <w:r w:rsidRPr="00F1493E">
        <w:rPr>
          <w:rFonts w:ascii="GHEA Grapalat" w:hAnsi="GHEA Grapalat"/>
          <w:sz w:val="20"/>
          <w:szCs w:val="20"/>
        </w:rPr>
        <w:t>Участник выплачивает обеспечение заявки, если он:</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w:t>
      </w:r>
      <w:r w:rsidR="00E70FC4" w:rsidRPr="00F1493E">
        <w:rPr>
          <w:rFonts w:ascii="GHEA Grapalat" w:hAnsi="GHEA Grapalat"/>
          <w:sz w:val="20"/>
          <w:szCs w:val="20"/>
        </w:rPr>
        <w:tab/>
      </w:r>
      <w:r w:rsidRPr="00F1493E">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2)</w:t>
      </w:r>
      <w:r w:rsidR="00E70FC4" w:rsidRPr="00F1493E">
        <w:rPr>
          <w:rFonts w:ascii="GHEA Grapalat" w:hAnsi="GHEA Grapalat"/>
          <w:sz w:val="20"/>
          <w:szCs w:val="20"/>
        </w:rPr>
        <w:tab/>
      </w:r>
      <w:r w:rsidRPr="00F1493E">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F1493E" w:rsidRDefault="0028319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7.4.</w:t>
      </w:r>
      <w:r w:rsidR="00E70FC4" w:rsidRPr="00F1493E">
        <w:rPr>
          <w:rFonts w:ascii="GHEA Grapalat" w:hAnsi="GHEA Grapalat"/>
          <w:sz w:val="20"/>
          <w:szCs w:val="20"/>
        </w:rPr>
        <w:tab/>
      </w:r>
      <w:r w:rsidRPr="00F1493E">
        <w:rPr>
          <w:rFonts w:ascii="GHEA Grapalat" w:hAnsi="GHEA Grapalat"/>
          <w:sz w:val="20"/>
          <w:szCs w:val="20"/>
        </w:rPr>
        <w:t xml:space="preserve">Обеспечение заявки должно быть </w:t>
      </w:r>
      <w:r w:rsidR="00E25B05" w:rsidRPr="00F1493E">
        <w:rPr>
          <w:rFonts w:ascii="GHEA Grapalat" w:hAnsi="GHEA Grapalat"/>
          <w:sz w:val="20"/>
          <w:szCs w:val="20"/>
        </w:rPr>
        <w:t xml:space="preserve">действительным </w:t>
      </w:r>
      <w:r w:rsidRPr="00F1493E">
        <w:rPr>
          <w:rFonts w:ascii="GHEA Grapalat" w:hAnsi="GHEA Grapalat"/>
          <w:sz w:val="20"/>
          <w:szCs w:val="20"/>
        </w:rPr>
        <w:t xml:space="preserve">в течение </w:t>
      </w:r>
      <w:r w:rsidR="007B7825" w:rsidRPr="00F1493E">
        <w:rPr>
          <w:rFonts w:ascii="GHEA Grapalat" w:hAnsi="GHEA Grapalat" w:cs="Sylfaen"/>
          <w:b/>
          <w:sz w:val="20"/>
          <w:szCs w:val="20"/>
          <w:lang w:val="af-ZA" w:eastAsia="en-US" w:bidi="ar-SA"/>
        </w:rPr>
        <w:t>120</w:t>
      </w:r>
      <w:r w:rsidR="007B7825" w:rsidRPr="00F1493E">
        <w:rPr>
          <w:rFonts w:ascii="Courier New" w:hAnsi="Courier New" w:cs="Courier New"/>
          <w:b/>
          <w:sz w:val="20"/>
          <w:szCs w:val="20"/>
        </w:rPr>
        <w:t> </w:t>
      </w:r>
      <w:r w:rsidR="007B7825" w:rsidRPr="00F1493E">
        <w:rPr>
          <w:rFonts w:ascii="GHEA Grapalat" w:hAnsi="GHEA Grapalat"/>
          <w:b/>
          <w:sz w:val="20"/>
          <w:szCs w:val="20"/>
        </w:rPr>
        <w:t>(сто двадцать)</w:t>
      </w:r>
      <w:r w:rsidRPr="00F1493E">
        <w:rPr>
          <w:rFonts w:ascii="GHEA Grapalat" w:hAnsi="GHEA Grapalat"/>
          <w:sz w:val="20"/>
          <w:szCs w:val="20"/>
        </w:rPr>
        <w:t xml:space="preserve"> </w:t>
      </w:r>
      <w:r w:rsidR="00F80761" w:rsidRPr="00F1493E">
        <w:rPr>
          <w:rFonts w:ascii="GHEA Grapalat" w:hAnsi="GHEA Grapalat"/>
          <w:sz w:val="20"/>
          <w:szCs w:val="20"/>
        </w:rPr>
        <w:t xml:space="preserve">рабочих </w:t>
      </w:r>
      <w:r w:rsidRPr="00F1493E">
        <w:rPr>
          <w:rFonts w:ascii="GHEA Grapalat" w:hAnsi="GHEA Grapalat"/>
          <w:sz w:val="20"/>
          <w:szCs w:val="20"/>
        </w:rPr>
        <w:t xml:space="preserve">дней со дня </w:t>
      </w:r>
      <w:r w:rsidR="00E25B05" w:rsidRPr="00F1493E">
        <w:rPr>
          <w:rFonts w:ascii="GHEA Grapalat" w:hAnsi="GHEA Grapalat"/>
          <w:sz w:val="20"/>
          <w:szCs w:val="20"/>
        </w:rPr>
        <w:t xml:space="preserve">истечения крайнего срока </w:t>
      </w:r>
      <w:r w:rsidRPr="00F1493E">
        <w:rPr>
          <w:rFonts w:ascii="GHEA Grapalat" w:hAnsi="GHEA Grapalat"/>
          <w:sz w:val="20"/>
          <w:szCs w:val="20"/>
        </w:rPr>
        <w:t>подачи заяв</w:t>
      </w:r>
      <w:r w:rsidR="00E25B05" w:rsidRPr="00F1493E">
        <w:rPr>
          <w:rFonts w:ascii="GHEA Grapalat" w:hAnsi="GHEA Grapalat"/>
          <w:sz w:val="20"/>
          <w:szCs w:val="20"/>
        </w:rPr>
        <w:t>о</w:t>
      </w:r>
      <w:r w:rsidRPr="00F1493E">
        <w:rPr>
          <w:rFonts w:ascii="GHEA Grapalat" w:hAnsi="GHEA Grapalat"/>
          <w:sz w:val="20"/>
          <w:szCs w:val="20"/>
        </w:rPr>
        <w:t xml:space="preserve">к. </w:t>
      </w:r>
      <w:r w:rsidR="00057418" w:rsidRPr="00F1493E">
        <w:rPr>
          <w:rFonts w:ascii="GHEA Grapalat" w:hAnsi="GHEA Grapalat"/>
          <w:sz w:val="20"/>
          <w:szCs w:val="20"/>
          <w:vertAlign w:val="superscript"/>
        </w:rPr>
        <w:t>9.2</w:t>
      </w:r>
    </w:p>
    <w:p w:rsidR="004C3F9B" w:rsidRPr="00F1493E" w:rsidRDefault="004C3F9B" w:rsidP="004C3F9B">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 xml:space="preserve">7.5 Руководитель заказчика </w:t>
      </w:r>
      <w:r w:rsidR="00E25B05" w:rsidRPr="00F1493E">
        <w:rPr>
          <w:rFonts w:ascii="GHEA Grapalat" w:hAnsi="GHEA Grapalat"/>
          <w:sz w:val="20"/>
          <w:szCs w:val="20"/>
        </w:rPr>
        <w:t xml:space="preserve">в письменной форме </w:t>
      </w:r>
      <w:r w:rsidRPr="00F1493E">
        <w:rPr>
          <w:rFonts w:ascii="GHEA Grapalat" w:hAnsi="GHEA Grapalat"/>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F1493E">
        <w:rPr>
          <w:rFonts w:ascii="GHEA Grapalat" w:hAnsi="GHEA Grapalat"/>
          <w:sz w:val="20"/>
          <w:szCs w:val="20"/>
        </w:rPr>
        <w:t xml:space="preserve">Министерству Финансов РА </w:t>
      </w:r>
      <w:r w:rsidRPr="00F1493E">
        <w:rPr>
          <w:rFonts w:ascii="GHEA Grapalat" w:hAnsi="GHEA Grapalat"/>
          <w:sz w:val="20"/>
          <w:szCs w:val="20"/>
        </w:rPr>
        <w:t xml:space="preserve">в течение </w:t>
      </w:r>
      <w:r w:rsidR="00E25B05" w:rsidRPr="00F1493E">
        <w:rPr>
          <w:rFonts w:ascii="GHEA Grapalat" w:hAnsi="GHEA Grapalat"/>
          <w:sz w:val="20"/>
          <w:szCs w:val="20"/>
        </w:rPr>
        <w:t xml:space="preserve">пяти </w:t>
      </w:r>
      <w:r w:rsidRPr="00F1493E">
        <w:rPr>
          <w:rFonts w:ascii="GHEA Grapalat" w:hAnsi="GHEA Grapalat"/>
          <w:sz w:val="20"/>
          <w:szCs w:val="20"/>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sidRPr="00F1493E">
        <w:rPr>
          <w:rFonts w:ascii="GHEA Grapalat" w:hAnsi="GHEA Grapalat"/>
          <w:sz w:val="20"/>
          <w:szCs w:val="20"/>
        </w:rPr>
        <w:t xml:space="preserve"> или Министерством Финансов РА</w:t>
      </w:r>
      <w:r w:rsidRPr="00F1493E">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sidRPr="00F1493E">
        <w:rPr>
          <w:rFonts w:ascii="GHEA Grapalat" w:hAnsi="GHEA Grapalat"/>
          <w:sz w:val="20"/>
          <w:szCs w:val="20"/>
        </w:rPr>
        <w:t>письменно</w:t>
      </w:r>
      <w:r w:rsidRPr="00F1493E">
        <w:rPr>
          <w:rFonts w:ascii="GHEA Grapalat" w:hAnsi="GHEA Grapalat"/>
          <w:sz w:val="20"/>
          <w:szCs w:val="20"/>
        </w:rPr>
        <w:t>в течение двух рабочих дней после получения отказа.</w:t>
      </w:r>
    </w:p>
    <w:p w:rsidR="004C3F9B" w:rsidRPr="00F1493E" w:rsidRDefault="004C3F9B" w:rsidP="004C3F9B">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rsidR="004C2B3E" w:rsidRPr="00F1493E" w:rsidRDefault="004C2B3E">
      <w:pPr>
        <w:rPr>
          <w:rFonts w:ascii="GHEA Grapalat" w:hAnsi="GHEA Grapalat"/>
          <w:b/>
          <w:sz w:val="20"/>
          <w:szCs w:val="20"/>
        </w:rPr>
      </w:pPr>
    </w:p>
    <w:p w:rsidR="00096865" w:rsidRPr="00F1493E" w:rsidRDefault="00E70FC4"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8.ВСКРЫТИЕ, ОЦЕНКА ЗАЯВОК И </w:t>
      </w:r>
      <w:r w:rsidR="008E3C53" w:rsidRPr="00F1493E">
        <w:rPr>
          <w:rFonts w:ascii="GHEA Grapalat" w:hAnsi="GHEA Grapalat"/>
          <w:b/>
          <w:sz w:val="20"/>
          <w:szCs w:val="20"/>
        </w:rPr>
        <w:br/>
      </w:r>
      <w:r w:rsidR="00807178" w:rsidRPr="00F1493E">
        <w:rPr>
          <w:rFonts w:ascii="GHEA Grapalat" w:hAnsi="GHEA Grapalat"/>
          <w:b/>
          <w:sz w:val="20"/>
          <w:szCs w:val="20"/>
        </w:rPr>
        <w:t xml:space="preserve">ПОДВЕДЕНИЕ ИТОГОВ </w:t>
      </w:r>
    </w:p>
    <w:p w:rsidR="000E21F2" w:rsidRPr="00F1493E" w:rsidRDefault="00FD2748" w:rsidP="00E45430">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8.1</w:t>
      </w:r>
      <w:r w:rsidR="00D07367" w:rsidRPr="00F1493E">
        <w:rPr>
          <w:rFonts w:ascii="GHEA Grapalat" w:hAnsi="GHEA Grapalat"/>
        </w:rPr>
        <w:t>.</w:t>
      </w:r>
      <w:r w:rsidR="00D07367" w:rsidRPr="00F1493E">
        <w:rPr>
          <w:rFonts w:ascii="GHEA Grapalat" w:hAnsi="GHEA Grapalat"/>
        </w:rPr>
        <w:tab/>
      </w:r>
      <w:r w:rsidR="000E21F2" w:rsidRPr="00F1493E">
        <w:rPr>
          <w:rFonts w:ascii="GHEA Grapalat" w:hAnsi="GHEA Grapalat"/>
        </w:rPr>
        <w:t xml:space="preserve">Вскрытие заявок произойдет на заседании комиссии по вскрытию заявок на </w:t>
      </w:r>
      <w:r w:rsidR="007B7825" w:rsidRPr="00F1493E">
        <w:rPr>
          <w:rFonts w:ascii="GHEA Grapalat" w:hAnsi="GHEA Grapalat"/>
          <w:b/>
        </w:rPr>
        <w:t>41-ый день в 10:00 со</w:t>
      </w:r>
      <w:r w:rsidR="000E21F2" w:rsidRPr="00F1493E">
        <w:rPr>
          <w:rFonts w:ascii="GHEA Grapalat" w:hAnsi="GHEA Grapalat"/>
        </w:rPr>
        <w:t xml:space="preserve"> дня опубликования в бюллетене объявления и приглашения на настоящую процедуру.</w:t>
      </w:r>
    </w:p>
    <w:p w:rsidR="000E21F2" w:rsidRPr="00F1493E" w:rsidRDefault="000E21F2" w:rsidP="00E45430">
      <w:pPr>
        <w:widowControl w:val="0"/>
        <w:spacing w:after="160"/>
        <w:ind w:firstLine="567"/>
        <w:jc w:val="both"/>
        <w:rPr>
          <w:rFonts w:ascii="GHEA Grapalat" w:hAnsi="GHEA Grapalat"/>
          <w:sz w:val="20"/>
          <w:szCs w:val="20"/>
        </w:rPr>
      </w:pPr>
      <w:r w:rsidRPr="00F1493E">
        <w:rPr>
          <w:rFonts w:ascii="GHEA Grapalat" w:hAnsi="GHEA Grapalat"/>
          <w:sz w:val="20"/>
          <w:szCs w:val="20"/>
        </w:rPr>
        <w:t>На заседании по вскрытию</w:t>
      </w:r>
      <w:r w:rsidR="004411C1" w:rsidRPr="00F1493E">
        <w:rPr>
          <w:rFonts w:ascii="GHEA Grapalat" w:hAnsi="GHEA Grapalat"/>
          <w:sz w:val="20"/>
          <w:szCs w:val="20"/>
        </w:rPr>
        <w:t xml:space="preserve"> и оценке</w:t>
      </w:r>
      <w:r w:rsidRPr="00F1493E">
        <w:rPr>
          <w:rFonts w:ascii="GHEA Grapalat" w:hAnsi="GHEA Grapalat"/>
          <w:sz w:val="20"/>
          <w:szCs w:val="20"/>
        </w:rPr>
        <w:t xml:space="preserve"> заявок:</w:t>
      </w:r>
    </w:p>
    <w:p w:rsidR="000E21F2" w:rsidRPr="00F1493E" w:rsidRDefault="000E21F2" w:rsidP="00E45430">
      <w:pPr>
        <w:widowControl w:val="0"/>
        <w:spacing w:after="160"/>
        <w:ind w:firstLine="284"/>
        <w:jc w:val="both"/>
        <w:rPr>
          <w:rFonts w:ascii="GHEA Grapalat" w:hAnsi="GHEA Grapalat"/>
          <w:sz w:val="20"/>
          <w:szCs w:val="20"/>
        </w:rPr>
      </w:pPr>
      <w:r w:rsidRPr="00F1493E">
        <w:rPr>
          <w:rFonts w:ascii="GHEA Grapalat" w:hAnsi="GHEA Grapalat"/>
          <w:sz w:val="20"/>
          <w:szCs w:val="20"/>
        </w:rPr>
        <w:t xml:space="preserve"> 1)</w:t>
      </w:r>
      <w:r w:rsidRPr="00F1493E">
        <w:rPr>
          <w:rFonts w:ascii="GHEA Grapalat" w:hAnsi="GHEA Grapalat"/>
          <w:sz w:val="20"/>
          <w:szCs w:val="20"/>
        </w:rPr>
        <w:tab/>
        <w:t xml:space="preserve"> председатель комиссии (председательствующий на заседании) объявляет заседание </w:t>
      </w:r>
      <w:r w:rsidRPr="00F1493E">
        <w:rPr>
          <w:rFonts w:ascii="GHEA Grapalat" w:hAnsi="GHEA Grapalat"/>
          <w:sz w:val="20"/>
          <w:szCs w:val="20"/>
        </w:rPr>
        <w:lastRenderedPageBreak/>
        <w:t xml:space="preserve">открытым и оглашает выраженную одним числом цену </w:t>
      </w:r>
      <w:r w:rsidR="00623041" w:rsidRPr="00F1493E">
        <w:rPr>
          <w:rFonts w:ascii="GHEA Grapalat" w:hAnsi="GHEA Grapalat"/>
          <w:sz w:val="20"/>
          <w:szCs w:val="20"/>
        </w:rPr>
        <w:t xml:space="preserve"> закупки </w:t>
      </w:r>
      <w:r w:rsidRPr="00F1493E">
        <w:rPr>
          <w:rFonts w:ascii="GHEA Grapalat" w:hAnsi="GHEA Grapalat"/>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F1493E" w:rsidRDefault="000E21F2" w:rsidP="00E45430">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Pr="00F1493E">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F1493E" w:rsidRDefault="000E21F2" w:rsidP="00E45430">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а.</w:t>
      </w:r>
      <w:r w:rsidRPr="00F1493E">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F1493E" w:rsidRDefault="000E21F2" w:rsidP="00E45430">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б.</w:t>
      </w:r>
      <w:r w:rsidRPr="00F1493E">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F1493E" w:rsidRDefault="000E21F2" w:rsidP="00E45430">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w:t>
      </w:r>
      <w:r w:rsidRPr="00F1493E">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1493E" w:rsidRDefault="00FD2748" w:rsidP="000E21F2">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8.2.</w:t>
      </w:r>
      <w:r w:rsidR="00D07367" w:rsidRPr="00F1493E">
        <w:rPr>
          <w:rFonts w:ascii="GHEA Grapalat" w:hAnsi="GHEA Grapalat"/>
        </w:rPr>
        <w:tab/>
      </w:r>
      <w:r w:rsidRPr="00F1493E">
        <w:rPr>
          <w:rFonts w:ascii="GHEA Grapalat" w:hAnsi="GHEA Grapalat"/>
        </w:rPr>
        <w:t xml:space="preserve">Заявки оцениваются в порядке, установленном настоящим приглашением. </w:t>
      </w:r>
    </w:p>
    <w:p w:rsidR="002A665D" w:rsidRPr="00F1493E" w:rsidRDefault="00CF34DE" w:rsidP="00B46D58">
      <w:pPr>
        <w:widowControl w:val="0"/>
        <w:spacing w:after="160"/>
        <w:ind w:firstLine="567"/>
        <w:jc w:val="both"/>
        <w:rPr>
          <w:sz w:val="20"/>
          <w:szCs w:val="20"/>
        </w:rPr>
      </w:pPr>
      <w:r w:rsidRPr="00F1493E">
        <w:rPr>
          <w:rFonts w:ascii="GHEA Grapalat" w:hAnsi="GHEA Grapalat"/>
          <w:sz w:val="20"/>
          <w:szCs w:val="20"/>
        </w:rPr>
        <w:t>Е</w:t>
      </w:r>
      <w:r w:rsidR="00CA7C54" w:rsidRPr="00F1493E">
        <w:rPr>
          <w:rFonts w:ascii="GHEA Grapalat" w:hAnsi="GHEA Grapalat"/>
          <w:sz w:val="20"/>
          <w:szCs w:val="20"/>
        </w:rPr>
        <w:t xml:space="preserve">сли количество лотов </w:t>
      </w:r>
      <w:r w:rsidR="00D42D33" w:rsidRPr="00F1493E">
        <w:rPr>
          <w:rFonts w:ascii="GHEA Grapalat" w:hAnsi="GHEA Grapalat"/>
          <w:sz w:val="20"/>
          <w:szCs w:val="20"/>
        </w:rPr>
        <w:t xml:space="preserve">в </w:t>
      </w:r>
      <w:r w:rsidR="00CA7C54" w:rsidRPr="00F1493E">
        <w:rPr>
          <w:rFonts w:ascii="GHEA Grapalat" w:hAnsi="GHEA Grapalat"/>
          <w:sz w:val="20"/>
          <w:szCs w:val="20"/>
        </w:rPr>
        <w:t>процедур</w:t>
      </w:r>
      <w:r w:rsidR="00D42D33" w:rsidRPr="00F1493E">
        <w:rPr>
          <w:rFonts w:ascii="GHEA Grapalat" w:hAnsi="GHEA Grapalat"/>
          <w:sz w:val="20"/>
          <w:szCs w:val="20"/>
        </w:rPr>
        <w:t>е</w:t>
      </w:r>
      <w:r w:rsidR="00CA7C54" w:rsidRPr="00F1493E">
        <w:rPr>
          <w:rFonts w:ascii="GHEA Grapalat" w:hAnsi="GHEA Grapalat"/>
          <w:sz w:val="20"/>
          <w:szCs w:val="20"/>
        </w:rPr>
        <w:t xml:space="preserve"> закупок не превышает семдесять пять</w:t>
      </w:r>
      <w:r w:rsidRPr="00F1493E">
        <w:rPr>
          <w:rFonts w:ascii="GHEA Grapalat" w:hAnsi="GHEA Grapalat"/>
          <w:sz w:val="20"/>
          <w:szCs w:val="20"/>
        </w:rPr>
        <w:t xml:space="preserve"> лотов</w:t>
      </w:r>
      <w:r w:rsidR="00CA7C54" w:rsidRPr="00F1493E">
        <w:rPr>
          <w:rFonts w:ascii="GHEA Grapalat" w:hAnsi="GHEA Grapalat"/>
          <w:sz w:val="20"/>
          <w:szCs w:val="20"/>
        </w:rPr>
        <w:t xml:space="preserve">- оценка </w:t>
      </w:r>
      <w:r w:rsidR="009A796C" w:rsidRPr="00F1493E">
        <w:rPr>
          <w:rFonts w:ascii="GHEA Grapalat" w:hAnsi="GHEA Grapalat"/>
          <w:sz w:val="20"/>
          <w:szCs w:val="20"/>
        </w:rPr>
        <w:t xml:space="preserve">заявок осуществляется в течение </w:t>
      </w:r>
      <w:r w:rsidR="00E43288" w:rsidRPr="00F1493E">
        <w:rPr>
          <w:rFonts w:ascii="GHEA Grapalat" w:hAnsi="GHEA Grapalat"/>
          <w:sz w:val="20"/>
          <w:szCs w:val="20"/>
        </w:rPr>
        <w:t xml:space="preserve">пятнадцати </w:t>
      </w:r>
      <w:r w:rsidR="009A796C" w:rsidRPr="00F1493E">
        <w:rPr>
          <w:rFonts w:ascii="GHEA Grapalat" w:hAnsi="GHEA Grapalat"/>
          <w:sz w:val="20"/>
          <w:szCs w:val="20"/>
        </w:rPr>
        <w:t>рабочих дней со дня истечения окончательного срока их подачи, а</w:t>
      </w:r>
      <w:r w:rsidR="00CA7C54" w:rsidRPr="00F1493E">
        <w:rPr>
          <w:rFonts w:ascii="GHEA Grapalat" w:hAnsi="GHEA Grapalat"/>
          <w:sz w:val="20"/>
          <w:szCs w:val="20"/>
        </w:rPr>
        <w:t xml:space="preserve"> при превышении-</w:t>
      </w:r>
      <w:r w:rsidR="009A796C" w:rsidRPr="00F1493E">
        <w:rPr>
          <w:rFonts w:ascii="GHEA Grapalat" w:hAnsi="GHEA Grapalat"/>
          <w:sz w:val="20"/>
          <w:szCs w:val="20"/>
        </w:rPr>
        <w:t xml:space="preserve"> в течение </w:t>
      </w:r>
      <w:r w:rsidR="00E43288" w:rsidRPr="00F1493E">
        <w:rPr>
          <w:rFonts w:ascii="GHEA Grapalat" w:hAnsi="GHEA Grapalat"/>
          <w:sz w:val="20"/>
          <w:szCs w:val="20"/>
        </w:rPr>
        <w:t>двадцати</w:t>
      </w:r>
      <w:r w:rsidR="00CA7C54" w:rsidRPr="00F1493E">
        <w:rPr>
          <w:rFonts w:ascii="GHEA Grapalat" w:hAnsi="GHEA Grapalat"/>
          <w:sz w:val="20"/>
          <w:szCs w:val="20"/>
        </w:rPr>
        <w:t xml:space="preserve"> </w:t>
      </w:r>
      <w:r w:rsidR="009A796C" w:rsidRPr="00F1493E">
        <w:rPr>
          <w:rFonts w:ascii="GHEA Grapalat" w:hAnsi="GHEA Grapalat"/>
          <w:sz w:val="20"/>
          <w:szCs w:val="20"/>
        </w:rPr>
        <w:t>рабочих дней.</w:t>
      </w:r>
    </w:p>
    <w:p w:rsidR="00ED6836" w:rsidRPr="00F1493E" w:rsidRDefault="00745561"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1493E">
        <w:rPr>
          <w:rFonts w:ascii="GHEA Grapalat" w:hAnsi="GHEA Grapalat"/>
          <w:sz w:val="20"/>
          <w:szCs w:val="20"/>
        </w:rPr>
        <w:t xml:space="preserve"> и оценке </w:t>
      </w:r>
      <w:r w:rsidRPr="00F1493E">
        <w:rPr>
          <w:rFonts w:ascii="GHEA Grapalat" w:hAnsi="GHEA Grapalat"/>
          <w:sz w:val="20"/>
          <w:szCs w:val="20"/>
        </w:rPr>
        <w:t>заявок комиссия отклоняет те заявки, в которых отсутствуют ценовое предложение</w:t>
      </w:r>
      <w:r w:rsidR="00110433" w:rsidRPr="00F1493E">
        <w:rPr>
          <w:rFonts w:ascii="GHEA Grapalat" w:hAnsi="GHEA Grapalat"/>
          <w:sz w:val="20"/>
          <w:szCs w:val="20"/>
        </w:rPr>
        <w:t xml:space="preserve"> </w:t>
      </w:r>
      <w:r w:rsidR="006C0B68" w:rsidRPr="00F1493E">
        <w:rPr>
          <w:rFonts w:ascii="GHEA Grapalat" w:hAnsi="GHEA Grapalat"/>
          <w:sz w:val="20"/>
          <w:szCs w:val="20"/>
        </w:rPr>
        <w:t xml:space="preserve">и/или </w:t>
      </w:r>
      <w:r w:rsidRPr="00F1493E">
        <w:rPr>
          <w:rFonts w:ascii="GHEA Grapalat" w:hAnsi="GHEA Grapalat"/>
          <w:sz w:val="20"/>
          <w:szCs w:val="20"/>
        </w:rPr>
        <w:t xml:space="preserve"> </w:t>
      </w:r>
      <w:r w:rsidR="00110433" w:rsidRPr="00F1493E">
        <w:rPr>
          <w:rFonts w:ascii="GHEA Grapalat" w:hAnsi="GHEA Grapalat"/>
          <w:sz w:val="20"/>
          <w:szCs w:val="20"/>
        </w:rPr>
        <w:t>обеспечение заявки,</w:t>
      </w:r>
      <w:r w:rsidR="003B16F5" w:rsidRPr="00F1493E">
        <w:rPr>
          <w:rFonts w:ascii="GHEA Grapalat" w:hAnsi="GHEA Grapalat"/>
          <w:sz w:val="20"/>
          <w:szCs w:val="20"/>
        </w:rPr>
        <w:t xml:space="preserve"> </w:t>
      </w:r>
      <w:r w:rsidRPr="00F1493E">
        <w:rPr>
          <w:rFonts w:ascii="GHEA Grapalat" w:hAnsi="GHEA Grapalat"/>
          <w:sz w:val="20"/>
          <w:szCs w:val="20"/>
        </w:rPr>
        <w:t>либо те, которые не соответствуют требованиям приглашения</w:t>
      </w:r>
      <w:r w:rsidR="001151FB" w:rsidRPr="00F1493E">
        <w:rPr>
          <w:rFonts w:ascii="GHEA Grapalat" w:hAnsi="GHEA Grapalat"/>
          <w:sz w:val="20"/>
          <w:szCs w:val="20"/>
        </w:rPr>
        <w:t>.</w:t>
      </w:r>
    </w:p>
    <w:p w:rsidR="00B514E8" w:rsidRPr="00F1493E" w:rsidRDefault="00FD2748"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8.</w:t>
      </w:r>
      <w:r w:rsidR="00BD1509" w:rsidRPr="00F1493E">
        <w:rPr>
          <w:rFonts w:ascii="GHEA Grapalat" w:hAnsi="GHEA Grapalat"/>
        </w:rPr>
        <w:t>3</w:t>
      </w:r>
      <w:r w:rsidR="00D07367" w:rsidRPr="00F1493E">
        <w:rPr>
          <w:rFonts w:ascii="GHEA Grapalat" w:hAnsi="GHEA Grapalat"/>
        </w:rPr>
        <w:t>.</w:t>
      </w:r>
      <w:r w:rsidR="00D07367" w:rsidRPr="00F1493E">
        <w:rPr>
          <w:rFonts w:ascii="GHEA Grapalat" w:hAnsi="GHEA Grapalat"/>
        </w:rPr>
        <w:tab/>
      </w:r>
      <w:r w:rsidR="00D22CBB" w:rsidRPr="00F1493E">
        <w:rPr>
          <w:rFonts w:ascii="GHEA Grapalat" w:hAnsi="GHEA Grapalat"/>
        </w:rPr>
        <w:t>Отобранный у</w:t>
      </w:r>
      <w:r w:rsidRPr="00F1493E">
        <w:rPr>
          <w:rFonts w:ascii="GHEA Grapalat" w:hAnsi="GHEA Grapalat"/>
        </w:rPr>
        <w:t>частник</w:t>
      </w:r>
      <w:r w:rsidR="001454D3" w:rsidRPr="00F1493E">
        <w:rPr>
          <w:rFonts w:ascii="GHEA Grapalat" w:hAnsi="GHEA Grapalat"/>
        </w:rPr>
        <w:t xml:space="preserve"> </w:t>
      </w:r>
      <w:r w:rsidRPr="00F1493E">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1493E">
        <w:rPr>
          <w:rFonts w:ascii="GHEA Grapalat" w:hAnsi="GHEA Grapalat"/>
        </w:rPr>
        <w:t>отобранного</w:t>
      </w:r>
      <w:r w:rsidR="0066621D" w:rsidRPr="00F1493E">
        <w:rPr>
          <w:rFonts w:ascii="GHEA Grapalat" w:hAnsi="GHEA Grapalat"/>
        </w:rPr>
        <w:t xml:space="preserve"> </w:t>
      </w:r>
      <w:r w:rsidR="009A0BDF" w:rsidRPr="00F1493E">
        <w:rPr>
          <w:rFonts w:ascii="GHEA Grapalat" w:hAnsi="GHEA Grapalat"/>
        </w:rPr>
        <w:t>и</w:t>
      </w:r>
      <w:r w:rsidR="00072575" w:rsidRPr="00F1493E">
        <w:rPr>
          <w:rFonts w:ascii="GHEA Grapalat" w:hAnsi="GHEA Grapalat"/>
        </w:rPr>
        <w:t xml:space="preserve"> непризнанных таковыми</w:t>
      </w:r>
      <w:r w:rsidR="009A0BDF" w:rsidRPr="00F1493E">
        <w:rPr>
          <w:rFonts w:ascii="GHEA Grapalat" w:hAnsi="GHEA Grapalat"/>
        </w:rPr>
        <w:t xml:space="preserve"> </w:t>
      </w:r>
      <w:r w:rsidRPr="00F1493E">
        <w:rPr>
          <w:rFonts w:ascii="GHEA Grapalat" w:hAnsi="GHEA Grapalat"/>
        </w:rPr>
        <w:t xml:space="preserve">участников, занявших последующие места, оценка и сравнение ценовых предложений осуществляются без </w:t>
      </w:r>
      <w:r w:rsidR="00942740" w:rsidRPr="00F1493E">
        <w:rPr>
          <w:rFonts w:ascii="GHEA Grapalat" w:hAnsi="GHEA Grapalat"/>
        </w:rPr>
        <w:t xml:space="preserve">учета </w:t>
      </w:r>
      <w:r w:rsidRPr="00F1493E">
        <w:rPr>
          <w:rFonts w:ascii="GHEA Grapalat" w:hAnsi="GHEA Grapalat"/>
        </w:rPr>
        <w:t>суммы налога, указанного в пункте 5.2. части 1 настоящего приглашения</w:t>
      </w:r>
      <w:r w:rsidR="0083765C" w:rsidRPr="00F1493E">
        <w:rPr>
          <w:rFonts w:ascii="GHEA Grapalat" w:hAnsi="GHEA Grapalat"/>
        </w:rPr>
        <w:t>.</w:t>
      </w:r>
    </w:p>
    <w:p w:rsidR="00096865" w:rsidRPr="00F1493E"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8.</w:t>
      </w:r>
      <w:r w:rsidR="00023B6C" w:rsidRPr="00F1493E">
        <w:rPr>
          <w:rFonts w:ascii="GHEA Grapalat" w:hAnsi="GHEA Grapalat"/>
          <w:i w:val="0"/>
        </w:rPr>
        <w:t>4</w:t>
      </w:r>
      <w:r w:rsidR="00644850" w:rsidRPr="00F1493E">
        <w:rPr>
          <w:rFonts w:ascii="GHEA Grapalat" w:hAnsi="GHEA Grapalat"/>
          <w:i w:val="0"/>
        </w:rPr>
        <w:t>.</w:t>
      </w:r>
      <w:r w:rsidR="00644850" w:rsidRPr="00F1493E">
        <w:rPr>
          <w:rFonts w:ascii="GHEA Grapalat" w:hAnsi="GHEA Grapalat"/>
          <w:i w:val="0"/>
        </w:rPr>
        <w:tab/>
      </w:r>
      <w:r w:rsidRPr="00F1493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7B7825" w:rsidRPr="00F1493E">
        <w:rPr>
          <w:rFonts w:ascii="GHEA Grapalat" w:hAnsi="GHEA Grapalat"/>
          <w:b/>
          <w:i w:val="0"/>
        </w:rPr>
        <w:t>по курсу, установленному Центральным банком того дня</w:t>
      </w:r>
      <w:r w:rsidR="007B7825" w:rsidRPr="00F1493E">
        <w:rPr>
          <w:rFonts w:ascii="GHEA Grapalat" w:hAnsi="GHEA Grapalat"/>
          <w:i w:val="0"/>
        </w:rPr>
        <w:t>.</w:t>
      </w:r>
      <w:r w:rsidR="00E13FD9" w:rsidRPr="00F1493E">
        <w:rPr>
          <w:rStyle w:val="FootnoteReference"/>
          <w:rFonts w:ascii="GHEA Grapalat" w:hAnsi="GHEA Grapalat"/>
          <w:i w:val="0"/>
        </w:rPr>
        <w:footnoteReference w:customMarkFollows="1" w:id="6"/>
        <w:t>10</w:t>
      </w:r>
      <w:r w:rsidR="00A01157" w:rsidRPr="00F1493E">
        <w:rPr>
          <w:rFonts w:ascii="GHEA Grapalat" w:hAnsi="GHEA Grapalat"/>
          <w:i w:val="0"/>
        </w:rPr>
        <w:t>.</w:t>
      </w:r>
    </w:p>
    <w:p w:rsidR="00096865" w:rsidRPr="00F1493E" w:rsidDel="00992C40" w:rsidRDefault="00096865"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2)</w:t>
      </w:r>
      <w:r w:rsidR="00644850" w:rsidRPr="00F1493E">
        <w:rPr>
          <w:rFonts w:ascii="GHEA Grapalat" w:hAnsi="GHEA Grapalat"/>
        </w:rPr>
        <w:tab/>
      </w:r>
      <w:r w:rsidRPr="00F1493E">
        <w:rPr>
          <w:rFonts w:ascii="GHEA Grapalat" w:hAnsi="GHEA Grapalat"/>
        </w:rPr>
        <w:t>иных случаев, предусмотренных Законом.</w:t>
      </w:r>
    </w:p>
    <w:p w:rsidR="009B6D58" w:rsidRPr="00F1493E" w:rsidRDefault="00FD274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8.</w:t>
      </w:r>
      <w:r w:rsidR="00D413F3" w:rsidRPr="00F1493E">
        <w:rPr>
          <w:rFonts w:ascii="GHEA Grapalat" w:hAnsi="GHEA Grapalat"/>
          <w:sz w:val="20"/>
        </w:rPr>
        <w:t>5</w:t>
      </w:r>
      <w:r w:rsidRPr="00F1493E">
        <w:rPr>
          <w:rFonts w:ascii="GHEA Grapalat" w:hAnsi="GHEA Grapalat"/>
          <w:sz w:val="20"/>
        </w:rPr>
        <w:t>.</w:t>
      </w:r>
      <w:r w:rsidR="00644850" w:rsidRPr="00F1493E">
        <w:rPr>
          <w:rFonts w:ascii="GHEA Grapalat" w:hAnsi="GHEA Grapalat"/>
          <w:sz w:val="20"/>
        </w:rPr>
        <w:tab/>
      </w:r>
      <w:r w:rsidRPr="00F1493E">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1493E">
        <w:rPr>
          <w:rFonts w:ascii="GHEA Grapalat" w:hAnsi="GHEA Grapalat"/>
          <w:sz w:val="20"/>
        </w:rPr>
        <w:t>отобранного</w:t>
      </w:r>
      <w:r w:rsidR="00970000" w:rsidRPr="00F1493E">
        <w:rPr>
          <w:rFonts w:ascii="GHEA Grapalat" w:hAnsi="GHEA Grapalat"/>
          <w:sz w:val="20"/>
        </w:rPr>
        <w:t xml:space="preserve"> </w:t>
      </w:r>
      <w:r w:rsidR="00E16286" w:rsidRPr="00F1493E">
        <w:rPr>
          <w:rFonts w:ascii="GHEA Grapalat" w:hAnsi="GHEA Grapalat"/>
          <w:sz w:val="20"/>
        </w:rPr>
        <w:t>и непризнанных таковыми участников</w:t>
      </w:r>
      <w:r w:rsidRPr="00F1493E">
        <w:rPr>
          <w:rFonts w:ascii="GHEA Grapalat" w:hAnsi="GHEA Grapalat"/>
          <w:sz w:val="20"/>
        </w:rPr>
        <w:t xml:space="preserve">. </w:t>
      </w:r>
      <w:r w:rsidR="00F5168A" w:rsidRPr="00F1493E">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F1493E">
        <w:rPr>
          <w:rFonts w:ascii="GHEA Grapalat" w:hAnsi="GHEA Grapalat"/>
          <w:sz w:val="20"/>
        </w:rPr>
        <w:t>приглашения</w:t>
      </w:r>
      <w:r w:rsidR="005A3D17" w:rsidRPr="00F1493E">
        <w:rPr>
          <w:rFonts w:ascii="GHEA Grapalat" w:hAnsi="GHEA Grapalat"/>
          <w:sz w:val="20"/>
        </w:rPr>
        <w:t>.</w:t>
      </w:r>
      <w:r w:rsidR="00D877C5" w:rsidRPr="00F1493E">
        <w:rPr>
          <w:rFonts w:ascii="GHEA Grapalat" w:hAnsi="GHEA Grapalat"/>
          <w:sz w:val="20"/>
        </w:rPr>
        <w:t xml:space="preserve"> </w:t>
      </w:r>
      <w:r w:rsidRPr="00F1493E">
        <w:rPr>
          <w:rFonts w:ascii="GHEA Grapalat" w:hAnsi="GHEA Grapalat"/>
          <w:sz w:val="20"/>
        </w:rPr>
        <w:t>При равенстве предложенных наименьших цен</w:t>
      </w:r>
      <w:r w:rsidR="00186559" w:rsidRPr="00F1493E">
        <w:rPr>
          <w:rFonts w:ascii="GHEA Grapalat" w:hAnsi="GHEA Grapalat"/>
          <w:sz w:val="20"/>
        </w:rPr>
        <w:t>:</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а.</w:t>
      </w:r>
      <w:r w:rsidR="00186559" w:rsidRPr="00F1493E">
        <w:rPr>
          <w:rFonts w:ascii="GHEA Grapalat" w:hAnsi="GHEA Grapalat"/>
          <w:sz w:val="20"/>
        </w:rPr>
        <w:tab/>
      </w:r>
      <w:r w:rsidRPr="00F1493E">
        <w:rPr>
          <w:rFonts w:ascii="GHEA Grapalat" w:hAnsi="GHEA Grapalat"/>
          <w:sz w:val="20"/>
        </w:rPr>
        <w:t>для определения</w:t>
      </w:r>
      <w:r w:rsidR="005F09CE" w:rsidRPr="00F1493E">
        <w:rPr>
          <w:rFonts w:ascii="GHEA Grapalat" w:hAnsi="GHEA Grapalat"/>
          <w:sz w:val="20"/>
        </w:rPr>
        <w:t xml:space="preserve"> отобранного</w:t>
      </w:r>
      <w:r w:rsidR="000C6E1C" w:rsidRPr="00F1493E">
        <w:rPr>
          <w:rFonts w:ascii="GHEA Grapalat" w:hAnsi="GHEA Grapalat"/>
          <w:sz w:val="20"/>
        </w:rPr>
        <w:t xml:space="preserve"> </w:t>
      </w:r>
      <w:r w:rsidR="00F14F37" w:rsidRPr="00F1493E">
        <w:rPr>
          <w:rFonts w:ascii="GHEA Grapalat" w:hAnsi="GHEA Grapalat"/>
          <w:sz w:val="20"/>
        </w:rPr>
        <w:t>и непризнанных таковыми</w:t>
      </w:r>
      <w:r w:rsidRPr="00F1493E">
        <w:rPr>
          <w:rFonts w:ascii="GHEA Grapalat" w:hAnsi="GHEA Grapalat"/>
          <w:sz w:val="20"/>
        </w:rPr>
        <w:t xml:space="preserve"> участников, </w:t>
      </w:r>
      <w:r w:rsidR="00C666AD" w:rsidRPr="00F1493E">
        <w:rPr>
          <w:rFonts w:ascii="GHEA Grapalat" w:hAnsi="GHEA Grapalat"/>
          <w:sz w:val="20"/>
        </w:rPr>
        <w:t>на  заседаниии комиссии с предложившими равные цены участниками,</w:t>
      </w:r>
      <w:r w:rsidR="00B34CEA" w:rsidRPr="00F1493E">
        <w:rPr>
          <w:rFonts w:ascii="GHEA Grapalat" w:hAnsi="GHEA Grapalat"/>
          <w:sz w:val="20"/>
        </w:rPr>
        <w:t xml:space="preserve"> </w:t>
      </w:r>
      <w:r w:rsidRPr="00F1493E">
        <w:rPr>
          <w:rFonts w:ascii="GHEA Grapalat" w:hAnsi="GHEA Grapalat"/>
          <w:sz w:val="20"/>
        </w:rPr>
        <w:t xml:space="preserve">проводятся одновременные переговоры, если </w:t>
      </w:r>
      <w:r w:rsidR="00C44836" w:rsidRPr="00F1493E">
        <w:rPr>
          <w:rFonts w:ascii="GHEA Grapalat" w:hAnsi="GHEA Grapalat"/>
          <w:sz w:val="20"/>
        </w:rPr>
        <w:t>эти</w:t>
      </w:r>
      <w:r w:rsidRPr="00F1493E">
        <w:rPr>
          <w:rFonts w:ascii="GHEA Grapalat" w:hAnsi="GHEA Grapalat"/>
          <w:sz w:val="20"/>
        </w:rPr>
        <w:t xml:space="preserve"> участники (наделенные соответствующим полномочием представители</w:t>
      </w:r>
      <w:r w:rsidR="00B34CEA" w:rsidRPr="00F1493E">
        <w:rPr>
          <w:rFonts w:ascii="GHEA Grapalat" w:hAnsi="GHEA Grapalat"/>
          <w:sz w:val="20"/>
        </w:rPr>
        <w:t>) присутствуют на заседании</w:t>
      </w:r>
      <w:r w:rsidRPr="00F1493E">
        <w:rPr>
          <w:rFonts w:ascii="GHEA Grapalat" w:hAnsi="GHEA Grapalat"/>
          <w:sz w:val="20"/>
        </w:rPr>
        <w:t>,</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б.</w:t>
      </w:r>
      <w:r w:rsidR="00186559" w:rsidRPr="00F1493E">
        <w:rPr>
          <w:rFonts w:ascii="GHEA Grapalat" w:hAnsi="GHEA Grapalat"/>
          <w:sz w:val="20"/>
        </w:rPr>
        <w:tab/>
      </w:r>
      <w:r w:rsidRPr="00F1493E">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F1493E">
        <w:rPr>
          <w:rFonts w:ascii="GHEA Grapalat" w:hAnsi="GHEA Grapalat"/>
          <w:sz w:val="20"/>
        </w:rPr>
        <w:t>в электронной форме</w:t>
      </w:r>
      <w:r w:rsidRPr="00F1493E">
        <w:rPr>
          <w:rFonts w:ascii="GHEA Grapalat" w:hAnsi="GHEA Grapalat"/>
          <w:sz w:val="20"/>
        </w:rPr>
        <w:t xml:space="preserve"> одновременно уведомляет </w:t>
      </w:r>
      <w:r w:rsidR="001C57A6" w:rsidRPr="00F1493E">
        <w:rPr>
          <w:rFonts w:ascii="GHEA Grapalat" w:hAnsi="GHEA Grapalat"/>
          <w:sz w:val="20"/>
        </w:rPr>
        <w:lastRenderedPageBreak/>
        <w:t xml:space="preserve">представивших равные цены </w:t>
      </w:r>
      <w:r w:rsidRPr="00F1493E">
        <w:rPr>
          <w:rFonts w:ascii="GHEA Grapalat" w:hAnsi="GHEA Grapalat"/>
          <w:sz w:val="20"/>
        </w:rPr>
        <w:t xml:space="preserve">участников </w:t>
      </w:r>
      <w:r w:rsidR="009D54D5" w:rsidRPr="00F1493E">
        <w:rPr>
          <w:rFonts w:ascii="GHEA Grapalat" w:hAnsi="GHEA Grapalat"/>
          <w:sz w:val="20"/>
        </w:rPr>
        <w:t>об условиях, продолжительности,</w:t>
      </w:r>
      <w:r w:rsidR="00EB3853" w:rsidRPr="00F1493E">
        <w:rPr>
          <w:rFonts w:ascii="GHEA Grapalat" w:hAnsi="GHEA Grapalat"/>
          <w:sz w:val="20"/>
        </w:rPr>
        <w:t xml:space="preserve"> </w:t>
      </w:r>
      <w:r w:rsidRPr="00F1493E">
        <w:rPr>
          <w:rFonts w:ascii="GHEA Grapalat" w:hAnsi="GHEA Grapalat"/>
          <w:sz w:val="20"/>
        </w:rPr>
        <w:t xml:space="preserve"> дате, времени и месте проведения одновременных переговоров по снижению цен,</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в.</w:t>
      </w:r>
      <w:r w:rsidR="00186559" w:rsidRPr="00F1493E">
        <w:rPr>
          <w:rFonts w:ascii="GHEA Grapalat" w:hAnsi="GHEA Grapalat"/>
          <w:sz w:val="20"/>
        </w:rPr>
        <w:tab/>
      </w:r>
      <w:r w:rsidRPr="00F1493E">
        <w:rPr>
          <w:rFonts w:ascii="GHEA Grapalat" w:hAnsi="GHEA Grapalat"/>
          <w:sz w:val="20"/>
        </w:rPr>
        <w:t xml:space="preserve">переговоры проводятся не раннее чем на второй и не позднее чем на </w:t>
      </w:r>
      <w:r w:rsidR="00996FDC" w:rsidRPr="00F1493E">
        <w:rPr>
          <w:rFonts w:ascii="GHEA Grapalat" w:hAnsi="GHEA Grapalat"/>
          <w:sz w:val="20"/>
        </w:rPr>
        <w:t xml:space="preserve">пятый </w:t>
      </w:r>
      <w:r w:rsidRPr="00F1493E">
        <w:rPr>
          <w:rFonts w:ascii="GHEA Grapalat" w:hAnsi="GHEA Grapalat"/>
          <w:sz w:val="20"/>
        </w:rPr>
        <w:t>рабочий день со дня отправки извещения</w:t>
      </w:r>
      <w:r w:rsidR="00A50C53" w:rsidRPr="00F1493E">
        <w:rPr>
          <w:rFonts w:ascii="GHEA Grapalat" w:hAnsi="GHEA Grapalat"/>
          <w:sz w:val="20"/>
        </w:rPr>
        <w:t>,</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г.</w:t>
      </w:r>
      <w:r w:rsidR="00186559" w:rsidRPr="00F1493E">
        <w:rPr>
          <w:rFonts w:ascii="GHEA Grapalat" w:hAnsi="GHEA Grapalat"/>
          <w:sz w:val="20"/>
        </w:rPr>
        <w:tab/>
      </w:r>
      <w:r w:rsidRPr="00F1493E">
        <w:rPr>
          <w:rFonts w:ascii="GHEA Grapalat" w:hAnsi="GHEA Grapalat"/>
          <w:sz w:val="20"/>
        </w:rPr>
        <w:t xml:space="preserve">представленное на тот момент каждым участником ценовое предложение оглашается для </w:t>
      </w:r>
      <w:r w:rsidR="00D11351" w:rsidRPr="00F1493E">
        <w:rPr>
          <w:rFonts w:ascii="GHEA Grapalat" w:hAnsi="GHEA Grapalat"/>
          <w:sz w:val="20"/>
        </w:rPr>
        <w:t xml:space="preserve">другого </w:t>
      </w:r>
      <w:r w:rsidRPr="00F1493E">
        <w:rPr>
          <w:rFonts w:ascii="GHEA Grapalat" w:hAnsi="GHEA Grapalat"/>
          <w:sz w:val="20"/>
        </w:rPr>
        <w:t>участник</w:t>
      </w:r>
      <w:r w:rsidR="00D11351" w:rsidRPr="00F1493E">
        <w:rPr>
          <w:rFonts w:ascii="GHEA Grapalat" w:hAnsi="GHEA Grapalat"/>
          <w:sz w:val="20"/>
        </w:rPr>
        <w:t>а</w:t>
      </w:r>
      <w:r w:rsidRPr="00F1493E">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9B6D58" w:rsidRPr="00F1493E" w:rsidRDefault="009B6D58" w:rsidP="007B7825">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д.</w:t>
      </w:r>
      <w:r w:rsidR="00186559" w:rsidRPr="00F1493E">
        <w:rPr>
          <w:rFonts w:ascii="GHEA Grapalat" w:hAnsi="GHEA Grapalat"/>
          <w:sz w:val="20"/>
        </w:rPr>
        <w:tab/>
      </w:r>
      <w:r w:rsidRPr="00F1493E">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F1493E">
        <w:rPr>
          <w:rFonts w:ascii="GHEA Grapalat" w:hAnsi="GHEA Grapalat"/>
          <w:sz w:val="20"/>
        </w:rPr>
        <w:t xml:space="preserve">присутствующим на переговорах </w:t>
      </w:r>
      <w:r w:rsidRPr="00F1493E">
        <w:rPr>
          <w:rFonts w:ascii="GHEA Grapalat" w:hAnsi="GHEA Grapalat"/>
          <w:sz w:val="20"/>
        </w:rPr>
        <w:t>участниками</w:t>
      </w:r>
      <w:r w:rsidR="001D129F" w:rsidRPr="00F1493E">
        <w:rPr>
          <w:rFonts w:ascii="GHEA Grapalat" w:hAnsi="GHEA Grapalat"/>
          <w:sz w:val="20"/>
        </w:rPr>
        <w:t xml:space="preserve"> </w:t>
      </w:r>
      <w:r w:rsidRPr="00F1493E">
        <w:rPr>
          <w:rFonts w:ascii="GHEA Grapalat" w:hAnsi="GHEA Grapalat"/>
          <w:sz w:val="20"/>
        </w:rPr>
        <w:t>ценам, определяются и объявляются</w:t>
      </w:r>
      <w:r w:rsidR="00A134CC" w:rsidRPr="00F1493E">
        <w:rPr>
          <w:rFonts w:ascii="GHEA Grapalat" w:hAnsi="GHEA Grapalat"/>
          <w:sz w:val="20"/>
        </w:rPr>
        <w:t xml:space="preserve"> отобранный участник и</w:t>
      </w:r>
      <w:r w:rsidRPr="00F1493E">
        <w:rPr>
          <w:rFonts w:ascii="GHEA Grapalat" w:hAnsi="GHEA Grapalat"/>
          <w:sz w:val="20"/>
        </w:rPr>
        <w:t xml:space="preserve"> </w:t>
      </w:r>
      <w:r w:rsidR="00A975F3" w:rsidRPr="00F1493E">
        <w:rPr>
          <w:rFonts w:ascii="GHEA Grapalat" w:hAnsi="GHEA Grapalat"/>
          <w:sz w:val="20"/>
        </w:rPr>
        <w:t xml:space="preserve">непризнанные таковыми </w:t>
      </w:r>
      <w:r w:rsidRPr="00F1493E">
        <w:rPr>
          <w:rFonts w:ascii="GHEA Grapalat" w:hAnsi="GHEA Grapalat"/>
          <w:sz w:val="20"/>
        </w:rPr>
        <w:t>участники</w:t>
      </w:r>
      <w:r w:rsidR="00A975F3" w:rsidRPr="00F1493E">
        <w:rPr>
          <w:rFonts w:ascii="GHEA Grapalat" w:hAnsi="GHEA Grapalat"/>
          <w:sz w:val="20"/>
        </w:rPr>
        <w:t>.</w:t>
      </w:r>
      <w:r w:rsidR="00B532B4" w:rsidRPr="00F1493E">
        <w:rPr>
          <w:rFonts w:ascii="GHEA Grapalat" w:hAnsi="GHEA Grapalat"/>
          <w:sz w:val="20"/>
        </w:rPr>
        <w:t xml:space="preserve"> </w:t>
      </w:r>
      <w:r w:rsidR="00802408" w:rsidRPr="00F1493E">
        <w:rPr>
          <w:rFonts w:ascii="GHEA Grapalat" w:hAnsi="GHEA Grapalat"/>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1A54A3" w:rsidRPr="00F1493E" w:rsidRDefault="001A54A3" w:rsidP="001A54A3">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F1493E">
        <w:rPr>
          <w:sz w:val="20"/>
        </w:rPr>
        <w:t xml:space="preserve"> </w:t>
      </w:r>
      <w:r w:rsidRPr="00F1493E">
        <w:rPr>
          <w:rFonts w:ascii="GHEA Grapalat" w:hAnsi="GHEA Grapalat"/>
          <w:sz w:val="20"/>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F1493E">
        <w:rPr>
          <w:rFonts w:ascii="GHEA Grapalat" w:hAnsi="GHEA Grapalat"/>
          <w:sz w:val="20"/>
        </w:rPr>
        <w:t>исполнения работ</w:t>
      </w:r>
      <w:r w:rsidRPr="00F1493E">
        <w:rPr>
          <w:rFonts w:ascii="GHEA Grapalat" w:hAnsi="GHEA Grapalat"/>
          <w:sz w:val="20"/>
        </w:rPr>
        <w:t xml:space="preserve"> на период со дня заключения договора до дня заключения соглашения.</w:t>
      </w:r>
      <w:r w:rsidRPr="00F1493E">
        <w:rPr>
          <w:sz w:val="20"/>
        </w:rPr>
        <w:t xml:space="preserve"> </w:t>
      </w:r>
      <w:r w:rsidRPr="00F1493E">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F1493E">
        <w:rPr>
          <w:sz w:val="20"/>
        </w:rPr>
        <w:t xml:space="preserve"> </w:t>
      </w:r>
      <w:r w:rsidRPr="00F1493E">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1A54A3" w:rsidRPr="00F1493E" w:rsidRDefault="001A54A3" w:rsidP="001A54A3">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F1493E">
        <w:rPr>
          <w:rFonts w:ascii="GHEA Grapalat" w:hAnsi="GHEA Grapalat" w:cs="Sylfaen"/>
          <w:sz w:val="20"/>
        </w:rPr>
        <w:t>.</w:t>
      </w:r>
    </w:p>
    <w:p w:rsidR="00B514E8" w:rsidRPr="00F1493E" w:rsidRDefault="00FD2748" w:rsidP="00AB2976">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8.</w:t>
      </w:r>
      <w:r w:rsidR="00FD6933" w:rsidRPr="00F1493E">
        <w:rPr>
          <w:rFonts w:ascii="GHEA Grapalat" w:hAnsi="GHEA Grapalat"/>
          <w:sz w:val="20"/>
        </w:rPr>
        <w:t>7</w:t>
      </w:r>
      <w:r w:rsidRPr="00F1493E">
        <w:rPr>
          <w:rFonts w:ascii="GHEA Grapalat" w:hAnsi="GHEA Grapalat"/>
          <w:sz w:val="20"/>
        </w:rPr>
        <w:t>.</w:t>
      </w:r>
      <w:r w:rsidR="00C37724" w:rsidRPr="00F1493E">
        <w:rPr>
          <w:rFonts w:ascii="GHEA Grapalat" w:hAnsi="GHEA Grapalat"/>
          <w:sz w:val="20"/>
        </w:rPr>
        <w:tab/>
      </w:r>
      <w:r w:rsidRPr="00F1493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1493E">
        <w:rPr>
          <w:rFonts w:ascii="GHEA Grapalat" w:hAnsi="GHEA Grapalat"/>
          <w:sz w:val="20"/>
        </w:rPr>
        <w:t xml:space="preserve">включенные в заявку </w:t>
      </w:r>
      <w:r w:rsidRPr="00F1493E">
        <w:rPr>
          <w:rFonts w:ascii="GHEA Grapalat" w:hAnsi="GHEA Grapalat"/>
          <w:sz w:val="20"/>
        </w:rPr>
        <w:t>документ</w:t>
      </w:r>
      <w:r w:rsidR="00F7541A" w:rsidRPr="00F1493E">
        <w:rPr>
          <w:rFonts w:ascii="GHEA Grapalat" w:hAnsi="GHEA Grapalat"/>
          <w:sz w:val="20"/>
        </w:rPr>
        <w:t>ы</w:t>
      </w:r>
      <w:r w:rsidRPr="00F1493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1493E">
        <w:rPr>
          <w:rFonts w:ascii="Courier New" w:hAnsi="Courier New" w:cs="Courier New"/>
          <w:sz w:val="20"/>
        </w:rPr>
        <w:t> </w:t>
      </w:r>
      <w:r w:rsidRPr="00F1493E">
        <w:rPr>
          <w:rFonts w:ascii="GHEA Grapalat" w:hAnsi="GHEA Grapalat"/>
          <w:sz w:val="20"/>
        </w:rPr>
        <w:t>препятствуя нормальному функционированию комиссии.</w:t>
      </w:r>
    </w:p>
    <w:p w:rsidR="00AD2081" w:rsidRPr="00F1493E" w:rsidRDefault="00A150A9"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8.</w:t>
      </w:r>
      <w:r w:rsidR="002038C2" w:rsidRPr="00F1493E">
        <w:rPr>
          <w:rFonts w:ascii="GHEA Grapalat" w:hAnsi="GHEA Grapalat"/>
          <w:sz w:val="20"/>
        </w:rPr>
        <w:t>8</w:t>
      </w:r>
      <w:r w:rsidRPr="00F1493E">
        <w:rPr>
          <w:rFonts w:ascii="GHEA Grapalat" w:hAnsi="GHEA Grapalat"/>
          <w:sz w:val="20"/>
        </w:rPr>
        <w:t>.</w:t>
      </w:r>
      <w:r w:rsidR="00213830" w:rsidRPr="00F1493E">
        <w:rPr>
          <w:rFonts w:ascii="GHEA Grapalat" w:hAnsi="GHEA Grapalat"/>
          <w:sz w:val="20"/>
        </w:rPr>
        <w:tab/>
      </w:r>
      <w:r w:rsidRPr="00F1493E">
        <w:rPr>
          <w:rFonts w:ascii="GHEA Grapalat" w:hAnsi="GHEA Grapalat"/>
          <w:sz w:val="20"/>
        </w:rPr>
        <w:t xml:space="preserve">Если в результате оценки, проведенной в ходе заседания по вскрытию </w:t>
      </w:r>
      <w:r w:rsidR="00F00565" w:rsidRPr="00F1493E">
        <w:rPr>
          <w:rFonts w:ascii="GHEA Grapalat" w:hAnsi="GHEA Grapalat"/>
          <w:sz w:val="20"/>
        </w:rPr>
        <w:t xml:space="preserve">и оценке </w:t>
      </w:r>
      <w:r w:rsidRPr="00F1493E">
        <w:rPr>
          <w:rFonts w:ascii="GHEA Grapalat" w:hAnsi="GHEA Grapalat"/>
          <w:sz w:val="20"/>
        </w:rPr>
        <w:t>заявок, в заявке участника фиксируются несоответствия требованиям приглашения,</w:t>
      </w:r>
      <w:r w:rsidR="0011340E" w:rsidRPr="00F1493E">
        <w:rPr>
          <w:rFonts w:ascii="GHEA Grapalat" w:hAnsi="GHEA Grapalat"/>
          <w:sz w:val="20"/>
        </w:rPr>
        <w:t xml:space="preserve"> </w:t>
      </w:r>
      <w:r w:rsidR="00595177" w:rsidRPr="00F1493E">
        <w:rPr>
          <w:rFonts w:ascii="GHEA Grapalat" w:hAnsi="GHEA Grapalat"/>
          <w:sz w:val="20"/>
        </w:rPr>
        <w:t>то</w:t>
      </w:r>
      <w:r w:rsidRPr="00F1493E">
        <w:rPr>
          <w:rFonts w:ascii="GHEA Grapalat" w:hAnsi="GHEA Grapalat"/>
          <w:sz w:val="20"/>
        </w:rPr>
        <w:t xml:space="preserve"> секретарь комиссии в тот же день</w:t>
      </w:r>
      <w:r w:rsidR="007A34A6" w:rsidRPr="00F1493E">
        <w:rPr>
          <w:rFonts w:ascii="GHEA Grapalat" w:hAnsi="GHEA Grapalat"/>
          <w:sz w:val="20"/>
        </w:rPr>
        <w:t xml:space="preserve"> </w:t>
      </w:r>
      <w:r w:rsidR="00595177" w:rsidRPr="00F1493E">
        <w:rPr>
          <w:rFonts w:ascii="GHEA Grapalat" w:hAnsi="GHEA Grapalat"/>
          <w:sz w:val="20"/>
        </w:rPr>
        <w:t>в электронной форме</w:t>
      </w:r>
      <w:r w:rsidR="007A34A6" w:rsidRPr="00F1493E">
        <w:rPr>
          <w:rFonts w:ascii="GHEA Grapalat" w:hAnsi="GHEA Grapalat"/>
          <w:sz w:val="20"/>
        </w:rPr>
        <w:t xml:space="preserve"> </w:t>
      </w:r>
      <w:r w:rsidRPr="00F1493E">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F1493E" w:rsidRDefault="006A3C8A"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F1493E">
        <w:rPr>
          <w:rFonts w:ascii="GHEA Grapalat" w:hAnsi="GHEA Grapalat" w:cs="Sylfaen"/>
          <w:sz w:val="20"/>
        </w:rPr>
        <w:t>.</w:t>
      </w:r>
    </w:p>
    <w:p w:rsidR="00C27BA4" w:rsidRPr="00F1493E" w:rsidRDefault="00A150A9" w:rsidP="00B46D58">
      <w:pPr>
        <w:pStyle w:val="norm"/>
        <w:widowControl w:val="0"/>
        <w:tabs>
          <w:tab w:val="left" w:pos="1276"/>
        </w:tabs>
        <w:spacing w:after="160" w:line="240" w:lineRule="auto"/>
        <w:ind w:firstLine="567"/>
        <w:rPr>
          <w:rFonts w:ascii="GHEA Grapalat" w:hAnsi="GHEA Grapalat"/>
          <w:sz w:val="20"/>
        </w:rPr>
      </w:pPr>
      <w:r w:rsidRPr="00F1493E">
        <w:rPr>
          <w:rFonts w:ascii="GHEA Grapalat" w:hAnsi="GHEA Grapalat"/>
          <w:sz w:val="20"/>
        </w:rPr>
        <w:t>8.</w:t>
      </w:r>
      <w:r w:rsidR="00312694" w:rsidRPr="00F1493E">
        <w:rPr>
          <w:rFonts w:ascii="GHEA Grapalat" w:hAnsi="GHEA Grapalat"/>
          <w:sz w:val="20"/>
        </w:rPr>
        <w:t>9</w:t>
      </w:r>
      <w:r w:rsidRPr="00F1493E">
        <w:rPr>
          <w:rFonts w:ascii="GHEA Grapalat" w:hAnsi="GHEA Grapalat"/>
          <w:sz w:val="20"/>
        </w:rPr>
        <w:t>.</w:t>
      </w:r>
      <w:r w:rsidR="00213830" w:rsidRPr="00F1493E">
        <w:rPr>
          <w:rFonts w:ascii="GHEA Grapalat" w:hAnsi="GHEA Grapalat"/>
          <w:sz w:val="20"/>
        </w:rPr>
        <w:tab/>
      </w:r>
      <w:r w:rsidRPr="00F1493E">
        <w:rPr>
          <w:rFonts w:ascii="GHEA Grapalat" w:hAnsi="GHEA Grapalat"/>
          <w:sz w:val="20"/>
        </w:rPr>
        <w:t>Если участник исправляет зафиксированное несоответствие в срок, установленный пунктом 8.</w:t>
      </w:r>
      <w:r w:rsidR="00534816" w:rsidRPr="00F1493E">
        <w:rPr>
          <w:rFonts w:ascii="GHEA Grapalat" w:hAnsi="GHEA Grapalat"/>
          <w:sz w:val="20"/>
        </w:rPr>
        <w:t>8</w:t>
      </w:r>
      <w:r w:rsidRPr="00F1493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F1493E">
        <w:rPr>
          <w:rFonts w:ascii="GHEA Grapalat" w:hAnsi="GHEA Grapalat"/>
          <w:sz w:val="20"/>
        </w:rPr>
        <w:t xml:space="preserve"> данного участника</w:t>
      </w:r>
      <w:r w:rsidRPr="00F1493E">
        <w:rPr>
          <w:rFonts w:ascii="GHEA Grapalat" w:hAnsi="GHEA Grapalat"/>
          <w:sz w:val="20"/>
        </w:rPr>
        <w:t xml:space="preserve"> оценивается неуд</w:t>
      </w:r>
      <w:r w:rsidR="00A50C53" w:rsidRPr="00F1493E">
        <w:rPr>
          <w:rFonts w:ascii="GHEA Grapalat" w:hAnsi="GHEA Grapalat"/>
          <w:sz w:val="20"/>
        </w:rPr>
        <w:t>овлетворительно и отклоняется</w:t>
      </w:r>
      <w:r w:rsidR="005D7FA6" w:rsidRPr="00F1493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F1493E">
        <w:rPr>
          <w:rFonts w:ascii="GHEA Grapalat" w:hAnsi="GHEA Grapalat"/>
          <w:sz w:val="20"/>
        </w:rPr>
        <w:t>.</w:t>
      </w:r>
    </w:p>
    <w:p w:rsidR="0005196C" w:rsidRPr="00F1493E" w:rsidRDefault="00A150A9" w:rsidP="0005196C">
      <w:pPr>
        <w:pStyle w:val="BodyTextIndent2"/>
        <w:widowControl w:val="0"/>
        <w:tabs>
          <w:tab w:val="left" w:pos="1276"/>
        </w:tabs>
        <w:spacing w:after="160" w:line="240" w:lineRule="auto"/>
        <w:ind w:firstLine="567"/>
        <w:rPr>
          <w:rFonts w:ascii="GHEA Grapalat" w:hAnsi="GHEA Grapalat"/>
        </w:rPr>
      </w:pPr>
      <w:r w:rsidRPr="00F1493E">
        <w:rPr>
          <w:rFonts w:ascii="GHEA Grapalat" w:hAnsi="GHEA Grapalat"/>
        </w:rPr>
        <w:t>8.</w:t>
      </w:r>
      <w:r w:rsidR="008E0ADF" w:rsidRPr="00F1493E">
        <w:rPr>
          <w:rFonts w:ascii="GHEA Grapalat" w:hAnsi="GHEA Grapalat"/>
        </w:rPr>
        <w:t>10</w:t>
      </w:r>
      <w:r w:rsidRPr="00F1493E">
        <w:rPr>
          <w:rFonts w:ascii="GHEA Grapalat" w:hAnsi="GHEA Grapalat"/>
        </w:rPr>
        <w:t>.</w:t>
      </w:r>
      <w:r w:rsidR="00213830" w:rsidRPr="00F1493E">
        <w:rPr>
          <w:rFonts w:ascii="GHEA Grapalat" w:hAnsi="GHEA Grapalat"/>
        </w:rPr>
        <w:tab/>
      </w:r>
      <w:r w:rsidR="0005196C" w:rsidRPr="00F1493E">
        <w:rPr>
          <w:rFonts w:ascii="GHEA Grapalat" w:hAnsi="GHEA Grapalat"/>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w:t>
      </w:r>
      <w:r w:rsidR="0005196C" w:rsidRPr="00F1493E">
        <w:rPr>
          <w:rFonts w:ascii="GHEA Grapalat" w:hAnsi="GHEA Grapalat"/>
        </w:rPr>
        <w:lastRenderedPageBreak/>
        <w:t>долю (пай)  либо лицо, связанное с их близкими родством или свойственными связями</w:t>
      </w:r>
      <w:r w:rsidR="0005196C" w:rsidRPr="00F1493E" w:rsidDel="00A5199D">
        <w:rPr>
          <w:rFonts w:ascii="GHEA Grapalat" w:hAnsi="GHEA Grapalat"/>
        </w:rPr>
        <w:t xml:space="preserve"> </w:t>
      </w:r>
      <w:r w:rsidR="0005196C" w:rsidRPr="00F1493E">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w:t>
      </w:r>
      <w:r w:rsidR="00DC1D04" w:rsidRPr="00F1493E">
        <w:rPr>
          <w:rFonts w:ascii="GHEA Grapalat" w:hAnsi="GHEA Grapalat"/>
        </w:rPr>
        <w:t>1</w:t>
      </w:r>
      <w:r w:rsidR="004519FC" w:rsidRPr="00F1493E">
        <w:rPr>
          <w:rFonts w:ascii="GHEA Grapalat" w:hAnsi="GHEA Grapalat"/>
        </w:rPr>
        <w:t>1</w:t>
      </w:r>
      <w:r w:rsidR="004409B1" w:rsidRPr="00F1493E">
        <w:rPr>
          <w:rFonts w:ascii="GHEA Grapalat" w:hAnsi="GHEA Grapalat"/>
        </w:rPr>
        <w:t>.</w:t>
      </w:r>
      <w:r w:rsidR="004409B1" w:rsidRPr="00F1493E">
        <w:rPr>
          <w:rFonts w:ascii="GHEA Grapalat" w:hAnsi="GHEA Grapalat"/>
        </w:rPr>
        <w:tab/>
      </w:r>
      <w:r w:rsidRPr="00F1493E">
        <w:rPr>
          <w:rFonts w:ascii="GHEA Grapalat" w:hAnsi="GHEA Grapalat"/>
        </w:rPr>
        <w:t>После вскрытия</w:t>
      </w:r>
      <w:r w:rsidR="00895E05" w:rsidRPr="00F1493E">
        <w:rPr>
          <w:rFonts w:ascii="GHEA Grapalat" w:hAnsi="GHEA Grapalat"/>
        </w:rPr>
        <w:t xml:space="preserve"> и оценки</w:t>
      </w:r>
      <w:r w:rsidRPr="00F1493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F1493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1493E">
        <w:rPr>
          <w:rFonts w:ascii="GHEA Grapalat" w:hAnsi="GHEA Grapalat"/>
        </w:rPr>
        <w:t>.</w:t>
      </w:r>
    </w:p>
    <w:p w:rsidR="00E65F37"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8.1</w:t>
      </w:r>
      <w:r w:rsidR="000C2964" w:rsidRPr="00F1493E">
        <w:rPr>
          <w:rFonts w:ascii="GHEA Grapalat" w:hAnsi="GHEA Grapalat"/>
        </w:rPr>
        <w:t>2</w:t>
      </w:r>
      <w:r w:rsidRPr="00F1493E">
        <w:rPr>
          <w:rFonts w:ascii="GHEA Grapalat" w:hAnsi="GHEA Grapalat"/>
        </w:rPr>
        <w:t>.</w:t>
      </w:r>
      <w:r w:rsidR="004409B1" w:rsidRPr="00F1493E">
        <w:rPr>
          <w:rFonts w:ascii="GHEA Grapalat" w:hAnsi="GHEA Grapalat"/>
        </w:rPr>
        <w:tab/>
      </w:r>
      <w:r w:rsidRPr="00F1493E">
        <w:rPr>
          <w:rFonts w:ascii="GHEA Grapalat" w:hAnsi="GHEA Grapalat"/>
        </w:rPr>
        <w:t>Не позднее чем на следующий рабочий день после завершения заседания по вскрытию</w:t>
      </w:r>
      <w:r w:rsidR="001E4A24" w:rsidRPr="00F1493E">
        <w:rPr>
          <w:rFonts w:ascii="GHEA Grapalat" w:hAnsi="GHEA Grapalat"/>
        </w:rPr>
        <w:t xml:space="preserve"> и оценке</w:t>
      </w:r>
      <w:r w:rsidRPr="00F1493E">
        <w:rPr>
          <w:rFonts w:ascii="GHEA Grapalat" w:hAnsi="GHEA Grapalat"/>
        </w:rPr>
        <w:t xml:space="preserve"> заявок секретарь комиссии: </w:t>
      </w:r>
    </w:p>
    <w:p w:rsidR="00A24827" w:rsidRPr="00F1493E" w:rsidRDefault="00A24827"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1)</w:t>
      </w:r>
      <w:r w:rsidR="00DC64B5" w:rsidRPr="00F1493E">
        <w:rPr>
          <w:rFonts w:ascii="GHEA Grapalat" w:hAnsi="GHEA Grapalat"/>
        </w:rPr>
        <w:tab/>
      </w:r>
      <w:r w:rsidRPr="00F1493E">
        <w:rPr>
          <w:rFonts w:ascii="GHEA Grapalat" w:hAnsi="GHEA Grapalat"/>
        </w:rPr>
        <w:t>опубликовывает в бюллетене воспроизведенный (отсканированный) с</w:t>
      </w:r>
      <w:r w:rsidR="00DC64B5" w:rsidRPr="00F1493E">
        <w:rPr>
          <w:rFonts w:ascii="Courier New" w:hAnsi="Courier New" w:cs="Courier New"/>
          <w:lang w:val="en-US"/>
        </w:rPr>
        <w:t> </w:t>
      </w:r>
      <w:r w:rsidRPr="00F1493E">
        <w:rPr>
          <w:rFonts w:ascii="GHEA Grapalat" w:hAnsi="GHEA Grapalat"/>
        </w:rPr>
        <w:t>оригинала вариант протокола заседания по вскрытию заявок</w:t>
      </w:r>
      <w:r w:rsidR="001E4A24" w:rsidRPr="00F1493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F1493E">
        <w:t xml:space="preserve"> </w:t>
      </w:r>
      <w:r w:rsidR="001E4A24" w:rsidRPr="00F1493E">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F1493E" w:rsidRDefault="008B73CD"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2)</w:t>
      </w:r>
      <w:r w:rsidR="00DC64B5" w:rsidRPr="00F1493E">
        <w:rPr>
          <w:rFonts w:ascii="GHEA Grapalat" w:hAnsi="GHEA Grapalat"/>
        </w:rPr>
        <w:tab/>
      </w:r>
      <w:r w:rsidRPr="00F1493E">
        <w:rPr>
          <w:rFonts w:ascii="GHEA Grapalat" w:hAnsi="GHEA Grapalat"/>
        </w:rPr>
        <w:t>опубликовывает в бюллетене воспроизведенные (отсканированные) с</w:t>
      </w:r>
      <w:r w:rsidR="00DC64B5" w:rsidRPr="00F1493E">
        <w:rPr>
          <w:rFonts w:ascii="Courier New" w:hAnsi="Courier New" w:cs="Courier New"/>
          <w:lang w:val="en-US"/>
        </w:rPr>
        <w:t> </w:t>
      </w:r>
      <w:r w:rsidRPr="00F1493E">
        <w:rPr>
          <w:rFonts w:ascii="GHEA Grapalat" w:hAnsi="GHEA Grapalat"/>
        </w:rPr>
        <w:t>подписанных им и присутствующими на заседании по вскрытию</w:t>
      </w:r>
      <w:r w:rsidR="006337A5" w:rsidRPr="00F1493E">
        <w:rPr>
          <w:rFonts w:ascii="GHEA Grapalat" w:hAnsi="GHEA Grapalat"/>
        </w:rPr>
        <w:t xml:space="preserve"> и оценке</w:t>
      </w:r>
      <w:r w:rsidRPr="00F1493E">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1493E">
        <w:rPr>
          <w:rFonts w:ascii="GHEA Grapalat" w:hAnsi="GHEA Grapalat"/>
        </w:rPr>
        <w:t xml:space="preserve"> и оценке</w:t>
      </w:r>
      <w:r w:rsidRPr="00F1493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F1493E" w:rsidRDefault="008769B4" w:rsidP="00875295">
      <w:pPr>
        <w:widowControl w:val="0"/>
        <w:tabs>
          <w:tab w:val="left" w:pos="1276"/>
        </w:tabs>
        <w:jc w:val="both"/>
        <w:rPr>
          <w:rFonts w:ascii="GHEA Grapalat" w:hAnsi="GHEA Grapalat"/>
          <w:color w:val="000000" w:themeColor="text1"/>
          <w:sz w:val="20"/>
          <w:szCs w:val="20"/>
        </w:rPr>
      </w:pPr>
      <w:r w:rsidRPr="00F1493E">
        <w:rPr>
          <w:rFonts w:ascii="GHEA Grapalat" w:hAnsi="GHEA Grapalat"/>
          <w:sz w:val="20"/>
          <w:szCs w:val="20"/>
        </w:rPr>
        <w:t>8.</w:t>
      </w:r>
      <w:r w:rsidR="005B6DCF" w:rsidRPr="00F1493E">
        <w:rPr>
          <w:rFonts w:ascii="GHEA Grapalat" w:hAnsi="GHEA Grapalat"/>
          <w:sz w:val="20"/>
          <w:szCs w:val="20"/>
          <w:lang w:val="hy-AM"/>
        </w:rPr>
        <w:t>1</w:t>
      </w:r>
      <w:r w:rsidR="00A11C37" w:rsidRPr="00F1493E">
        <w:rPr>
          <w:rFonts w:ascii="GHEA Grapalat" w:hAnsi="GHEA Grapalat"/>
          <w:sz w:val="20"/>
          <w:szCs w:val="20"/>
        </w:rPr>
        <w:t>3</w:t>
      </w:r>
      <w:r w:rsidR="00493CC7" w:rsidRPr="00F1493E">
        <w:rPr>
          <w:rFonts w:ascii="GHEA Grapalat" w:hAnsi="GHEA Grapalat"/>
          <w:sz w:val="20"/>
          <w:szCs w:val="20"/>
        </w:rPr>
        <w:t>.</w:t>
      </w:r>
      <w:r w:rsidR="00875295" w:rsidRPr="00F1493E">
        <w:rPr>
          <w:rFonts w:ascii="GHEA Grapalat" w:hAnsi="GHEA Grapalat"/>
          <w:sz w:val="20"/>
          <w:szCs w:val="20"/>
        </w:rPr>
        <w:t xml:space="preserve"> В случае выявления </w:t>
      </w:r>
      <w:r w:rsidR="00875295" w:rsidRPr="00F1493E">
        <w:rPr>
          <w:rFonts w:ascii="GHEA Grapalat" w:hAnsi="GHEA Grapalat"/>
          <w:color w:val="000000" w:themeColor="text1"/>
          <w:sz w:val="20"/>
          <w:szCs w:val="20"/>
        </w:rPr>
        <w:t xml:space="preserve">оснований, предусмотренных пунктом 6 части 1 статьи 6 Закона, </w:t>
      </w:r>
      <w:r w:rsidR="00875295" w:rsidRPr="00F1493E">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F1493E">
        <w:rPr>
          <w:rFonts w:ascii="GHEA Grapalat" w:hAnsi="GHEA Grapalat"/>
          <w:sz w:val="20"/>
          <w:szCs w:val="20"/>
        </w:rPr>
        <w:t>.</w:t>
      </w:r>
      <w:r w:rsidR="00E16A26" w:rsidRPr="00F1493E">
        <w:rPr>
          <w:rFonts w:ascii="GHEA Grapalat" w:hAnsi="GHEA Grapalat"/>
          <w:sz w:val="20"/>
          <w:szCs w:val="20"/>
        </w:rPr>
        <w:t xml:space="preserve"> </w:t>
      </w:r>
      <w:r w:rsidR="004A3453" w:rsidRPr="00F1493E">
        <w:rPr>
          <w:rFonts w:ascii="GHEA Grapalat" w:hAnsi="GHEA Grapalat"/>
          <w:sz w:val="20"/>
          <w:szCs w:val="20"/>
        </w:rPr>
        <w:t>Мотивированное решение руководителя заказчика уполномоченный орган публикует в бюллетене.</w:t>
      </w:r>
      <w:r w:rsidR="00875295" w:rsidRPr="00F1493E">
        <w:rPr>
          <w:sz w:val="20"/>
          <w:szCs w:val="20"/>
        </w:rPr>
        <w:t xml:space="preserve"> </w:t>
      </w:r>
      <w:r w:rsidR="00875295" w:rsidRPr="00F1493E">
        <w:rPr>
          <w:rFonts w:ascii="GHEA Grapalat" w:hAnsi="GHEA Grapalat"/>
          <w:sz w:val="20"/>
          <w:szCs w:val="20"/>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F1493E">
        <w:rPr>
          <w:sz w:val="20"/>
          <w:szCs w:val="20"/>
        </w:rPr>
        <w:t xml:space="preserve"> </w:t>
      </w:r>
      <w:r w:rsidR="00875295" w:rsidRPr="00F1493E">
        <w:rPr>
          <w:rFonts w:ascii="GHEA Grapalat" w:hAnsi="GHEA Grapalat"/>
          <w:sz w:val="20"/>
          <w:szCs w:val="20"/>
        </w:rPr>
        <w:t>если по результатам судебного разбирательства возможность исполнения решения не исчезла.</w:t>
      </w:r>
      <w:r w:rsidR="00875295" w:rsidRPr="00F1493E">
        <w:rPr>
          <w:rFonts w:ascii="GHEA Grapalat" w:hAnsi="GHEA Grapalat"/>
          <w:color w:val="000000" w:themeColor="text1"/>
          <w:sz w:val="20"/>
          <w:szCs w:val="20"/>
        </w:rPr>
        <w:t xml:space="preserve"> </w:t>
      </w:r>
    </w:p>
    <w:p w:rsidR="00875295" w:rsidRPr="00F1493E" w:rsidRDefault="004A5D87" w:rsidP="00875295">
      <w:pPr>
        <w:widowControl w:val="0"/>
        <w:tabs>
          <w:tab w:val="left" w:pos="1276"/>
        </w:tabs>
        <w:rPr>
          <w:rFonts w:ascii="GHEA Grapalat" w:hAnsi="GHEA Grapalat"/>
          <w:sz w:val="20"/>
          <w:szCs w:val="20"/>
        </w:rPr>
      </w:pPr>
      <w:r w:rsidRPr="00F1493E">
        <w:rPr>
          <w:rFonts w:ascii="GHEA Grapalat" w:hAnsi="GHEA Grapalat"/>
          <w:sz w:val="20"/>
          <w:szCs w:val="20"/>
        </w:rPr>
        <w:t>Е</w:t>
      </w:r>
      <w:r w:rsidR="00875295" w:rsidRPr="00F1493E">
        <w:rPr>
          <w:rFonts w:ascii="GHEA Grapalat" w:hAnsi="GHEA Grapalat"/>
          <w:sz w:val="20"/>
          <w:szCs w:val="20"/>
        </w:rPr>
        <w:t>сли:</w:t>
      </w:r>
    </w:p>
    <w:p w:rsidR="00875295" w:rsidRPr="00F1493E" w:rsidRDefault="00875295" w:rsidP="00875295">
      <w:pPr>
        <w:pStyle w:val="ListParagraph"/>
        <w:widowControl w:val="0"/>
        <w:numPr>
          <w:ilvl w:val="0"/>
          <w:numId w:val="34"/>
        </w:numPr>
        <w:ind w:left="0" w:firstLine="284"/>
        <w:contextualSpacing/>
        <w:jc w:val="both"/>
        <w:rPr>
          <w:rFonts w:ascii="GHEA Grapalat" w:hAnsi="GHEA Grapalat"/>
          <w:sz w:val="20"/>
          <w:szCs w:val="20"/>
        </w:rPr>
      </w:pPr>
      <w:r w:rsidRPr="00F1493E">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F1493E" w:rsidRDefault="00875295" w:rsidP="00875295">
      <w:pPr>
        <w:pStyle w:val="ListParagraph"/>
        <w:widowControl w:val="0"/>
        <w:numPr>
          <w:ilvl w:val="0"/>
          <w:numId w:val="34"/>
        </w:numPr>
        <w:ind w:left="0" w:firstLine="284"/>
        <w:contextualSpacing/>
        <w:jc w:val="both"/>
        <w:rPr>
          <w:ins w:id="3" w:author="Vardan" w:date="2022-10-29T23:16:00Z"/>
          <w:rFonts w:ascii="GHEA Grapalat" w:hAnsi="GHEA Grapalat"/>
          <w:sz w:val="20"/>
          <w:szCs w:val="20"/>
        </w:rPr>
      </w:pPr>
      <w:r w:rsidRPr="00F1493E">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2E2964" w:rsidRPr="00F1493E">
        <w:rPr>
          <w:rFonts w:ascii="GHEA Grapalat" w:hAnsi="GHEA Grapalat"/>
          <w:sz w:val="20"/>
          <w:szCs w:val="20"/>
        </w:rPr>
        <w:t>была осуществлена</w:t>
      </w:r>
      <w:r w:rsidRPr="00F1493E">
        <w:rPr>
          <w:rFonts w:ascii="GHEA Grapalat" w:hAnsi="GHEA Grapalat"/>
          <w:sz w:val="20"/>
          <w:szCs w:val="20"/>
        </w:rPr>
        <w:t xml:space="preserve"> по истечении срока представления решения уполномоченному органу, но не позднее </w:t>
      </w:r>
      <w:r w:rsidR="008B7BD1" w:rsidRPr="00F1493E">
        <w:rPr>
          <w:rFonts w:ascii="GHEA Grapalat" w:hAnsi="GHEA Grapalat"/>
          <w:sz w:val="20"/>
          <w:szCs w:val="20"/>
        </w:rPr>
        <w:t xml:space="preserve">истечения </w:t>
      </w:r>
      <w:r w:rsidR="00F84E6B" w:rsidRPr="00F1493E">
        <w:rPr>
          <w:rFonts w:ascii="GHEA Grapalat" w:hAnsi="GHEA Grapalat"/>
          <w:sz w:val="20"/>
          <w:szCs w:val="20"/>
        </w:rPr>
        <w:t>сорокодневного срока</w:t>
      </w:r>
      <w:r w:rsidR="00F84E6B" w:rsidRPr="00F1493E" w:rsidDel="00F97C74">
        <w:rPr>
          <w:rFonts w:ascii="GHEA Grapalat" w:hAnsi="GHEA Grapalat"/>
          <w:sz w:val="20"/>
          <w:szCs w:val="20"/>
        </w:rPr>
        <w:t xml:space="preserve"> </w:t>
      </w:r>
      <w:r w:rsidR="00F84E6B" w:rsidRPr="00F1493E">
        <w:rPr>
          <w:rFonts w:ascii="GHEA Grapalat" w:hAnsi="GHEA Grapalat"/>
          <w:sz w:val="20"/>
          <w:szCs w:val="20"/>
        </w:rPr>
        <w:t xml:space="preserve">установленного </w:t>
      </w:r>
      <w:r w:rsidR="008B7BD1" w:rsidRPr="00F1493E">
        <w:rPr>
          <w:rFonts w:ascii="GHEA Grapalat" w:hAnsi="GHEA Grapalat"/>
          <w:sz w:val="20"/>
          <w:szCs w:val="20"/>
        </w:rPr>
        <w:t xml:space="preserve">для </w:t>
      </w:r>
      <w:r w:rsidR="008B7BD1" w:rsidRPr="00F1493E">
        <w:rPr>
          <w:rFonts w:ascii="GHEA Grapalat" w:hAnsi="GHEA Grapalat"/>
          <w:sz w:val="20"/>
          <w:szCs w:val="20"/>
        </w:rPr>
        <w:lastRenderedPageBreak/>
        <w:t xml:space="preserve">включения </w:t>
      </w:r>
      <w:r w:rsidR="00F84E6B" w:rsidRPr="00F1493E">
        <w:rPr>
          <w:rFonts w:ascii="GHEA Grapalat" w:hAnsi="GHEA Grapalat"/>
          <w:sz w:val="20"/>
          <w:szCs w:val="20"/>
        </w:rPr>
        <w:t xml:space="preserve">уполномоченным органом </w:t>
      </w:r>
      <w:r w:rsidR="008B7BD1" w:rsidRPr="00F1493E">
        <w:rPr>
          <w:rFonts w:ascii="GHEA Grapalat" w:hAnsi="GHEA Grapalat"/>
          <w:sz w:val="20"/>
          <w:szCs w:val="20"/>
        </w:rPr>
        <w:t>участника</w:t>
      </w:r>
      <w:r w:rsidRPr="00F1493E">
        <w:rPr>
          <w:rFonts w:ascii="GHEA Grapalat" w:hAnsi="GHEA Grapalat"/>
          <w:sz w:val="20"/>
          <w:szCs w:val="20"/>
        </w:rPr>
        <w:t xml:space="preserve"> в список, </w:t>
      </w:r>
      <w:r w:rsidR="002E2964" w:rsidRPr="00F1493E">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F1493E">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904B1C" w:rsidRPr="00F1493E" w:rsidRDefault="00330E00" w:rsidP="00330E00">
      <w:pPr>
        <w:widowControl w:val="0"/>
        <w:tabs>
          <w:tab w:val="left" w:pos="1134"/>
        </w:tabs>
        <w:ind w:left="-360"/>
        <w:jc w:val="both"/>
        <w:rPr>
          <w:rFonts w:ascii="GHEA Grapalat" w:hAnsi="GHEA Grapalat" w:cs="Sylfaen"/>
          <w:sz w:val="20"/>
          <w:szCs w:val="20"/>
        </w:rPr>
      </w:pPr>
      <w:r w:rsidRPr="00F1493E">
        <w:rPr>
          <w:rFonts w:ascii="GHEA Grapalat" w:hAnsi="GHEA Grapalat" w:cs="Sylfaen"/>
          <w:sz w:val="20"/>
          <w:szCs w:val="20"/>
        </w:rPr>
        <w:t xml:space="preserve">        </w:t>
      </w:r>
      <w:r w:rsidR="00904B1C" w:rsidRPr="00F1493E">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F1493E" w:rsidRDefault="00330E00" w:rsidP="00330E00">
      <w:pPr>
        <w:widowControl w:val="0"/>
        <w:tabs>
          <w:tab w:val="left" w:pos="1134"/>
        </w:tabs>
        <w:ind w:left="-360"/>
        <w:jc w:val="both"/>
        <w:rPr>
          <w:rFonts w:ascii="GHEA Grapalat" w:hAnsi="GHEA Grapalat"/>
          <w:sz w:val="20"/>
          <w:szCs w:val="20"/>
        </w:rPr>
      </w:pPr>
    </w:p>
    <w:p w:rsidR="00A63D83" w:rsidRPr="00F1493E" w:rsidRDefault="00A63D83" w:rsidP="00B46D58">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8.1</w:t>
      </w:r>
      <w:r w:rsidR="00B30203" w:rsidRPr="00F1493E">
        <w:rPr>
          <w:rFonts w:ascii="GHEA Grapalat" w:hAnsi="GHEA Grapalat"/>
          <w:sz w:val="20"/>
          <w:szCs w:val="20"/>
        </w:rPr>
        <w:t>4</w:t>
      </w:r>
      <w:r w:rsidR="00A31DCA" w:rsidRPr="00F1493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1493E" w:rsidRDefault="00E64D24" w:rsidP="00B46D58">
      <w:pPr>
        <w:pStyle w:val="norm"/>
        <w:widowControl w:val="0"/>
        <w:tabs>
          <w:tab w:val="left" w:pos="1276"/>
        </w:tabs>
        <w:spacing w:after="160" w:line="240" w:lineRule="auto"/>
        <w:ind w:firstLine="567"/>
        <w:rPr>
          <w:rFonts w:ascii="GHEA Grapalat" w:hAnsi="GHEA Grapalat" w:cs="Sylfaen"/>
          <w:sz w:val="20"/>
        </w:rPr>
      </w:pPr>
      <w:r w:rsidRPr="00F1493E">
        <w:rPr>
          <w:rFonts w:ascii="GHEA Grapalat" w:hAnsi="GHEA Grapalat"/>
          <w:sz w:val="20"/>
        </w:rPr>
        <w:t>8.1</w:t>
      </w:r>
      <w:r w:rsidR="006D71ED" w:rsidRPr="00F1493E">
        <w:rPr>
          <w:rFonts w:ascii="GHEA Grapalat" w:hAnsi="GHEA Grapalat"/>
          <w:sz w:val="20"/>
        </w:rPr>
        <w:t>5</w:t>
      </w:r>
      <w:r w:rsidRPr="00F1493E">
        <w:rPr>
          <w:rFonts w:ascii="GHEA Grapalat" w:hAnsi="GHEA Grapalat"/>
          <w:sz w:val="20"/>
        </w:rPr>
        <w:t xml:space="preserve"> </w:t>
      </w:r>
      <w:r w:rsidR="00A74478" w:rsidRPr="00F1493E">
        <w:rPr>
          <w:rFonts w:ascii="GHEA Grapalat" w:hAnsi="GHEA Grapalat"/>
          <w:sz w:val="20"/>
        </w:rPr>
        <w:t>Документы, указанные в пункт</w:t>
      </w:r>
      <w:r w:rsidR="006D71ED" w:rsidRPr="00F1493E">
        <w:rPr>
          <w:rFonts w:ascii="GHEA Grapalat" w:hAnsi="GHEA Grapalat"/>
          <w:sz w:val="20"/>
        </w:rPr>
        <w:t>е</w:t>
      </w:r>
      <w:r w:rsidR="00A74478" w:rsidRPr="00F1493E">
        <w:rPr>
          <w:rFonts w:ascii="GHEA Grapalat" w:hAnsi="GHEA Grapalat"/>
          <w:sz w:val="20"/>
        </w:rPr>
        <w:t xml:space="preserve"> 8.</w:t>
      </w:r>
      <w:r w:rsidR="0047567E" w:rsidRPr="00F1493E">
        <w:rPr>
          <w:rFonts w:ascii="GHEA Grapalat" w:hAnsi="GHEA Grapalat"/>
          <w:sz w:val="20"/>
        </w:rPr>
        <w:t>8</w:t>
      </w:r>
      <w:r w:rsidR="00A74478" w:rsidRPr="00F1493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1493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1493E" w:rsidRDefault="00A150A9" w:rsidP="00B46D58">
      <w:pPr>
        <w:pStyle w:val="BodyTextIndent2"/>
        <w:widowControl w:val="0"/>
        <w:tabs>
          <w:tab w:val="left" w:pos="1276"/>
        </w:tabs>
        <w:spacing w:after="160" w:line="240" w:lineRule="auto"/>
        <w:ind w:firstLine="567"/>
        <w:rPr>
          <w:rFonts w:ascii="GHEA Grapalat" w:hAnsi="GHEA Grapalat" w:cs="Sylfaen"/>
          <w:spacing w:val="-4"/>
        </w:rPr>
      </w:pPr>
      <w:r w:rsidRPr="00F1493E">
        <w:rPr>
          <w:rFonts w:ascii="GHEA Grapalat" w:hAnsi="GHEA Grapalat"/>
        </w:rPr>
        <w:t>8.</w:t>
      </w:r>
      <w:r w:rsidR="0093610F" w:rsidRPr="00F1493E">
        <w:rPr>
          <w:rFonts w:ascii="GHEA Grapalat" w:hAnsi="GHEA Grapalat"/>
        </w:rPr>
        <w:t>1</w:t>
      </w:r>
      <w:r w:rsidR="00610893" w:rsidRPr="00F1493E">
        <w:rPr>
          <w:rFonts w:ascii="GHEA Grapalat" w:hAnsi="GHEA Grapalat"/>
        </w:rPr>
        <w:t>6</w:t>
      </w:r>
      <w:r w:rsidR="00EE0CB1" w:rsidRPr="00F1493E">
        <w:rPr>
          <w:rFonts w:ascii="GHEA Grapalat" w:hAnsi="GHEA Grapalat"/>
        </w:rPr>
        <w:t>.</w:t>
      </w:r>
      <w:r w:rsidR="00EE0CB1" w:rsidRPr="00F1493E">
        <w:rPr>
          <w:rFonts w:ascii="GHEA Grapalat" w:hAnsi="GHEA Grapalat"/>
        </w:rPr>
        <w:tab/>
      </w:r>
      <w:r w:rsidRPr="00F1493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F1493E" w:rsidRDefault="00B5219E" w:rsidP="009302D2">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8</w:t>
      </w:r>
      <w:r w:rsidR="00A150A9" w:rsidRPr="00F1493E">
        <w:rPr>
          <w:rFonts w:ascii="GHEA Grapalat" w:hAnsi="GHEA Grapalat"/>
          <w:sz w:val="20"/>
          <w:szCs w:val="20"/>
        </w:rPr>
        <w:t>.</w:t>
      </w:r>
      <w:r w:rsidR="0093610F" w:rsidRPr="00F1493E">
        <w:rPr>
          <w:rFonts w:ascii="GHEA Grapalat" w:hAnsi="GHEA Grapalat"/>
          <w:sz w:val="20"/>
          <w:szCs w:val="20"/>
        </w:rPr>
        <w:t>1</w:t>
      </w:r>
      <w:r w:rsidR="00610893" w:rsidRPr="00F1493E">
        <w:rPr>
          <w:rFonts w:ascii="GHEA Grapalat" w:hAnsi="GHEA Grapalat"/>
          <w:sz w:val="20"/>
          <w:szCs w:val="20"/>
        </w:rPr>
        <w:t>7</w:t>
      </w:r>
      <w:r w:rsidR="00EE0CB1" w:rsidRPr="00F1493E">
        <w:rPr>
          <w:rFonts w:ascii="GHEA Grapalat" w:hAnsi="GHEA Grapalat"/>
          <w:sz w:val="20"/>
          <w:szCs w:val="20"/>
        </w:rPr>
        <w:t>.</w:t>
      </w:r>
      <w:r w:rsidR="00EE0CB1" w:rsidRPr="00F1493E">
        <w:rPr>
          <w:rFonts w:ascii="GHEA Grapalat" w:hAnsi="GHEA Grapalat"/>
          <w:sz w:val="20"/>
          <w:szCs w:val="20"/>
        </w:rPr>
        <w:tab/>
      </w:r>
      <w:r w:rsidR="009302D2" w:rsidRPr="00F1493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F1493E" w:rsidRDefault="00265D18" w:rsidP="009302D2">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1493E" w:rsidRDefault="00A150A9" w:rsidP="00B46D58">
      <w:pPr>
        <w:pStyle w:val="BodyTextIndent2"/>
        <w:widowControl w:val="0"/>
        <w:tabs>
          <w:tab w:val="left" w:pos="1276"/>
        </w:tabs>
        <w:spacing w:after="160" w:line="240" w:lineRule="auto"/>
        <w:ind w:firstLine="567"/>
        <w:rPr>
          <w:rFonts w:ascii="GHEA Grapalat" w:hAnsi="GHEA Grapalat"/>
        </w:rPr>
      </w:pPr>
      <w:r w:rsidRPr="00F1493E">
        <w:rPr>
          <w:rFonts w:ascii="GHEA Grapalat" w:hAnsi="GHEA Grapalat"/>
        </w:rPr>
        <w:t>8.</w:t>
      </w:r>
      <w:r w:rsidR="000E624C" w:rsidRPr="00F1493E">
        <w:rPr>
          <w:rFonts w:ascii="GHEA Grapalat" w:hAnsi="GHEA Grapalat"/>
          <w:lang w:val="hy-AM"/>
        </w:rPr>
        <w:t>1</w:t>
      </w:r>
      <w:r w:rsidR="00C40119" w:rsidRPr="00F1493E">
        <w:rPr>
          <w:rFonts w:ascii="GHEA Grapalat" w:hAnsi="GHEA Grapalat"/>
        </w:rPr>
        <w:t>8</w:t>
      </w:r>
      <w:r w:rsidRPr="00F1493E">
        <w:rPr>
          <w:rFonts w:ascii="GHEA Grapalat" w:hAnsi="GHEA Grapalat"/>
        </w:rPr>
        <w:t>.</w:t>
      </w:r>
      <w:r w:rsidR="00EE0CB1" w:rsidRPr="00F1493E">
        <w:rPr>
          <w:rFonts w:ascii="GHEA Grapalat" w:hAnsi="GHEA Grapalat"/>
        </w:rPr>
        <w:tab/>
      </w:r>
      <w:r w:rsidRPr="00F1493E">
        <w:rPr>
          <w:rFonts w:ascii="GHEA Grapalat" w:hAnsi="GHEA Grapalat"/>
        </w:rPr>
        <w:t>Оценка заявок и определение отобранного участника осуществляются по отдельным лотам</w:t>
      </w:r>
      <w:r w:rsidR="00F64849" w:rsidRPr="00F1493E">
        <w:rPr>
          <w:rStyle w:val="FootnoteReference"/>
          <w:rFonts w:ascii="GHEA Grapalat" w:hAnsi="GHEA Grapalat"/>
        </w:rPr>
        <w:footnoteReference w:customMarkFollows="1" w:id="7"/>
        <w:t>11</w:t>
      </w:r>
      <w:r w:rsidRPr="00F1493E">
        <w:rPr>
          <w:rFonts w:ascii="GHEA Grapalat" w:hAnsi="GHEA Grapalat"/>
        </w:rPr>
        <w:t xml:space="preserve">. </w:t>
      </w:r>
    </w:p>
    <w:p w:rsidR="00583092" w:rsidRPr="00F1493E" w:rsidRDefault="00A150A9" w:rsidP="00B46D58">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8.</w:t>
      </w:r>
      <w:r w:rsidR="005C20A6" w:rsidRPr="00F1493E">
        <w:rPr>
          <w:rFonts w:ascii="GHEA Grapalat" w:hAnsi="GHEA Grapalat"/>
          <w:sz w:val="20"/>
          <w:szCs w:val="20"/>
        </w:rPr>
        <w:t>1</w:t>
      </w:r>
      <w:r w:rsidR="00C40119" w:rsidRPr="00F1493E">
        <w:rPr>
          <w:rFonts w:ascii="GHEA Grapalat" w:hAnsi="GHEA Grapalat"/>
          <w:sz w:val="20"/>
          <w:szCs w:val="20"/>
        </w:rPr>
        <w:t>9</w:t>
      </w:r>
      <w:r w:rsidR="009F2C5D" w:rsidRPr="00F1493E">
        <w:rPr>
          <w:rFonts w:ascii="GHEA Grapalat" w:hAnsi="GHEA Grapalat"/>
          <w:sz w:val="20"/>
          <w:szCs w:val="20"/>
        </w:rPr>
        <w:t>.</w:t>
      </w:r>
      <w:r w:rsidR="009F2C5D" w:rsidRPr="00F1493E">
        <w:rPr>
          <w:rFonts w:ascii="GHEA Grapalat" w:hAnsi="GHEA Grapalat"/>
          <w:sz w:val="20"/>
          <w:szCs w:val="20"/>
        </w:rPr>
        <w:tab/>
      </w:r>
      <w:r w:rsidRPr="00F1493E">
        <w:rPr>
          <w:rFonts w:ascii="GHEA Grapalat" w:hAnsi="GHEA Grapalat"/>
          <w:sz w:val="20"/>
          <w:szCs w:val="20"/>
        </w:rPr>
        <w:t>В случае если отобранный участник не заключает (отказывается</w:t>
      </w:r>
      <w:r w:rsidR="00521B59" w:rsidRPr="00F1493E">
        <w:rPr>
          <w:rFonts w:ascii="Courier New" w:hAnsi="Courier New" w:cs="Courier New"/>
          <w:sz w:val="20"/>
          <w:szCs w:val="20"/>
          <w:lang w:val="en-US"/>
        </w:rPr>
        <w:t> </w:t>
      </w:r>
      <w:r w:rsidRPr="00F1493E">
        <w:rPr>
          <w:rFonts w:ascii="GHEA Grapalat" w:hAnsi="GHEA Grapalat"/>
          <w:sz w:val="20"/>
          <w:szCs w:val="20"/>
        </w:rPr>
        <w:t xml:space="preserve">заключать) договор или лишается права на заключение договора, </w:t>
      </w:r>
      <w:r w:rsidR="000702A0" w:rsidRPr="00F1493E">
        <w:rPr>
          <w:rFonts w:ascii="GHEA Grapalat" w:hAnsi="GHEA Grapalat"/>
          <w:sz w:val="20"/>
          <w:szCs w:val="20"/>
        </w:rPr>
        <w:t xml:space="preserve">решением комиссии </w:t>
      </w:r>
      <w:r w:rsidR="005F2F3B" w:rsidRPr="00F1493E">
        <w:rPr>
          <w:rFonts w:ascii="GHEA Grapalat" w:hAnsi="GHEA Grapalat"/>
          <w:sz w:val="20"/>
          <w:szCs w:val="20"/>
        </w:rPr>
        <w:t xml:space="preserve">отобранным  </w:t>
      </w:r>
      <w:r w:rsidRPr="00F1493E">
        <w:rPr>
          <w:rFonts w:ascii="GHEA Grapalat" w:hAnsi="GHEA Grapalat"/>
          <w:sz w:val="20"/>
          <w:szCs w:val="20"/>
        </w:rPr>
        <w:t>участник</w:t>
      </w:r>
      <w:r w:rsidR="005F2F3B" w:rsidRPr="00F1493E">
        <w:rPr>
          <w:rFonts w:ascii="GHEA Grapalat" w:hAnsi="GHEA Grapalat"/>
          <w:sz w:val="20"/>
          <w:szCs w:val="20"/>
        </w:rPr>
        <w:t xml:space="preserve">ом </w:t>
      </w:r>
      <w:r w:rsidR="005F2F3B" w:rsidRPr="00F1493E">
        <w:rPr>
          <w:rFonts w:ascii="GHEA Grapalat" w:hAnsi="GHEA Grapalat"/>
          <w:sz w:val="20"/>
          <w:szCs w:val="20"/>
          <w:lang w:val="hy-AM"/>
        </w:rPr>
        <w:t xml:space="preserve"> </w:t>
      </w:r>
      <w:r w:rsidR="005F2F3B" w:rsidRPr="00F1493E">
        <w:rPr>
          <w:rFonts w:ascii="GHEA Grapalat" w:hAnsi="GHEA Grapalat"/>
          <w:sz w:val="20"/>
          <w:szCs w:val="20"/>
        </w:rPr>
        <w:t>признается участник занявший следующее место</w:t>
      </w:r>
      <w:r w:rsidR="00951CE5" w:rsidRPr="00F1493E">
        <w:rPr>
          <w:rFonts w:ascii="GHEA Grapalat" w:hAnsi="GHEA Grapalat"/>
          <w:sz w:val="20"/>
          <w:szCs w:val="20"/>
          <w:lang w:val="hy-AM"/>
        </w:rPr>
        <w:t xml:space="preserve"> </w:t>
      </w:r>
      <w:r w:rsidR="00951CE5" w:rsidRPr="00F1493E">
        <w:rPr>
          <w:rFonts w:ascii="GHEA Grapalat" w:hAnsi="GHEA Grapalat"/>
          <w:sz w:val="20"/>
          <w:szCs w:val="20"/>
        </w:rPr>
        <w:t>с</w:t>
      </w:r>
      <w:r w:rsidRPr="00F1493E">
        <w:rPr>
          <w:rFonts w:ascii="GHEA Grapalat" w:hAnsi="GHEA Grapalat"/>
          <w:sz w:val="20"/>
          <w:szCs w:val="20"/>
        </w:rPr>
        <w:t xml:space="preserve"> </w:t>
      </w:r>
      <w:r w:rsidR="00951CE5" w:rsidRPr="00F1493E">
        <w:rPr>
          <w:rFonts w:ascii="GHEA Grapalat" w:hAnsi="GHEA Grapalat"/>
          <w:sz w:val="20"/>
          <w:szCs w:val="20"/>
        </w:rPr>
        <w:t>применением процедуры</w:t>
      </w:r>
      <w:r w:rsidRPr="00F1493E">
        <w:rPr>
          <w:rFonts w:ascii="GHEA Grapalat" w:hAnsi="GHEA Grapalat"/>
          <w:sz w:val="20"/>
          <w:szCs w:val="20"/>
        </w:rPr>
        <w:t>, установленн</w:t>
      </w:r>
      <w:r w:rsidR="00951CE5" w:rsidRPr="00F1493E">
        <w:rPr>
          <w:rFonts w:ascii="GHEA Grapalat" w:hAnsi="GHEA Grapalat"/>
          <w:sz w:val="20"/>
          <w:szCs w:val="20"/>
        </w:rPr>
        <w:t>ой</w:t>
      </w:r>
      <w:r w:rsidRPr="00F1493E">
        <w:rPr>
          <w:rFonts w:ascii="GHEA Grapalat" w:hAnsi="GHEA Grapalat"/>
          <w:sz w:val="20"/>
          <w:szCs w:val="20"/>
        </w:rPr>
        <w:t xml:space="preserve"> пунктами 8.1</w:t>
      </w:r>
      <w:r w:rsidR="00C06B3A" w:rsidRPr="00F1493E">
        <w:rPr>
          <w:rFonts w:ascii="GHEA Grapalat" w:hAnsi="GHEA Grapalat"/>
          <w:sz w:val="20"/>
          <w:szCs w:val="20"/>
        </w:rPr>
        <w:t>2</w:t>
      </w:r>
      <w:r w:rsidRPr="00F1493E">
        <w:rPr>
          <w:rFonts w:ascii="GHEA Grapalat" w:hAnsi="GHEA Grapalat"/>
          <w:sz w:val="20"/>
          <w:szCs w:val="20"/>
        </w:rPr>
        <w:t>-8.</w:t>
      </w:r>
      <w:r w:rsidR="00246C8C" w:rsidRPr="00F1493E">
        <w:rPr>
          <w:rFonts w:ascii="GHEA Grapalat" w:hAnsi="GHEA Grapalat"/>
          <w:sz w:val="20"/>
          <w:szCs w:val="20"/>
        </w:rPr>
        <w:t>19</w:t>
      </w:r>
      <w:r w:rsidR="007854B2" w:rsidRPr="00F1493E">
        <w:rPr>
          <w:rFonts w:ascii="GHEA Grapalat" w:hAnsi="GHEA Grapalat"/>
          <w:sz w:val="20"/>
          <w:szCs w:val="20"/>
        </w:rPr>
        <w:t xml:space="preserve"> </w:t>
      </w:r>
      <w:r w:rsidRPr="00F1493E">
        <w:rPr>
          <w:rFonts w:ascii="GHEA Grapalat" w:hAnsi="GHEA Grapalat"/>
          <w:sz w:val="20"/>
          <w:szCs w:val="20"/>
        </w:rPr>
        <w:t>части 1 настоящего Приглашения.</w:t>
      </w:r>
    </w:p>
    <w:p w:rsidR="00583092"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w:t>
      </w:r>
      <w:r w:rsidR="00C40119" w:rsidRPr="00F1493E">
        <w:rPr>
          <w:rFonts w:ascii="GHEA Grapalat" w:hAnsi="GHEA Grapalat"/>
        </w:rPr>
        <w:t>20</w:t>
      </w:r>
      <w:r w:rsidR="00FA2DBA" w:rsidRPr="00F1493E">
        <w:rPr>
          <w:rFonts w:ascii="GHEA Grapalat" w:hAnsi="GHEA Grapalat"/>
        </w:rPr>
        <w:t>.</w:t>
      </w:r>
      <w:r w:rsidR="00FA2DBA" w:rsidRPr="00F1493E">
        <w:rPr>
          <w:rFonts w:ascii="GHEA Grapalat" w:hAnsi="GHEA Grapalat"/>
        </w:rPr>
        <w:tab/>
      </w:r>
      <w:r w:rsidRPr="00F1493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1493E" w:rsidRDefault="00662165" w:rsidP="00B46D58">
      <w:pPr>
        <w:pStyle w:val="BodyTextIndent2"/>
        <w:widowControl w:val="0"/>
        <w:spacing w:after="160" w:line="240" w:lineRule="auto"/>
        <w:ind w:firstLine="567"/>
        <w:rPr>
          <w:rFonts w:ascii="GHEA Grapalat" w:hAnsi="GHEA Grapalat"/>
        </w:rPr>
      </w:pPr>
      <w:r w:rsidRPr="00F1493E">
        <w:rPr>
          <w:rFonts w:ascii="GHEA Grapalat" w:hAnsi="GHEA Grapalat"/>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w:t>
      </w:r>
      <w:r w:rsidRPr="00F1493E">
        <w:rPr>
          <w:rFonts w:ascii="GHEA Grapalat" w:hAnsi="GHEA Grapalat"/>
        </w:rPr>
        <w:lastRenderedPageBreak/>
        <w:t>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1493E" w:rsidRDefault="00A150A9" w:rsidP="00B46D58">
      <w:pPr>
        <w:pStyle w:val="BodyTextIndent2"/>
        <w:widowControl w:val="0"/>
        <w:tabs>
          <w:tab w:val="left" w:pos="1276"/>
        </w:tabs>
        <w:spacing w:after="160" w:line="240" w:lineRule="auto"/>
        <w:ind w:firstLine="567"/>
        <w:rPr>
          <w:rFonts w:ascii="GHEA Grapalat" w:hAnsi="GHEA Grapalat"/>
        </w:rPr>
      </w:pPr>
      <w:r w:rsidRPr="00F1493E">
        <w:rPr>
          <w:rFonts w:ascii="GHEA Grapalat" w:hAnsi="GHEA Grapalat"/>
        </w:rPr>
        <w:t>8.</w:t>
      </w:r>
      <w:r w:rsidR="005A79EE" w:rsidRPr="00F1493E">
        <w:rPr>
          <w:rFonts w:ascii="GHEA Grapalat" w:hAnsi="GHEA Grapalat"/>
        </w:rPr>
        <w:t>2</w:t>
      </w:r>
      <w:r w:rsidR="00C40119" w:rsidRPr="00F1493E">
        <w:rPr>
          <w:rFonts w:ascii="GHEA Grapalat" w:hAnsi="GHEA Grapalat"/>
        </w:rPr>
        <w:t>1</w:t>
      </w:r>
      <w:r w:rsidRPr="00F1493E">
        <w:rPr>
          <w:rFonts w:ascii="GHEA Grapalat" w:hAnsi="GHEA Grapalat"/>
        </w:rPr>
        <w:t>.</w:t>
      </w:r>
      <w:r w:rsidR="00FA2DBA" w:rsidRPr="00F1493E">
        <w:rPr>
          <w:rFonts w:ascii="GHEA Grapalat" w:hAnsi="GHEA Grapalat"/>
        </w:rPr>
        <w:tab/>
      </w:r>
      <w:r w:rsidRPr="00F1493E">
        <w:rPr>
          <w:rFonts w:ascii="GHEA Grapalat" w:hAnsi="GHEA Grapalat"/>
        </w:rPr>
        <w:t>С целью применения пункта 8.</w:t>
      </w:r>
      <w:r w:rsidR="002E6A02" w:rsidRPr="00F1493E">
        <w:rPr>
          <w:rFonts w:ascii="GHEA Grapalat" w:hAnsi="GHEA Grapalat"/>
        </w:rPr>
        <w:t>19</w:t>
      </w:r>
      <w:r w:rsidRPr="00F1493E">
        <w:rPr>
          <w:rFonts w:ascii="GHEA Grapalat" w:hAnsi="GHEA Grapalat"/>
        </w:rPr>
        <w:t xml:space="preserve">. части 1 настоящего приглашения </w:t>
      </w:r>
      <w:r w:rsidR="005A79EE" w:rsidRPr="00F1493E">
        <w:rPr>
          <w:rFonts w:ascii="GHEA Grapalat" w:hAnsi="GHEA Grapalat"/>
        </w:rPr>
        <w:t xml:space="preserve">может быть созвано </w:t>
      </w:r>
      <w:r w:rsidRPr="00F1493E">
        <w:rPr>
          <w:rFonts w:ascii="GHEA Grapalat" w:hAnsi="GHEA Grapalat"/>
        </w:rPr>
        <w:t>внеочередное заседание комиссии.</w:t>
      </w:r>
    </w:p>
    <w:p w:rsidR="00E45ACA" w:rsidRPr="00F1493E" w:rsidRDefault="00A150A9" w:rsidP="00B46D58">
      <w:pPr>
        <w:pStyle w:val="norm"/>
        <w:widowControl w:val="0"/>
        <w:tabs>
          <w:tab w:val="left" w:pos="1276"/>
        </w:tabs>
        <w:spacing w:after="160" w:line="240" w:lineRule="auto"/>
        <w:ind w:firstLine="567"/>
        <w:rPr>
          <w:rFonts w:ascii="GHEA Grapalat" w:hAnsi="GHEA Grapalat"/>
          <w:sz w:val="20"/>
        </w:rPr>
      </w:pPr>
      <w:r w:rsidRPr="00F1493E">
        <w:rPr>
          <w:rFonts w:ascii="GHEA Grapalat" w:hAnsi="GHEA Grapalat"/>
          <w:spacing w:val="-6"/>
          <w:sz w:val="20"/>
        </w:rPr>
        <w:t>8.</w:t>
      </w:r>
      <w:r w:rsidR="004D0EA7" w:rsidRPr="00F1493E">
        <w:rPr>
          <w:rFonts w:ascii="GHEA Grapalat" w:hAnsi="GHEA Grapalat"/>
          <w:spacing w:val="-6"/>
          <w:sz w:val="20"/>
        </w:rPr>
        <w:t>2</w:t>
      </w:r>
      <w:r w:rsidR="00C40119" w:rsidRPr="00F1493E">
        <w:rPr>
          <w:rFonts w:ascii="GHEA Grapalat" w:hAnsi="GHEA Grapalat"/>
          <w:spacing w:val="-6"/>
          <w:sz w:val="20"/>
        </w:rPr>
        <w:t>2</w:t>
      </w:r>
      <w:r w:rsidR="00544D9F" w:rsidRPr="00F1493E">
        <w:rPr>
          <w:rFonts w:ascii="GHEA Grapalat" w:hAnsi="GHEA Grapalat"/>
          <w:spacing w:val="-6"/>
          <w:sz w:val="20"/>
        </w:rPr>
        <w:t>.</w:t>
      </w:r>
      <w:r w:rsidR="00544D9F" w:rsidRPr="00F1493E">
        <w:rPr>
          <w:rFonts w:ascii="GHEA Grapalat" w:hAnsi="GHEA Grapalat"/>
          <w:spacing w:val="-6"/>
          <w:sz w:val="20"/>
        </w:rPr>
        <w:tab/>
      </w:r>
      <w:r w:rsidRPr="00F1493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1493E">
        <w:rPr>
          <w:rFonts w:ascii="GHEA Grapalat" w:hAnsi="GHEA Grapalat"/>
          <w:sz w:val="20"/>
        </w:rPr>
        <w:t xml:space="preserve"> Решение о</w:t>
      </w:r>
      <w:r w:rsidR="00BA2853" w:rsidRPr="00F1493E">
        <w:rPr>
          <w:rFonts w:ascii="Courier New" w:hAnsi="Courier New" w:cs="Courier New"/>
          <w:sz w:val="20"/>
          <w:lang w:val="en-US"/>
        </w:rPr>
        <w:t> </w:t>
      </w:r>
      <w:r w:rsidRPr="00F1493E">
        <w:rPr>
          <w:rFonts w:ascii="GHEA Grapalat" w:hAnsi="GHEA Grapalat"/>
          <w:sz w:val="20"/>
        </w:rPr>
        <w:t>заключении договора содержит краткую информацию об оценке заявок, о</w:t>
      </w:r>
      <w:r w:rsidR="00BA2853" w:rsidRPr="00F1493E">
        <w:rPr>
          <w:rFonts w:ascii="Courier New" w:hAnsi="Courier New" w:cs="Courier New"/>
          <w:sz w:val="20"/>
          <w:lang w:val="en-US"/>
        </w:rPr>
        <w:t> </w:t>
      </w:r>
      <w:r w:rsidRPr="00F1493E">
        <w:rPr>
          <w:rFonts w:ascii="GHEA Grapalat" w:hAnsi="GHEA Grapalat"/>
          <w:sz w:val="20"/>
        </w:rPr>
        <w:t>причинах, обосновывающих выбор отобранного участника, и объявление о</w:t>
      </w:r>
      <w:r w:rsidR="00BA2853" w:rsidRPr="00F1493E">
        <w:rPr>
          <w:rFonts w:ascii="Courier New" w:hAnsi="Courier New" w:cs="Courier New"/>
          <w:sz w:val="20"/>
          <w:lang w:val="en-US"/>
        </w:rPr>
        <w:t> </w:t>
      </w:r>
      <w:r w:rsidRPr="00F1493E">
        <w:rPr>
          <w:rFonts w:ascii="GHEA Grapalat" w:hAnsi="GHEA Grapalat"/>
          <w:sz w:val="20"/>
        </w:rPr>
        <w:t>периоде ожидания.</w:t>
      </w:r>
    </w:p>
    <w:p w:rsidR="00583092"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w:t>
      </w:r>
      <w:r w:rsidR="00163324" w:rsidRPr="00F1493E">
        <w:rPr>
          <w:rFonts w:ascii="GHEA Grapalat" w:hAnsi="GHEA Grapalat"/>
        </w:rPr>
        <w:t>2</w:t>
      </w:r>
      <w:r w:rsidR="00C40119" w:rsidRPr="00F1493E">
        <w:rPr>
          <w:rFonts w:ascii="GHEA Grapalat" w:hAnsi="GHEA Grapalat"/>
        </w:rPr>
        <w:t>3</w:t>
      </w:r>
      <w:r w:rsidR="00BA2853" w:rsidRPr="00F1493E">
        <w:rPr>
          <w:rFonts w:ascii="GHEA Grapalat" w:hAnsi="GHEA Grapalat"/>
        </w:rPr>
        <w:t>.</w:t>
      </w:r>
      <w:r w:rsidR="0022457E" w:rsidRPr="00F1493E">
        <w:rPr>
          <w:rFonts w:ascii="GHEA Grapalat" w:hAnsi="GHEA Grapalat"/>
        </w:rPr>
        <w:t xml:space="preserve"> </w:t>
      </w:r>
      <w:r w:rsidRPr="00F1493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F1493E" w:rsidRDefault="00FC32D2" w:rsidP="00FC32D2">
      <w:pPr>
        <w:pStyle w:val="BodyTextIndent2"/>
        <w:widowControl w:val="0"/>
        <w:spacing w:after="160" w:line="240" w:lineRule="auto"/>
        <w:ind w:firstLine="567"/>
        <w:rPr>
          <w:rFonts w:ascii="GHEA Grapalat" w:hAnsi="GHEA Grapalat"/>
          <w:color w:val="000000" w:themeColor="text1"/>
        </w:rPr>
      </w:pPr>
      <w:r w:rsidRPr="00F1493E">
        <w:rPr>
          <w:rFonts w:ascii="GHEA Grapalat" w:hAnsi="GHEA Grapalat"/>
        </w:rPr>
        <w:t xml:space="preserve">Период ожидания в случае настоящей процедуры составляет </w:t>
      </w:r>
      <w:r w:rsidRPr="00F1493E">
        <w:rPr>
          <w:rFonts w:ascii="GHEA Grapalat" w:hAnsi="GHEA Grapalat"/>
          <w:b/>
        </w:rPr>
        <w:t xml:space="preserve">" </w:t>
      </w:r>
      <w:r w:rsidR="007B7825" w:rsidRPr="00F1493E">
        <w:rPr>
          <w:rFonts w:ascii="GHEA Grapalat" w:hAnsi="GHEA Grapalat"/>
          <w:b/>
          <w:lang w:val="hy-AM"/>
        </w:rPr>
        <w:t xml:space="preserve">10 </w:t>
      </w:r>
      <w:r w:rsidRPr="00F1493E">
        <w:rPr>
          <w:rFonts w:ascii="GHEA Grapalat" w:hAnsi="GHEA Grapalat"/>
          <w:b/>
        </w:rPr>
        <w:t>" календарных дней.</w:t>
      </w:r>
      <w:r w:rsidRPr="00F1493E">
        <w:rPr>
          <w:rFonts w:ascii="GHEA Grapalat" w:hAnsi="GHEA Grapalat"/>
        </w:rPr>
        <w:t xml:space="preserve"> Период ожидания: </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r w:rsidRPr="00F1493E">
        <w:rPr>
          <w:rFonts w:ascii="GHEA Grapalat" w:hAnsi="GHEA Grapalat"/>
          <w:sz w:val="20"/>
        </w:rPr>
        <w:t>- не применим, если заявку подал только один участник, с которым заключается договор;</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r w:rsidRPr="00F1493E">
        <w:rPr>
          <w:rFonts w:ascii="GHEA Grapalat" w:hAnsi="GHEA Grapalat"/>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r w:rsidRPr="00F1493E">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p>
    <w:p w:rsidR="000313A6" w:rsidRPr="00F1493E" w:rsidRDefault="00AA0AD8" w:rsidP="00B46D58">
      <w:pPr>
        <w:widowControl w:val="0"/>
        <w:spacing w:after="160"/>
        <w:jc w:val="center"/>
        <w:rPr>
          <w:rFonts w:ascii="GHEA Grapalat" w:hAnsi="GHEA Grapalat" w:cs="Arial"/>
          <w:b/>
          <w:iCs/>
          <w:sz w:val="20"/>
          <w:szCs w:val="20"/>
        </w:rPr>
      </w:pPr>
      <w:r w:rsidRPr="00F1493E">
        <w:rPr>
          <w:rFonts w:ascii="GHEA Grapalat" w:hAnsi="GHEA Grapalat"/>
          <w:b/>
          <w:sz w:val="20"/>
          <w:szCs w:val="20"/>
        </w:rPr>
        <w:t xml:space="preserve">9. ЗАКЛЮЧЕНИЕ ДОГОВОРА </w:t>
      </w:r>
    </w:p>
    <w:p w:rsidR="00096865"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9.1</w:t>
      </w:r>
      <w:r w:rsidR="002A3FC1" w:rsidRPr="00F1493E">
        <w:rPr>
          <w:rFonts w:ascii="GHEA Grapalat" w:hAnsi="GHEA Grapalat"/>
          <w:sz w:val="20"/>
          <w:szCs w:val="20"/>
        </w:rPr>
        <w:t>.</w:t>
      </w:r>
      <w:r w:rsidR="002A3FC1" w:rsidRPr="00F1493E">
        <w:rPr>
          <w:rFonts w:ascii="GHEA Grapalat" w:hAnsi="GHEA Grapalat"/>
          <w:sz w:val="20"/>
          <w:szCs w:val="20"/>
        </w:rPr>
        <w:tab/>
      </w:r>
      <w:r w:rsidRPr="00F1493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9.2.</w:t>
      </w:r>
      <w:r w:rsidR="002A3FC1" w:rsidRPr="00F1493E">
        <w:rPr>
          <w:rFonts w:ascii="GHEA Grapalat" w:hAnsi="GHEA Grapalat"/>
          <w:sz w:val="20"/>
          <w:szCs w:val="20"/>
        </w:rPr>
        <w:tab/>
      </w:r>
      <w:r w:rsidR="004E59BE" w:rsidRPr="00F1493E">
        <w:rPr>
          <w:rFonts w:ascii="GHEA Grapalat" w:hAnsi="GHEA Grapalat"/>
          <w:sz w:val="20"/>
          <w:szCs w:val="20"/>
        </w:rPr>
        <w:t xml:space="preserve">На </w:t>
      </w:r>
      <w:r w:rsidRPr="00F1493E">
        <w:rPr>
          <w:rFonts w:ascii="GHEA Grapalat" w:hAnsi="GHEA Grapalat"/>
          <w:sz w:val="20"/>
          <w:szCs w:val="20"/>
        </w:rPr>
        <w:t>чет</w:t>
      </w:r>
      <w:r w:rsidR="004E59BE" w:rsidRPr="00F1493E">
        <w:rPr>
          <w:rFonts w:ascii="GHEA Grapalat" w:hAnsi="GHEA Grapalat"/>
          <w:sz w:val="20"/>
          <w:szCs w:val="20"/>
        </w:rPr>
        <w:t>вертый</w:t>
      </w:r>
      <w:r w:rsidRPr="00F1493E">
        <w:rPr>
          <w:rFonts w:ascii="GHEA Grapalat" w:hAnsi="GHEA Grapalat"/>
          <w:sz w:val="20"/>
          <w:szCs w:val="20"/>
        </w:rPr>
        <w:t xml:space="preserve"> рабочи</w:t>
      </w:r>
      <w:r w:rsidR="004E59BE" w:rsidRPr="00F1493E">
        <w:rPr>
          <w:rFonts w:ascii="GHEA Grapalat" w:hAnsi="GHEA Grapalat"/>
          <w:sz w:val="20"/>
          <w:szCs w:val="20"/>
        </w:rPr>
        <w:t>й</w:t>
      </w:r>
      <w:r w:rsidRPr="00F1493E">
        <w:rPr>
          <w:rFonts w:ascii="GHEA Grapalat" w:hAnsi="GHEA Grapalat"/>
          <w:sz w:val="20"/>
          <w:szCs w:val="20"/>
        </w:rPr>
        <w:t xml:space="preserve"> д</w:t>
      </w:r>
      <w:r w:rsidR="004E59BE" w:rsidRPr="00F1493E">
        <w:rPr>
          <w:rFonts w:ascii="GHEA Grapalat" w:hAnsi="GHEA Grapalat"/>
          <w:sz w:val="20"/>
          <w:szCs w:val="20"/>
        </w:rPr>
        <w:t>ень</w:t>
      </w:r>
      <w:r w:rsidRPr="00F1493E">
        <w:rPr>
          <w:rFonts w:ascii="GHEA Grapalat" w:hAnsi="GHEA Grapalat"/>
          <w:sz w:val="20"/>
          <w:szCs w:val="20"/>
        </w:rPr>
        <w:t>, следующи</w:t>
      </w:r>
      <w:r w:rsidR="004E59BE" w:rsidRPr="00F1493E">
        <w:rPr>
          <w:rFonts w:ascii="GHEA Grapalat" w:hAnsi="GHEA Grapalat"/>
          <w:sz w:val="20"/>
          <w:szCs w:val="20"/>
        </w:rPr>
        <w:t>й</w:t>
      </w:r>
      <w:r w:rsidRPr="00F1493E">
        <w:rPr>
          <w:rFonts w:ascii="GHEA Grapalat" w:hAnsi="GHEA Grapalat"/>
          <w:sz w:val="20"/>
          <w:szCs w:val="20"/>
        </w:rPr>
        <w:t xml:space="preserve"> за окончанием периода ожидания, установленного пунктом 8.</w:t>
      </w:r>
      <w:r w:rsidR="00D24BAD" w:rsidRPr="00F1493E">
        <w:rPr>
          <w:rFonts w:ascii="GHEA Grapalat" w:hAnsi="GHEA Grapalat"/>
          <w:sz w:val="20"/>
          <w:szCs w:val="20"/>
        </w:rPr>
        <w:t>2</w:t>
      </w:r>
      <w:r w:rsidR="0094479B" w:rsidRPr="00F1493E">
        <w:rPr>
          <w:rFonts w:ascii="GHEA Grapalat" w:hAnsi="GHEA Grapalat"/>
          <w:sz w:val="20"/>
          <w:szCs w:val="20"/>
        </w:rPr>
        <w:t>3</w:t>
      </w:r>
      <w:r w:rsidRPr="00F1493E">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F1493E">
        <w:rPr>
          <w:rFonts w:ascii="GHEA Grapalat" w:hAnsi="GHEA Grapalat"/>
          <w:sz w:val="20"/>
          <w:szCs w:val="20"/>
        </w:rPr>
        <w:t>четвертый</w:t>
      </w:r>
      <w:r w:rsidRPr="00F1493E">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F1493E">
        <w:rPr>
          <w:rFonts w:ascii="GHEA Grapalat" w:hAnsi="GHEA Grapalat"/>
          <w:sz w:val="20"/>
          <w:szCs w:val="20"/>
        </w:rPr>
        <w:t>2</w:t>
      </w:r>
      <w:r w:rsidR="00B07F48" w:rsidRPr="00F1493E">
        <w:rPr>
          <w:rFonts w:ascii="GHEA Grapalat" w:hAnsi="GHEA Grapalat"/>
          <w:sz w:val="20"/>
          <w:szCs w:val="20"/>
        </w:rPr>
        <w:t>3</w:t>
      </w:r>
      <w:r w:rsidR="00D24BAD" w:rsidRPr="00F1493E">
        <w:rPr>
          <w:rFonts w:ascii="GHEA Grapalat" w:hAnsi="GHEA Grapalat"/>
          <w:sz w:val="20"/>
          <w:szCs w:val="20"/>
        </w:rPr>
        <w:t xml:space="preserve"> </w:t>
      </w:r>
      <w:r w:rsidRPr="00F1493E">
        <w:rPr>
          <w:rFonts w:ascii="GHEA Grapalat" w:hAnsi="GHEA Grapalat"/>
          <w:sz w:val="20"/>
          <w:szCs w:val="20"/>
        </w:rPr>
        <w:t>части 1 настоящего Приглашения.</w:t>
      </w:r>
    </w:p>
    <w:p w:rsidR="00F23A51"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9.3.</w:t>
      </w:r>
      <w:r w:rsidR="002A3FC1" w:rsidRPr="00F1493E">
        <w:rPr>
          <w:rFonts w:ascii="GHEA Grapalat" w:hAnsi="GHEA Grapalat"/>
          <w:sz w:val="20"/>
          <w:szCs w:val="20"/>
        </w:rPr>
        <w:tab/>
      </w:r>
      <w:r w:rsidRPr="00F1493E">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F1493E">
        <w:rPr>
          <w:rFonts w:ascii="GHEA Grapalat" w:hAnsi="GHEA Grapalat"/>
          <w:sz w:val="20"/>
          <w:szCs w:val="20"/>
        </w:rPr>
        <w:t xml:space="preserve">При этом, при закупке строительных работ, в договор включаются </w:t>
      </w:r>
      <w:r w:rsidR="00B55057" w:rsidRPr="00F1493E">
        <w:rPr>
          <w:rFonts w:ascii="GHEA Grapalat" w:hAnsi="GHEA Grapalat"/>
          <w:sz w:val="20"/>
          <w:szCs w:val="20"/>
        </w:rPr>
        <w:t>приборы</w:t>
      </w:r>
      <w:r w:rsidR="00645866" w:rsidRPr="00F1493E">
        <w:rPr>
          <w:rFonts w:ascii="GHEA Grapalat" w:hAnsi="GHEA Grapalat"/>
          <w:sz w:val="20"/>
          <w:szCs w:val="20"/>
        </w:rPr>
        <w:t xml:space="preserve"> и оборудование, представленные по заявке отобранного участника</w:t>
      </w:r>
      <w:r w:rsidRPr="00F1493E">
        <w:rPr>
          <w:rFonts w:ascii="GHEA Grapalat" w:hAnsi="GHEA Grapalat"/>
          <w:sz w:val="20"/>
          <w:szCs w:val="20"/>
        </w:rPr>
        <w:t xml:space="preserve">. </w:t>
      </w:r>
    </w:p>
    <w:p w:rsidR="00096865"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w:t>
      </w:r>
      <w:r w:rsidR="009C5CB9" w:rsidRPr="00F1493E">
        <w:rPr>
          <w:rFonts w:ascii="GHEA Grapalat" w:hAnsi="GHEA Grapalat"/>
          <w:sz w:val="20"/>
          <w:szCs w:val="20"/>
        </w:rPr>
        <w:t>4</w:t>
      </w:r>
      <w:r w:rsidR="00DC30CC" w:rsidRPr="00F1493E">
        <w:rPr>
          <w:rFonts w:ascii="GHEA Grapalat" w:hAnsi="GHEA Grapalat"/>
          <w:sz w:val="20"/>
          <w:szCs w:val="20"/>
        </w:rPr>
        <w:t>.</w:t>
      </w:r>
      <w:r w:rsidR="00DC30CC" w:rsidRPr="00F1493E">
        <w:rPr>
          <w:rFonts w:ascii="GHEA Grapalat" w:hAnsi="GHEA Grapalat"/>
          <w:sz w:val="20"/>
          <w:szCs w:val="20"/>
        </w:rPr>
        <w:tab/>
      </w:r>
      <w:r w:rsidR="00A65116" w:rsidRPr="00F1493E">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F1493E">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F1493E">
        <w:rPr>
          <w:rFonts w:ascii="GHEA Grapalat" w:hAnsi="GHEA Grapalat"/>
          <w:color w:val="000000" w:themeColor="text1"/>
          <w:sz w:val="20"/>
          <w:szCs w:val="20"/>
        </w:rPr>
        <w:t xml:space="preserve"> то он лишается права подписания договора. </w:t>
      </w:r>
      <w:r w:rsidR="00A65116" w:rsidRPr="00F1493E" w:rsidDel="00DF2686">
        <w:rPr>
          <w:rFonts w:ascii="GHEA Grapalat" w:hAnsi="GHEA Grapalat"/>
          <w:sz w:val="20"/>
          <w:szCs w:val="20"/>
        </w:rPr>
        <w:t xml:space="preserve"> </w:t>
      </w:r>
    </w:p>
    <w:p w:rsidR="000313A6" w:rsidRPr="00F1493E" w:rsidRDefault="000313A6"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1493E">
        <w:rPr>
          <w:rFonts w:ascii="GHEA Grapalat" w:hAnsi="GHEA Grapalat"/>
          <w:sz w:val="20"/>
          <w:szCs w:val="20"/>
        </w:rPr>
        <w:t xml:space="preserve"> </w:t>
      </w:r>
      <w:r w:rsidRPr="00F1493E">
        <w:rPr>
          <w:rFonts w:ascii="GHEA Grapalat" w:hAnsi="GHEA Grapalat"/>
          <w:sz w:val="20"/>
          <w:szCs w:val="20"/>
        </w:rPr>
        <w:t xml:space="preserve">Проект договора утверждается руководителем заказчика в </w:t>
      </w:r>
      <w:r w:rsidRPr="00F1493E">
        <w:rPr>
          <w:rFonts w:ascii="GHEA Grapalat" w:hAnsi="GHEA Grapalat"/>
          <w:sz w:val="20"/>
          <w:szCs w:val="20"/>
        </w:rPr>
        <w:lastRenderedPageBreak/>
        <w:t>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1493E" w:rsidRDefault="00AA0AD8" w:rsidP="00B46D58">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9.</w:t>
      </w:r>
      <w:r w:rsidR="001611D8" w:rsidRPr="00F1493E">
        <w:rPr>
          <w:rFonts w:ascii="GHEA Grapalat" w:hAnsi="GHEA Grapalat"/>
          <w:i w:val="0"/>
        </w:rPr>
        <w:t>5</w:t>
      </w:r>
      <w:r w:rsidR="00DC30CC" w:rsidRPr="00F1493E">
        <w:rPr>
          <w:rFonts w:ascii="GHEA Grapalat" w:hAnsi="GHEA Grapalat"/>
          <w:i w:val="0"/>
        </w:rPr>
        <w:t>.</w:t>
      </w:r>
      <w:r w:rsidR="00DC30CC" w:rsidRPr="00F1493E">
        <w:rPr>
          <w:rFonts w:ascii="GHEA Grapalat" w:hAnsi="GHEA Grapalat"/>
          <w:i w:val="0"/>
        </w:rPr>
        <w:tab/>
      </w:r>
      <w:r w:rsidRPr="00F1493E">
        <w:rPr>
          <w:rFonts w:ascii="GHEA Grapalat" w:hAnsi="GHEA Grapalat"/>
          <w:i w:val="0"/>
        </w:rPr>
        <w:t>До истечения срока, предусмотренного пунктом 9.</w:t>
      </w:r>
      <w:r w:rsidR="00AA064A" w:rsidRPr="00F1493E">
        <w:rPr>
          <w:rFonts w:ascii="GHEA Grapalat" w:hAnsi="GHEA Grapalat"/>
          <w:i w:val="0"/>
          <w:lang w:val="hy-AM"/>
        </w:rPr>
        <w:t>4</w:t>
      </w:r>
      <w:r w:rsidRPr="00F1493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F1493E">
        <w:rPr>
          <w:rFonts w:ascii="GHEA Grapalat" w:hAnsi="GHEA Grapalat"/>
          <w:i w:val="0"/>
        </w:rPr>
        <w:t>размера предоплаты или</w:t>
      </w:r>
      <w:r w:rsidRPr="00F1493E">
        <w:rPr>
          <w:rFonts w:ascii="GHEA Grapalat" w:hAnsi="GHEA Grapalat"/>
          <w:i w:val="0"/>
        </w:rPr>
        <w:t xml:space="preserve"> увеличение цены, предложенной отобранным участником.</w:t>
      </w:r>
      <w:r w:rsidRPr="00F1493E">
        <w:rPr>
          <w:rFonts w:ascii="GHEA Grapalat" w:hAnsi="GHEA Grapalat"/>
          <w:spacing w:val="-8"/>
        </w:rPr>
        <w:t xml:space="preserve"> </w:t>
      </w:r>
    </w:p>
    <w:p w:rsidR="00096865" w:rsidRPr="00F1493E" w:rsidRDefault="00030D40" w:rsidP="00B46D58">
      <w:pPr>
        <w:widowControl w:val="0"/>
        <w:spacing w:after="160"/>
        <w:jc w:val="center"/>
        <w:rPr>
          <w:rFonts w:ascii="GHEA Grapalat" w:hAnsi="GHEA Grapalat" w:cs="Arial"/>
          <w:b/>
          <w:iCs/>
          <w:sz w:val="20"/>
          <w:szCs w:val="20"/>
        </w:rPr>
      </w:pPr>
      <w:r w:rsidRPr="00F1493E">
        <w:rPr>
          <w:rFonts w:ascii="GHEA Grapalat" w:hAnsi="GHEA Grapalat"/>
          <w:b/>
          <w:sz w:val="20"/>
          <w:szCs w:val="20"/>
        </w:rPr>
        <w:t xml:space="preserve">10. </w:t>
      </w:r>
      <w:r w:rsidR="00F83409" w:rsidRPr="00F1493E">
        <w:rPr>
          <w:rFonts w:ascii="GHEA Grapalat" w:hAnsi="GHEA Grapalat"/>
          <w:b/>
          <w:sz w:val="20"/>
          <w:szCs w:val="20"/>
        </w:rPr>
        <w:t xml:space="preserve">ОБЕСПЕЧЕНИЯ КВАЛИФИКАЦИИ И </w:t>
      </w:r>
      <w:r w:rsidRPr="00F1493E">
        <w:rPr>
          <w:rFonts w:ascii="GHEA Grapalat" w:hAnsi="GHEA Grapalat"/>
          <w:b/>
          <w:sz w:val="20"/>
          <w:szCs w:val="20"/>
        </w:rPr>
        <w:t xml:space="preserve">ДОГОВОРА </w:t>
      </w:r>
    </w:p>
    <w:p w:rsidR="00096865" w:rsidRPr="00F1493E" w:rsidRDefault="00030D40" w:rsidP="00B46D58">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10.1</w:t>
      </w:r>
      <w:r w:rsidR="00DC30CC" w:rsidRPr="00F1493E">
        <w:rPr>
          <w:rFonts w:ascii="GHEA Grapalat" w:hAnsi="GHEA Grapalat"/>
          <w:sz w:val="20"/>
          <w:szCs w:val="20"/>
        </w:rPr>
        <w:t>.</w:t>
      </w:r>
      <w:r w:rsidR="00DC30CC" w:rsidRPr="00F1493E">
        <w:rPr>
          <w:rFonts w:ascii="GHEA Grapalat" w:hAnsi="GHEA Grapalat"/>
          <w:sz w:val="20"/>
          <w:szCs w:val="20"/>
        </w:rPr>
        <w:tab/>
      </w:r>
      <w:r w:rsidR="00813D84" w:rsidRPr="00F1493E">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w:t>
      </w:r>
      <w:r w:rsidR="00E07EAE" w:rsidRPr="00F1493E">
        <w:rPr>
          <w:rFonts w:ascii="GHEA Grapalat" w:hAnsi="GHEA Grapalat"/>
          <w:color w:val="000000" w:themeColor="text1"/>
          <w:sz w:val="20"/>
          <w:szCs w:val="20"/>
        </w:rPr>
        <w:t>10</w:t>
      </w:r>
      <w:r w:rsidR="00813D84" w:rsidRPr="00F1493E">
        <w:rPr>
          <w:rFonts w:ascii="GHEA Grapalat" w:hAnsi="GHEA Grapalat"/>
          <w:color w:val="000000" w:themeColor="text1"/>
          <w:sz w:val="20"/>
          <w:szCs w:val="20"/>
        </w:rPr>
        <w:t xml:space="preserve">-и рабочих дней </w:t>
      </w:r>
      <w:r w:rsidR="00A21601" w:rsidRPr="00F1493E">
        <w:rPr>
          <w:rFonts w:ascii="GHEA Grapalat" w:hAnsi="GHEA Grapalat"/>
          <w:color w:val="000000" w:themeColor="text1"/>
          <w:sz w:val="20"/>
          <w:szCs w:val="20"/>
        </w:rPr>
        <w:t xml:space="preserve">после </w:t>
      </w:r>
      <w:r w:rsidR="00813D84" w:rsidRPr="00F1493E">
        <w:rPr>
          <w:rFonts w:ascii="GHEA Grapalat" w:hAnsi="GHEA Grapalat"/>
          <w:color w:val="000000" w:themeColor="text1"/>
          <w:sz w:val="20"/>
          <w:szCs w:val="20"/>
        </w:rPr>
        <w:t>дня его получения, обязан представить обеспечения квалификации и договора.</w:t>
      </w:r>
      <w:r w:rsidR="00813D84" w:rsidRPr="00F1493E">
        <w:rPr>
          <w:rFonts w:ascii="GHEA Grapalat" w:hAnsi="GHEA Grapalat"/>
          <w:sz w:val="20"/>
          <w:szCs w:val="20"/>
        </w:rPr>
        <w:t xml:space="preserve"> </w:t>
      </w:r>
      <w:r w:rsidR="00813D84" w:rsidRPr="00F1493E">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договора(предоплаты)</w:t>
      </w:r>
      <w:r w:rsidRPr="00F1493E">
        <w:rPr>
          <w:rFonts w:ascii="GHEA Grapalat" w:hAnsi="GHEA Grapalat"/>
          <w:sz w:val="20"/>
          <w:szCs w:val="20"/>
        </w:rPr>
        <w:t>.</w:t>
      </w:r>
      <w:r w:rsidR="003D365B" w:rsidRPr="00F1493E">
        <w:rPr>
          <w:rFonts w:ascii="GHEA Grapalat" w:hAnsi="GHEA Grapalat"/>
          <w:sz w:val="20"/>
          <w:szCs w:val="20"/>
          <w:vertAlign w:val="superscript"/>
        </w:rPr>
        <w:t>11.1</w:t>
      </w:r>
    </w:p>
    <w:p w:rsidR="00183810" w:rsidRPr="00F1493E" w:rsidRDefault="00183810" w:rsidP="00183810">
      <w:pPr>
        <w:ind w:firstLine="567"/>
        <w:jc w:val="both"/>
        <w:rPr>
          <w:rFonts w:ascii="Sylfaen" w:hAnsi="Sylfaen" w:cs="Arial"/>
          <w:sz w:val="20"/>
          <w:szCs w:val="20"/>
          <w:lang w:val="af-ZA"/>
        </w:rPr>
      </w:pPr>
      <w:r w:rsidRPr="00F1493E">
        <w:rPr>
          <w:rFonts w:ascii="Sylfaen" w:hAnsi="Sylfaen" w:cs="Sylfaen"/>
          <w:sz w:val="20"/>
          <w:szCs w:val="20"/>
          <w:lang w:val="hy-AM"/>
        </w:rPr>
        <w:t>10.2</w:t>
      </w:r>
      <w:r w:rsidRPr="00F1493E">
        <w:rPr>
          <w:rFonts w:ascii="Sylfaen" w:hAnsi="Sylfaen" w:cs="Sylfaen"/>
          <w:sz w:val="20"/>
          <w:szCs w:val="20"/>
          <w:lang w:val="af-ZA"/>
        </w:rPr>
        <w:t xml:space="preserve"> </w:t>
      </w:r>
      <w:r w:rsidRPr="00F1493E">
        <w:rPr>
          <w:rFonts w:ascii="Sylfaen" w:hAnsi="Sylfaen" w:cs="Sylfaen"/>
          <w:sz w:val="20"/>
          <w:szCs w:val="20"/>
          <w:lang w:val="hy-AM"/>
        </w:rPr>
        <w:t>Квалификация</w:t>
      </w:r>
      <w:r w:rsidRPr="00F1493E">
        <w:rPr>
          <w:rFonts w:ascii="Sylfaen" w:hAnsi="Sylfaen" w:cs="Sylfaen"/>
          <w:sz w:val="20"/>
          <w:szCs w:val="20"/>
          <w:lang w:val="af-ZA"/>
        </w:rPr>
        <w:t xml:space="preserve"> </w:t>
      </w:r>
      <w:r w:rsidRPr="00F1493E">
        <w:rPr>
          <w:rFonts w:ascii="Sylfaen" w:hAnsi="Sylfaen" w:cs="Sylfaen"/>
          <w:sz w:val="20"/>
          <w:szCs w:val="20"/>
          <w:lang w:val="hy-AM"/>
        </w:rPr>
        <w:t>обеспечение</w:t>
      </w:r>
      <w:r w:rsidRPr="00F1493E">
        <w:rPr>
          <w:rFonts w:ascii="Sylfaen" w:hAnsi="Sylfaen" w:cs="Sylfaen"/>
          <w:sz w:val="20"/>
          <w:szCs w:val="20"/>
          <w:lang w:val="af-ZA"/>
        </w:rPr>
        <w:t xml:space="preserve"> </w:t>
      </w:r>
      <w:r w:rsidRPr="00F1493E">
        <w:rPr>
          <w:rFonts w:ascii="Sylfaen" w:hAnsi="Sylfaen" w:cs="Sylfaen"/>
          <w:sz w:val="20"/>
          <w:szCs w:val="20"/>
          <w:lang w:val="hy-AM"/>
        </w:rPr>
        <w:t>размер</w:t>
      </w:r>
      <w:r w:rsidRPr="00F1493E">
        <w:rPr>
          <w:rFonts w:ascii="Sylfaen" w:hAnsi="Sylfaen" w:cs="Sylfaen"/>
          <w:sz w:val="20"/>
          <w:szCs w:val="20"/>
          <w:lang w:val="af-ZA"/>
        </w:rPr>
        <w:t xml:space="preserve"> </w:t>
      </w:r>
      <w:r w:rsidRPr="00F1493E">
        <w:rPr>
          <w:rFonts w:ascii="Sylfaen" w:hAnsi="Sylfaen" w:cs="Sylfaen"/>
          <w:sz w:val="20"/>
          <w:szCs w:val="20"/>
          <w:lang w:val="hy-AM"/>
        </w:rPr>
        <w:t>равный</w:t>
      </w:r>
      <w:r w:rsidRPr="00F1493E">
        <w:rPr>
          <w:rFonts w:ascii="Sylfaen" w:hAnsi="Sylfaen" w:cs="Sylfaen"/>
          <w:sz w:val="20"/>
          <w:szCs w:val="20"/>
          <w:lang w:val="af-ZA"/>
        </w:rPr>
        <w:t xml:space="preserve"> </w:t>
      </w:r>
      <w:r w:rsidRPr="00F1493E">
        <w:rPr>
          <w:rFonts w:ascii="Sylfaen" w:hAnsi="Sylfaen" w:cs="Sylfaen"/>
          <w:sz w:val="20"/>
          <w:szCs w:val="20"/>
          <w:lang w:val="hy-AM"/>
        </w:rPr>
        <w:t>является</w:t>
      </w:r>
      <w:r w:rsidRPr="00F1493E">
        <w:rPr>
          <w:rFonts w:ascii="Sylfaen" w:hAnsi="Sylfaen" w:cs="Sylfaen"/>
          <w:sz w:val="20"/>
          <w:szCs w:val="20"/>
          <w:lang w:val="af-ZA"/>
        </w:rPr>
        <w:t xml:space="preserve"> </w:t>
      </w:r>
      <w:r w:rsidRPr="00F1493E">
        <w:rPr>
          <w:rFonts w:ascii="Sylfaen" w:hAnsi="Sylfaen" w:cs="Sylfaen"/>
          <w:b/>
          <w:sz w:val="20"/>
          <w:szCs w:val="20"/>
          <w:lang w:val="hy-AM"/>
        </w:rPr>
        <w:t xml:space="preserve">работ, подлежащих закупке </w:t>
      </w:r>
      <w:r w:rsidRPr="00F1493E">
        <w:rPr>
          <w:rFonts w:ascii="Sylfaen" w:hAnsi="Sylfaen" w:cs="Sylfaen"/>
          <w:sz w:val="20"/>
          <w:szCs w:val="20"/>
          <w:lang w:val="hy-AM"/>
        </w:rPr>
        <w:t xml:space="preserve">в рамках данной процедуры </w:t>
      </w:r>
      <w:r w:rsidRPr="00F1493E">
        <w:rPr>
          <w:rFonts w:ascii="Sylfaen" w:hAnsi="Sylfaen" w:cs="Sylfaen"/>
          <w:b/>
          <w:sz w:val="20"/>
          <w:szCs w:val="20"/>
          <w:lang w:val="hy-AM"/>
        </w:rPr>
        <w:t>30 процентов от покупной цены, в случае 2-го взноса - стоимость приобретаемых работ</w:t>
      </w:r>
      <w:r w:rsidRPr="00F1493E">
        <w:rPr>
          <w:rFonts w:ascii="Sylfaen" w:hAnsi="Sylfaen" w:cs="Sylfaen"/>
          <w:sz w:val="20"/>
          <w:szCs w:val="20"/>
          <w:lang w:val="hy-AM"/>
        </w:rPr>
        <w:t xml:space="preserve"> </w:t>
      </w:r>
      <w:r w:rsidRPr="00F1493E">
        <w:rPr>
          <w:rFonts w:ascii="Sylfaen" w:hAnsi="Sylfaen" w:cs="Sylfaen"/>
          <w:b/>
          <w:sz w:val="20"/>
          <w:szCs w:val="20"/>
          <w:lang w:val="hy-AM"/>
        </w:rPr>
        <w:t xml:space="preserve">15 процентов от покупной цены. </w:t>
      </w:r>
      <w:r w:rsidRPr="00F1493E">
        <w:rPr>
          <w:rFonts w:ascii="Sylfaen" w:hAnsi="Sylfaen" w:cs="Sylfaen"/>
          <w:sz w:val="20"/>
          <w:szCs w:val="20"/>
          <w:lang w:val="hy-AM"/>
        </w:rPr>
        <w:t>Если покупная цена работ меньше цены заключаемого договора, размер квалификационной гарантии рассчитывается в соотношении с ценой заключаемого договора.</w:t>
      </w:r>
      <w:r w:rsidRPr="00F1493E">
        <w:rPr>
          <w:rFonts w:ascii="GHEA Grapalat" w:hAnsi="GHEA Grapalat" w:cs="Sylfaen"/>
          <w:sz w:val="20"/>
          <w:szCs w:val="20"/>
          <w:lang w:val="af-ZA"/>
        </w:rPr>
        <w:t xml:space="preserve"> </w:t>
      </w:r>
      <w:r w:rsidRPr="00F1493E">
        <w:rPr>
          <w:rFonts w:ascii="Arial" w:hAnsi="Arial" w:cs="Arial"/>
          <w:b/>
          <w:color w:val="FF0000"/>
          <w:sz w:val="20"/>
          <w:szCs w:val="20"/>
        </w:rPr>
        <w:t>Квалификация</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rPr>
        <w:t>обеспечение</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rPr>
        <w:t>быть представленным</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rPr>
        <w:t>является</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 xml:space="preserve">в виде </w:t>
      </w:r>
      <w:r w:rsidRPr="00F1493E">
        <w:rPr>
          <w:rFonts w:ascii="Cambria Math" w:hAnsi="Cambria Math" w:cs="Cambria Math"/>
          <w:b/>
          <w:color w:val="FF0000"/>
          <w:sz w:val="20"/>
          <w:szCs w:val="20"/>
          <w:lang w:val="af-ZA"/>
        </w:rPr>
        <w:t xml:space="preserve">штрафа </w:t>
      </w:r>
      <w:r w:rsidRPr="00F1493E">
        <w:rPr>
          <w:rFonts w:ascii="Arial" w:hAnsi="Arial" w:cs="Arial"/>
          <w:b/>
          <w:color w:val="FF0000"/>
          <w:sz w:val="20"/>
          <w:szCs w:val="20"/>
        </w:rPr>
        <w:t xml:space="preserve">( </w:t>
      </w:r>
      <w:r w:rsidRPr="00F1493E">
        <w:rPr>
          <w:rFonts w:ascii="GHEA Grapalat" w:hAnsi="GHEA Grapalat" w:cs="Sylfaen"/>
          <w:b/>
          <w:color w:val="FF0000"/>
          <w:sz w:val="20"/>
          <w:szCs w:val="20"/>
          <w:lang w:val="af-ZA"/>
        </w:rPr>
        <w:t xml:space="preserve">Приложение </w:t>
      </w:r>
      <w:r w:rsidRPr="00F1493E">
        <w:rPr>
          <w:rFonts w:ascii="Arial" w:hAnsi="Arial" w:cs="Arial"/>
          <w:b/>
          <w:color w:val="FF0000"/>
          <w:sz w:val="20"/>
          <w:szCs w:val="20"/>
        </w:rPr>
        <w:t xml:space="preserve">4.2 </w:t>
      </w:r>
      <w:r w:rsidRPr="00F1493E">
        <w:rPr>
          <w:rFonts w:ascii="GHEA Grapalat" w:hAnsi="GHEA Grapalat" w:cs="Sylfaen"/>
          <w:b/>
          <w:color w:val="FF0000"/>
          <w:sz w:val="20"/>
          <w:szCs w:val="20"/>
          <w:lang w:val="af-ZA"/>
        </w:rPr>
        <w:t xml:space="preserve">) , </w:t>
      </w:r>
      <w:r w:rsidRPr="00F1493E">
        <w:rPr>
          <w:rFonts w:ascii="Open Sans" w:hAnsi="Open Sans" w:cs="Open Sans"/>
          <w:b/>
          <w:color w:val="FF0000"/>
          <w:sz w:val="20"/>
          <w:szCs w:val="20"/>
          <w:lang w:val="hy-AM"/>
        </w:rPr>
        <w:t xml:space="preserve">а </w:t>
      </w:r>
      <w:r w:rsidRPr="00F1493E">
        <w:rPr>
          <w:rFonts w:ascii="Arial" w:hAnsi="Arial" w:cs="Arial"/>
          <w:b/>
          <w:color w:val="FF0000"/>
          <w:sz w:val="20"/>
          <w:szCs w:val="20"/>
          <w:lang w:val="hy-AM"/>
        </w:rPr>
        <w:t>также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подтверждающий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соглашение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случае</w:t>
      </w:r>
      <w:r w:rsidRPr="00F1493E">
        <w:rPr>
          <w:rFonts w:ascii="GHEA Grapalat" w:hAnsi="GHEA Grapalat" w:cs="Sylfaen"/>
          <w:b/>
          <w:color w:val="FF0000"/>
          <w:sz w:val="20"/>
          <w:szCs w:val="20"/>
          <w:lang w:val="hy-AM"/>
        </w:rPr>
        <w:t xml:space="preserve"> </w:t>
      </w:r>
      <w:r w:rsidRPr="00F1493E">
        <w:rPr>
          <w:rFonts w:ascii="Arial" w:hAnsi="Arial" w:cs="Arial"/>
          <w:b/>
          <w:color w:val="FF0000"/>
          <w:sz w:val="20"/>
          <w:szCs w:val="20"/>
          <w:lang w:val="hy-AM"/>
        </w:rPr>
        <w:t>одобренный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частности:</w:t>
      </w:r>
      <w:r w:rsidRPr="00F1493E">
        <w:rPr>
          <w:rFonts w:ascii="GHEA Grapalat" w:hAnsi="GHEA Grapalat" w:cs="Sylfaen"/>
          <w:sz w:val="20"/>
          <w:szCs w:val="20"/>
          <w:lang w:val="hy-AM"/>
        </w:rPr>
        <w:t xml:space="preserve"> </w:t>
      </w:r>
      <w:r w:rsidRPr="00F1493E">
        <w:rPr>
          <w:rFonts w:ascii="Arial" w:hAnsi="Arial" w:cs="Arial"/>
          <w:b/>
          <w:color w:val="FF0000"/>
          <w:sz w:val="20"/>
          <w:szCs w:val="20"/>
          <w:lang w:val="hy-AM"/>
        </w:rPr>
        <w:t>банки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к</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готовый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гарантии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или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наличные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деньги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некотором роде.</w:t>
      </w:r>
      <w:r w:rsidRPr="00F1493E">
        <w:rPr>
          <w:rFonts w:ascii="GHEA Grapalat" w:hAnsi="GHEA Grapalat" w:cs="Sylfaen"/>
          <w:sz w:val="20"/>
          <w:szCs w:val="20"/>
          <w:lang w:val="af-ZA"/>
        </w:rPr>
        <w:t xml:space="preserve"> </w:t>
      </w:r>
      <w:r w:rsidRPr="00F1493E">
        <w:rPr>
          <w:rFonts w:ascii="Arial" w:hAnsi="Arial" w:cs="Arial"/>
          <w:sz w:val="20"/>
          <w:szCs w:val="20"/>
        </w:rPr>
        <w:t>Общий</w:t>
      </w:r>
      <w:r w:rsidRPr="00F1493E">
        <w:rPr>
          <w:rFonts w:ascii="GHEA Grapalat" w:hAnsi="GHEA Grapalat" w:cs="Sylfaen"/>
          <w:sz w:val="20"/>
          <w:szCs w:val="20"/>
          <w:lang w:val="af-ZA"/>
        </w:rPr>
        <w:t xml:space="preserve"> </w:t>
      </w:r>
      <w:r w:rsidRPr="00F1493E">
        <w:rPr>
          <w:rFonts w:ascii="Arial" w:hAnsi="Arial" w:cs="Arial"/>
          <w:sz w:val="20"/>
          <w:szCs w:val="20"/>
        </w:rPr>
        <w:t>в котором</w:t>
      </w:r>
      <w:r w:rsidRPr="00F1493E">
        <w:rPr>
          <w:rFonts w:ascii="GHEA Grapalat" w:hAnsi="GHEA Grapalat" w:cs="Sylfaen"/>
          <w:sz w:val="20"/>
          <w:szCs w:val="20"/>
          <w:lang w:val="af-ZA"/>
        </w:rPr>
        <w:t xml:space="preserve"> </w:t>
      </w:r>
      <w:r w:rsidRPr="00F1493E">
        <w:rPr>
          <w:rFonts w:ascii="Arial" w:hAnsi="Arial" w:cs="Arial"/>
          <w:sz w:val="20"/>
          <w:szCs w:val="20"/>
        </w:rPr>
        <w:t>обеспечение</w:t>
      </w:r>
      <w:r w:rsidRPr="00F1493E">
        <w:rPr>
          <w:rFonts w:ascii="GHEA Grapalat" w:hAnsi="GHEA Grapalat" w:cs="Sylfaen"/>
          <w:sz w:val="20"/>
          <w:szCs w:val="20"/>
          <w:lang w:val="af-ZA"/>
        </w:rPr>
        <w:t xml:space="preserve"> </w:t>
      </w:r>
      <w:r w:rsidRPr="00F1493E">
        <w:rPr>
          <w:rFonts w:ascii="Arial" w:hAnsi="Arial" w:cs="Arial"/>
          <w:sz w:val="20"/>
          <w:szCs w:val="20"/>
        </w:rPr>
        <w:t>нуждаться</w:t>
      </w:r>
      <w:r w:rsidRPr="00F1493E">
        <w:rPr>
          <w:rFonts w:ascii="GHEA Grapalat" w:hAnsi="GHEA Grapalat" w:cs="Sylfaen"/>
          <w:sz w:val="20"/>
          <w:szCs w:val="20"/>
          <w:lang w:val="af-ZA"/>
        </w:rPr>
        <w:t xml:space="preserve"> </w:t>
      </w:r>
      <w:r w:rsidRPr="00F1493E">
        <w:rPr>
          <w:rFonts w:ascii="Arial" w:hAnsi="Arial" w:cs="Arial"/>
          <w:sz w:val="20"/>
          <w:szCs w:val="20"/>
        </w:rPr>
        <w:t>является</w:t>
      </w:r>
      <w:r w:rsidRPr="00F1493E">
        <w:rPr>
          <w:rFonts w:ascii="GHEA Grapalat" w:hAnsi="GHEA Grapalat" w:cs="Sylfaen"/>
          <w:sz w:val="20"/>
          <w:szCs w:val="20"/>
          <w:lang w:val="af-ZA"/>
        </w:rPr>
        <w:t xml:space="preserve"> </w:t>
      </w:r>
      <w:r w:rsidRPr="00F1493E">
        <w:rPr>
          <w:rFonts w:ascii="Arial" w:hAnsi="Arial" w:cs="Arial"/>
          <w:sz w:val="20"/>
          <w:szCs w:val="20"/>
        </w:rPr>
        <w:t>действительный</w:t>
      </w:r>
      <w:r w:rsidRPr="00F1493E">
        <w:rPr>
          <w:rFonts w:ascii="GHEA Grapalat" w:hAnsi="GHEA Grapalat" w:cs="Sylfaen"/>
          <w:sz w:val="20"/>
          <w:szCs w:val="20"/>
          <w:lang w:val="af-ZA"/>
        </w:rPr>
        <w:t xml:space="preserve"> </w:t>
      </w:r>
      <w:r w:rsidRPr="00F1493E">
        <w:rPr>
          <w:rFonts w:ascii="Arial" w:hAnsi="Arial" w:cs="Arial"/>
          <w:sz w:val="20"/>
          <w:szCs w:val="20"/>
        </w:rPr>
        <w:t>быть</w:t>
      </w:r>
      <w:r w:rsidRPr="00F1493E">
        <w:rPr>
          <w:rFonts w:ascii="GHEA Grapalat" w:hAnsi="GHEA Grapalat" w:cs="Sylfaen"/>
          <w:sz w:val="20"/>
          <w:szCs w:val="20"/>
          <w:lang w:val="af-ZA"/>
        </w:rPr>
        <w:t xml:space="preserve"> </w:t>
      </w:r>
      <w:r w:rsidRPr="00F1493E">
        <w:rPr>
          <w:rFonts w:ascii="Arial" w:hAnsi="Arial" w:cs="Arial"/>
          <w:sz w:val="20"/>
          <w:szCs w:val="20"/>
        </w:rPr>
        <w:t>по меньшей мере</w:t>
      </w:r>
      <w:r w:rsidRPr="00F1493E">
        <w:rPr>
          <w:rFonts w:ascii="GHEA Grapalat" w:hAnsi="GHEA Grapalat" w:cs="Sylfaen"/>
          <w:sz w:val="20"/>
          <w:szCs w:val="20"/>
          <w:lang w:val="af-ZA"/>
        </w:rPr>
        <w:t xml:space="preserve"> </w:t>
      </w:r>
      <w:r w:rsidRPr="00F1493E">
        <w:rPr>
          <w:rFonts w:ascii="Arial" w:hAnsi="Arial" w:cs="Arial"/>
          <w:sz w:val="20"/>
          <w:szCs w:val="20"/>
        </w:rPr>
        <w:t>до</w:t>
      </w:r>
      <w:r w:rsidRPr="00F1493E">
        <w:rPr>
          <w:rFonts w:ascii="GHEA Grapalat" w:hAnsi="GHEA Grapalat" w:cs="Sylfaen"/>
          <w:sz w:val="20"/>
          <w:szCs w:val="20"/>
          <w:lang w:val="af-ZA"/>
        </w:rPr>
        <w:t xml:space="preserve"> </w:t>
      </w:r>
      <w:r w:rsidRPr="00F1493E">
        <w:rPr>
          <w:rFonts w:ascii="Arial" w:hAnsi="Arial" w:cs="Arial"/>
          <w:sz w:val="20"/>
          <w:szCs w:val="20"/>
        </w:rPr>
        <w:t>договор</w:t>
      </w:r>
      <w:r w:rsidRPr="00F1493E">
        <w:rPr>
          <w:rFonts w:ascii="GHEA Grapalat" w:hAnsi="GHEA Grapalat" w:cs="Sylfaen"/>
          <w:sz w:val="20"/>
          <w:szCs w:val="20"/>
          <w:lang w:val="af-ZA"/>
        </w:rPr>
        <w:t xml:space="preserve"> </w:t>
      </w:r>
      <w:r w:rsidRPr="00F1493E">
        <w:rPr>
          <w:rFonts w:ascii="Arial" w:hAnsi="Arial" w:cs="Arial"/>
          <w:sz w:val="20"/>
          <w:szCs w:val="20"/>
        </w:rPr>
        <w:t>исполнение</w:t>
      </w:r>
      <w:r w:rsidRPr="00F1493E">
        <w:rPr>
          <w:rFonts w:ascii="GHEA Grapalat" w:hAnsi="GHEA Grapalat" w:cs="Sylfaen"/>
          <w:sz w:val="20"/>
          <w:szCs w:val="20"/>
          <w:lang w:val="af-ZA"/>
        </w:rPr>
        <w:t xml:space="preserve"> </w:t>
      </w:r>
      <w:r w:rsidRPr="00F1493E">
        <w:rPr>
          <w:rFonts w:ascii="Arial" w:hAnsi="Arial" w:cs="Arial"/>
          <w:sz w:val="20"/>
          <w:szCs w:val="20"/>
        </w:rPr>
        <w:t>результат</w:t>
      </w:r>
      <w:r w:rsidRPr="00F1493E">
        <w:rPr>
          <w:rFonts w:ascii="GHEA Grapalat" w:hAnsi="GHEA Grapalat" w:cs="Sylfaen"/>
          <w:sz w:val="20"/>
          <w:szCs w:val="20"/>
          <w:lang w:val="af-ZA"/>
        </w:rPr>
        <w:t xml:space="preserve"> </w:t>
      </w:r>
      <w:r w:rsidRPr="00F1493E">
        <w:rPr>
          <w:rFonts w:ascii="Arial" w:hAnsi="Arial" w:cs="Arial"/>
          <w:sz w:val="20"/>
          <w:szCs w:val="20"/>
        </w:rPr>
        <w:t>от клиента</w:t>
      </w:r>
      <w:r w:rsidRPr="00F1493E">
        <w:rPr>
          <w:rFonts w:ascii="GHEA Grapalat" w:hAnsi="GHEA Grapalat" w:cs="Sylfaen"/>
          <w:sz w:val="20"/>
          <w:szCs w:val="20"/>
          <w:lang w:val="af-ZA"/>
        </w:rPr>
        <w:t xml:space="preserve"> </w:t>
      </w:r>
      <w:r w:rsidRPr="00F1493E">
        <w:rPr>
          <w:rFonts w:ascii="Arial" w:hAnsi="Arial" w:cs="Arial"/>
          <w:sz w:val="20"/>
          <w:szCs w:val="20"/>
        </w:rPr>
        <w:t>к</w:t>
      </w:r>
      <w:r w:rsidRPr="00F1493E">
        <w:rPr>
          <w:rFonts w:ascii="GHEA Grapalat" w:hAnsi="GHEA Grapalat" w:cs="Sylfaen"/>
          <w:sz w:val="20"/>
          <w:szCs w:val="20"/>
          <w:lang w:val="af-ZA"/>
        </w:rPr>
        <w:t xml:space="preserve"> </w:t>
      </w:r>
      <w:r w:rsidRPr="00F1493E">
        <w:rPr>
          <w:rFonts w:ascii="Arial" w:hAnsi="Arial" w:cs="Arial"/>
          <w:sz w:val="20"/>
          <w:szCs w:val="20"/>
        </w:rPr>
        <w:t>полный</w:t>
      </w:r>
      <w:r w:rsidRPr="00F1493E">
        <w:rPr>
          <w:rFonts w:ascii="GHEA Grapalat" w:hAnsi="GHEA Grapalat" w:cs="Sylfaen"/>
          <w:sz w:val="20"/>
          <w:szCs w:val="20"/>
          <w:lang w:val="af-ZA"/>
        </w:rPr>
        <w:t xml:space="preserve"> </w:t>
      </w:r>
      <w:r w:rsidRPr="00F1493E">
        <w:rPr>
          <w:rFonts w:ascii="Arial" w:hAnsi="Arial" w:cs="Arial"/>
          <w:sz w:val="20"/>
          <w:szCs w:val="20"/>
        </w:rPr>
        <w:t>быть принятым</w:t>
      </w:r>
      <w:r w:rsidRPr="00F1493E">
        <w:rPr>
          <w:rFonts w:ascii="GHEA Grapalat" w:hAnsi="GHEA Grapalat" w:cs="Sylfaen"/>
          <w:sz w:val="20"/>
          <w:szCs w:val="20"/>
          <w:lang w:val="af-ZA"/>
        </w:rPr>
        <w:t xml:space="preserve"> </w:t>
      </w:r>
      <w:r w:rsidRPr="00F1493E">
        <w:rPr>
          <w:rFonts w:ascii="Arial" w:hAnsi="Arial" w:cs="Arial"/>
          <w:sz w:val="20"/>
          <w:szCs w:val="20"/>
        </w:rPr>
        <w:t>в тот день</w:t>
      </w:r>
      <w:r w:rsidRPr="00F1493E">
        <w:rPr>
          <w:rFonts w:ascii="GHEA Grapalat" w:hAnsi="GHEA Grapalat" w:cs="Sylfaen"/>
          <w:sz w:val="20"/>
          <w:szCs w:val="20"/>
          <w:lang w:val="af-ZA"/>
        </w:rPr>
        <w:t xml:space="preserve"> </w:t>
      </w:r>
      <w:r w:rsidRPr="00F1493E">
        <w:rPr>
          <w:rFonts w:ascii="Arial" w:hAnsi="Arial" w:cs="Arial"/>
          <w:sz w:val="20"/>
          <w:szCs w:val="20"/>
        </w:rPr>
        <w:t xml:space="preserve">следующие </w:t>
      </w:r>
      <w:r w:rsidRPr="00F1493E">
        <w:rPr>
          <w:rFonts w:ascii="GHEA Grapalat" w:hAnsi="GHEA Grapalat" w:cs="Sylfaen"/>
          <w:sz w:val="20"/>
          <w:szCs w:val="20"/>
          <w:lang w:val="af-ZA"/>
        </w:rPr>
        <w:t xml:space="preserve">90-е </w:t>
      </w:r>
      <w:r w:rsidRPr="00F1493E">
        <w:rPr>
          <w:rFonts w:ascii="Arial" w:hAnsi="Arial" w:cs="Arial"/>
          <w:sz w:val="20"/>
          <w:szCs w:val="20"/>
        </w:rPr>
        <w:t>работающий</w:t>
      </w:r>
      <w:r w:rsidRPr="00F1493E">
        <w:rPr>
          <w:rFonts w:ascii="GHEA Grapalat" w:hAnsi="GHEA Grapalat" w:cs="Sylfaen"/>
          <w:sz w:val="20"/>
          <w:szCs w:val="20"/>
          <w:lang w:val="af-ZA"/>
        </w:rPr>
        <w:t xml:space="preserve"> </w:t>
      </w:r>
      <w:r w:rsidRPr="00F1493E">
        <w:rPr>
          <w:rFonts w:ascii="Arial" w:hAnsi="Arial" w:cs="Arial"/>
          <w:sz w:val="20"/>
          <w:szCs w:val="20"/>
        </w:rPr>
        <w:t>день</w:t>
      </w:r>
      <w:r w:rsidRPr="00F1493E">
        <w:rPr>
          <w:rFonts w:ascii="GHEA Grapalat" w:hAnsi="GHEA Grapalat" w:cs="Sylfaen"/>
          <w:sz w:val="20"/>
          <w:szCs w:val="20"/>
          <w:lang w:val="af-ZA"/>
        </w:rPr>
        <w:t xml:space="preserve"> </w:t>
      </w:r>
      <w:r w:rsidRPr="00F1493E">
        <w:rPr>
          <w:rFonts w:ascii="Arial" w:hAnsi="Arial" w:cs="Arial"/>
          <w:sz w:val="20"/>
          <w:szCs w:val="20"/>
        </w:rPr>
        <w:t>включая</w:t>
      </w:r>
    </w:p>
    <w:p w:rsidR="00183810" w:rsidRPr="00F1493E" w:rsidRDefault="00183810" w:rsidP="00183810">
      <w:pPr>
        <w:ind w:firstLine="567"/>
        <w:jc w:val="both"/>
        <w:rPr>
          <w:rFonts w:ascii="Sylfaen" w:hAnsi="Sylfaen" w:cs="Arial"/>
          <w:sz w:val="20"/>
          <w:szCs w:val="20"/>
          <w:lang w:val="hy-AM"/>
        </w:rPr>
      </w:pPr>
      <w:r w:rsidRPr="00F1493E">
        <w:rPr>
          <w:rFonts w:ascii="Sylfaen" w:hAnsi="Sylfaen" w:cs="Arial"/>
          <w:sz w:val="20"/>
          <w:szCs w:val="20"/>
        </w:rPr>
        <w:t>Если</w:t>
      </w:r>
      <w:r w:rsidRPr="00F1493E">
        <w:rPr>
          <w:rFonts w:ascii="Sylfaen" w:hAnsi="Sylfaen" w:cs="Arial"/>
          <w:sz w:val="20"/>
          <w:szCs w:val="20"/>
          <w:lang w:val="af-ZA"/>
        </w:rPr>
        <w:t xml:space="preserve"> </w:t>
      </w:r>
      <w:r w:rsidRPr="00F1493E">
        <w:rPr>
          <w:rFonts w:ascii="Sylfaen" w:hAnsi="Sylfaen" w:cs="Arial"/>
          <w:sz w:val="20"/>
          <w:szCs w:val="20"/>
          <w:lang w:val="hy-AM"/>
        </w:rPr>
        <w:t>Процедура закупки организована партиями, и участник признается выбранным участником более чем в одной партии.</w:t>
      </w:r>
      <w:r w:rsidRPr="00F1493E">
        <w:rPr>
          <w:rFonts w:ascii="Sylfaen" w:hAnsi="Sylfaen" w:cs="Arial"/>
          <w:sz w:val="20"/>
          <w:szCs w:val="20"/>
          <w:lang w:val="af-ZA"/>
        </w:rPr>
        <w:t xml:space="preserve"> </w:t>
      </w:r>
      <w:r w:rsidRPr="00F1493E">
        <w:rPr>
          <w:rFonts w:ascii="Sylfaen" w:hAnsi="Sylfaen" w:cs="Arial"/>
          <w:sz w:val="20"/>
          <w:szCs w:val="20"/>
          <w:lang w:val="hy-AM"/>
        </w:rPr>
        <w:t xml:space="preserve">то он может представить либо отдельно по каждой части, либо одну квалификационную гарантию по всем частям. В случае представления одной квалификационной гарантии ее размер рассчитывается </w:t>
      </w:r>
      <w:r w:rsidRPr="00F1493E">
        <w:rPr>
          <w:rFonts w:ascii="Sylfaen" w:hAnsi="Sylfaen" w:cs="Sylfaen"/>
          <w:sz w:val="20"/>
          <w:szCs w:val="20"/>
          <w:lang w:val="hy-AM"/>
        </w:rPr>
        <w:t>относительно общей суммы покупных цен представленных частей с учетом требований подпункта «в» подпункта 1 пункта 32 Порядка.</w:t>
      </w:r>
      <w:r w:rsidRPr="00F1493E">
        <w:rPr>
          <w:rFonts w:ascii="Sylfaen" w:hAnsi="Sylfaen" w:cs="Arial"/>
          <w:sz w:val="20"/>
          <w:szCs w:val="20"/>
          <w:lang w:val="hy-AM"/>
        </w:rPr>
        <w:t xml:space="preserve"> </w:t>
      </w:r>
      <w:r w:rsidRPr="00F1493E">
        <w:rPr>
          <w:rFonts w:ascii="Sylfaen" w:hAnsi="Sylfaen"/>
          <w:b/>
          <w:sz w:val="20"/>
          <w:szCs w:val="20"/>
          <w:lang w:val="hy-AM"/>
        </w:rPr>
        <w:t>Наличные</w:t>
      </w:r>
      <w:r w:rsidRPr="00F1493E">
        <w:rPr>
          <w:rFonts w:ascii="Sylfaen" w:hAnsi="Sylfaen"/>
          <w:b/>
          <w:sz w:val="20"/>
          <w:szCs w:val="20"/>
          <w:lang w:val="af-ZA"/>
        </w:rPr>
        <w:t xml:space="preserve"> </w:t>
      </w:r>
      <w:r w:rsidRPr="00F1493E">
        <w:rPr>
          <w:rFonts w:ascii="Sylfaen" w:hAnsi="Sylfaen"/>
          <w:b/>
          <w:sz w:val="20"/>
          <w:szCs w:val="20"/>
          <w:lang w:val="hy-AM"/>
        </w:rPr>
        <w:t>деньги</w:t>
      </w:r>
      <w:r w:rsidRPr="00F1493E">
        <w:rPr>
          <w:rFonts w:ascii="Sylfaen" w:hAnsi="Sylfaen"/>
          <w:b/>
          <w:sz w:val="20"/>
          <w:szCs w:val="20"/>
          <w:lang w:val="af-ZA"/>
        </w:rPr>
        <w:t xml:space="preserve"> </w:t>
      </w:r>
      <w:r w:rsidRPr="00F1493E">
        <w:rPr>
          <w:rFonts w:ascii="Sylfaen" w:hAnsi="Sylfaen"/>
          <w:b/>
          <w:sz w:val="20"/>
          <w:szCs w:val="20"/>
          <w:lang w:val="hy-AM"/>
        </w:rPr>
        <w:t>в виде</w:t>
      </w:r>
      <w:r w:rsidRPr="00F1493E">
        <w:rPr>
          <w:rFonts w:ascii="Sylfaen" w:hAnsi="Sylfaen"/>
          <w:b/>
          <w:sz w:val="20"/>
          <w:szCs w:val="20"/>
          <w:lang w:val="af-ZA"/>
        </w:rPr>
        <w:t xml:space="preserve"> </w:t>
      </w:r>
      <w:r w:rsidRPr="00F1493E">
        <w:rPr>
          <w:rFonts w:ascii="Sylfaen" w:hAnsi="Sylfaen"/>
          <w:b/>
          <w:sz w:val="20"/>
          <w:szCs w:val="20"/>
          <w:lang w:val="hy-AM"/>
        </w:rPr>
        <w:t>представлено</w:t>
      </w:r>
      <w:r w:rsidRPr="00F1493E">
        <w:rPr>
          <w:rFonts w:ascii="Sylfaen" w:hAnsi="Sylfaen"/>
          <w:b/>
          <w:sz w:val="20"/>
          <w:szCs w:val="20"/>
          <w:lang w:val="af-ZA"/>
        </w:rPr>
        <w:t xml:space="preserve"> </w:t>
      </w:r>
      <w:r w:rsidRPr="00F1493E">
        <w:rPr>
          <w:rFonts w:ascii="Sylfaen" w:hAnsi="Sylfaen" w:cs="Arial"/>
          <w:b/>
          <w:sz w:val="20"/>
          <w:szCs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r w:rsidRPr="00F1493E">
        <w:rPr>
          <w:rFonts w:ascii="Sylfaen" w:hAnsi="Sylfaen" w:cs="Arial"/>
          <w:sz w:val="20"/>
          <w:szCs w:val="20"/>
          <w:lang w:val="hy-AM"/>
        </w:rPr>
        <w:t xml:space="preserve">  </w:t>
      </w:r>
    </w:p>
    <w:p w:rsidR="00183810" w:rsidRPr="00F1493E" w:rsidRDefault="00183810" w:rsidP="00183810">
      <w:pPr>
        <w:pStyle w:val="NormalWeb"/>
        <w:shd w:val="clear" w:color="auto" w:fill="FFFFFF"/>
        <w:spacing w:before="0" w:beforeAutospacing="0" w:after="0" w:afterAutospacing="0"/>
        <w:ind w:firstLine="375"/>
        <w:jc w:val="both"/>
        <w:rPr>
          <w:rFonts w:ascii="Sylfaen" w:hAnsi="Sylfaen" w:cs="Arial"/>
          <w:sz w:val="20"/>
          <w:szCs w:val="20"/>
          <w:lang w:val="hy-AM"/>
        </w:rPr>
      </w:pPr>
      <w:r w:rsidRPr="00F1493E">
        <w:rPr>
          <w:rFonts w:ascii="Sylfaen" w:hAnsi="Sylfaen" w:cs="Arial"/>
          <w:sz w:val="20"/>
          <w:szCs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rsidR="00183810" w:rsidRPr="00F1493E" w:rsidRDefault="00183810" w:rsidP="00183810">
      <w:pPr>
        <w:ind w:firstLine="567"/>
        <w:jc w:val="both"/>
        <w:rPr>
          <w:rFonts w:ascii="Sylfaen" w:hAnsi="Sylfaen" w:cs="Arial"/>
          <w:color w:val="FFFFFF"/>
          <w:sz w:val="20"/>
          <w:szCs w:val="20"/>
          <w:lang w:val="hy-AM"/>
        </w:rPr>
      </w:pPr>
      <w:r w:rsidRPr="00F1493E">
        <w:rPr>
          <w:rFonts w:ascii="Sylfaen" w:hAnsi="Sylfaen" w:cs="Arial"/>
          <w:sz w:val="20"/>
          <w:szCs w:val="20"/>
          <w:lang w:val="hy-AM"/>
        </w:rPr>
        <w:t xml:space="preserve">Отобранный участник должен предоставить подтверждение квалификации в форме банковской гарантии </w:t>
      </w:r>
      <w:r w:rsidRPr="00F1493E">
        <w:rPr>
          <w:rFonts w:ascii="Sylfaen" w:hAnsi="Sylfaen" w:cs="Arial"/>
          <w:b/>
          <w:sz w:val="20"/>
          <w:szCs w:val="20"/>
          <w:lang w:val="hy-AM"/>
        </w:rPr>
        <w:t xml:space="preserve">согласно Приложению 4 </w:t>
      </w:r>
      <w:r w:rsidRPr="00F1493E">
        <w:rPr>
          <w:rFonts w:ascii="Sylfaen" w:hAnsi="Sylfaen" w:cs="Arial"/>
          <w:sz w:val="20"/>
          <w:szCs w:val="20"/>
          <w:lang w:val="hy-AM"/>
        </w:rPr>
        <w:t>.</w:t>
      </w:r>
      <w:r w:rsidRPr="00F1493E">
        <w:rPr>
          <w:rStyle w:val="FootnoteReference"/>
          <w:rFonts w:ascii="Sylfaen" w:hAnsi="Sylfaen" w:cs="Arial"/>
          <w:sz w:val="20"/>
          <w:szCs w:val="20"/>
          <w:lang w:val="hy-AM"/>
        </w:rPr>
        <w:footnoteReference w:id="8"/>
      </w:r>
    </w:p>
    <w:p w:rsidR="00183810" w:rsidRPr="00F1493E" w:rsidRDefault="00183810" w:rsidP="00183810">
      <w:pPr>
        <w:pStyle w:val="NormalWeb"/>
        <w:shd w:val="clear" w:color="auto" w:fill="FFFFFF"/>
        <w:spacing w:before="0" w:beforeAutospacing="0" w:after="0" w:afterAutospacing="0"/>
        <w:ind w:firstLine="375"/>
        <w:jc w:val="both"/>
        <w:rPr>
          <w:rFonts w:ascii="Sylfaen" w:hAnsi="Sylfaen" w:cs="Arial"/>
          <w:color w:val="FF0000"/>
          <w:sz w:val="20"/>
          <w:szCs w:val="20"/>
          <w:lang w:val="hy-AM"/>
        </w:rPr>
      </w:pPr>
      <w:r w:rsidRPr="00F1493E">
        <w:rPr>
          <w:rFonts w:ascii="Sylfaen" w:hAnsi="Sylfaen" w:cs="Arial"/>
          <w:color w:val="FF0000"/>
          <w:sz w:val="20"/>
          <w:szCs w:val="20"/>
          <w:lang w:val="hy-AM"/>
        </w:rPr>
        <w:t>При этом если договоры на закупку работ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подрядчиком договора (договоров) в полном объеме и полного принятия его результата заказчиком.</w:t>
      </w:r>
    </w:p>
    <w:p w:rsidR="00183810" w:rsidRPr="00F1493E" w:rsidRDefault="00183810" w:rsidP="00183810">
      <w:pPr>
        <w:ind w:firstLine="567"/>
        <w:jc w:val="both"/>
        <w:rPr>
          <w:rFonts w:ascii="Sylfaen" w:hAnsi="Sylfaen" w:cs="Arial"/>
          <w:sz w:val="20"/>
          <w:szCs w:val="20"/>
          <w:lang w:val="hy-AM"/>
        </w:rPr>
      </w:pPr>
      <w:r w:rsidRPr="00F1493E">
        <w:rPr>
          <w:rFonts w:ascii="Sylfaen" w:hAnsi="Sylfaen" w:cs="Arial"/>
          <w:sz w:val="20"/>
          <w:szCs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183810" w:rsidRPr="00F1493E" w:rsidRDefault="00183810" w:rsidP="00183810">
      <w:pPr>
        <w:ind w:firstLine="567"/>
        <w:jc w:val="both"/>
        <w:rPr>
          <w:rFonts w:ascii="Sylfaen" w:hAnsi="Sylfaen" w:cs="Sylfaen"/>
          <w:sz w:val="20"/>
          <w:szCs w:val="20"/>
          <w:lang w:val="hy-AM"/>
        </w:rPr>
      </w:pPr>
      <w:r w:rsidRPr="00F1493E">
        <w:rPr>
          <w:rFonts w:ascii="Sylfaen" w:hAnsi="Sylfaen" w:cs="Sylfaen"/>
          <w:sz w:val="20"/>
          <w:szCs w:val="20"/>
          <w:lang w:val="hy-AM"/>
        </w:rPr>
        <w:t xml:space="preserve">10.3 </w:t>
      </w:r>
      <w:r w:rsidRPr="00F1493E">
        <w:rPr>
          <w:rFonts w:ascii="Sylfaen" w:hAnsi="Sylfaen" w:cs="Sylfaen"/>
          <w:b/>
          <w:sz w:val="20"/>
          <w:szCs w:val="20"/>
          <w:lang w:val="hy-AM"/>
        </w:rPr>
        <w:t>Договор</w:t>
      </w:r>
      <w:r w:rsidRPr="00F1493E">
        <w:rPr>
          <w:rFonts w:ascii="Sylfaen" w:hAnsi="Sylfaen" w:cs="Sylfaen"/>
          <w:b/>
          <w:sz w:val="20"/>
          <w:szCs w:val="20"/>
          <w:lang w:val="af-ZA"/>
        </w:rPr>
        <w:t xml:space="preserve"> </w:t>
      </w:r>
      <w:r w:rsidRPr="00F1493E">
        <w:rPr>
          <w:rFonts w:ascii="Sylfaen" w:hAnsi="Sylfaen" w:cs="Sylfaen"/>
          <w:b/>
          <w:sz w:val="20"/>
          <w:szCs w:val="20"/>
          <w:lang w:val="hy-AM"/>
        </w:rPr>
        <w:t>обеспечение</w:t>
      </w:r>
      <w:r w:rsidRPr="00F1493E">
        <w:rPr>
          <w:rFonts w:ascii="Sylfaen" w:hAnsi="Sylfaen" w:cs="Sylfaen"/>
          <w:b/>
          <w:sz w:val="20"/>
          <w:szCs w:val="20"/>
          <w:lang w:val="af-ZA"/>
        </w:rPr>
        <w:t xml:space="preserve"> </w:t>
      </w:r>
      <w:r w:rsidRPr="00F1493E">
        <w:rPr>
          <w:rFonts w:ascii="Sylfaen" w:hAnsi="Sylfaen" w:cs="Sylfaen"/>
          <w:b/>
          <w:sz w:val="20"/>
          <w:szCs w:val="20"/>
          <w:lang w:val="hy-AM"/>
        </w:rPr>
        <w:t>размер</w:t>
      </w:r>
      <w:r w:rsidRPr="00F1493E">
        <w:rPr>
          <w:rFonts w:ascii="Sylfaen" w:hAnsi="Sylfaen" w:cs="Sylfaen"/>
          <w:b/>
          <w:sz w:val="20"/>
          <w:szCs w:val="20"/>
          <w:lang w:val="af-ZA"/>
        </w:rPr>
        <w:t xml:space="preserve"> </w:t>
      </w:r>
      <w:r w:rsidRPr="00F1493E">
        <w:rPr>
          <w:rFonts w:ascii="Sylfaen" w:hAnsi="Sylfaen" w:cs="Sylfaen"/>
          <w:b/>
          <w:sz w:val="20"/>
          <w:szCs w:val="20"/>
          <w:lang w:val="hy-AM"/>
        </w:rPr>
        <w:t>сделать</w:t>
      </w:r>
      <w:r w:rsidRPr="00F1493E">
        <w:rPr>
          <w:rFonts w:ascii="Sylfaen" w:hAnsi="Sylfaen" w:cs="Sylfaen"/>
          <w:b/>
          <w:sz w:val="20"/>
          <w:szCs w:val="20"/>
          <w:lang w:val="af-ZA"/>
        </w:rPr>
        <w:t xml:space="preserve"> </w:t>
      </w:r>
      <w:r w:rsidRPr="00F1493E">
        <w:rPr>
          <w:rFonts w:ascii="Sylfaen" w:hAnsi="Sylfaen" w:cs="Sylfaen"/>
          <w:b/>
          <w:sz w:val="20"/>
          <w:szCs w:val="20"/>
          <w:lang w:val="hy-AM"/>
        </w:rPr>
        <w:t>является</w:t>
      </w:r>
      <w:r w:rsidRPr="00F1493E">
        <w:rPr>
          <w:rFonts w:ascii="Sylfaen" w:hAnsi="Sylfaen" w:cs="Sylfaen"/>
          <w:b/>
          <w:sz w:val="20"/>
          <w:szCs w:val="20"/>
          <w:lang w:val="af-ZA"/>
        </w:rPr>
        <w:t xml:space="preserve"> 10 процентов </w:t>
      </w:r>
      <w:r w:rsidRPr="00F1493E">
        <w:rPr>
          <w:rFonts w:ascii="Sylfaen" w:hAnsi="Sylfaen" w:cs="Sylfaen"/>
          <w:b/>
          <w:sz w:val="20"/>
          <w:szCs w:val="20"/>
          <w:lang w:val="hy-AM"/>
        </w:rPr>
        <w:t xml:space="preserve">от покупной цены . </w:t>
      </w:r>
      <w:r w:rsidRPr="00F1493E">
        <w:rPr>
          <w:rFonts w:ascii="Sylfaen" w:hAnsi="Sylfaen" w:cs="Sylfaen"/>
          <w:sz w:val="20"/>
          <w:szCs w:val="20"/>
          <w:lang w:val="hy-AM"/>
        </w:rPr>
        <w:t xml:space="preserve">Если покупная цена работ, предусмотренных проектом договора, меньше цены заключаемого договора, то размер обеспечения договора исчисляется пропорционально цене договора </w:t>
      </w:r>
      <w:r w:rsidRPr="00F1493E">
        <w:rPr>
          <w:rFonts w:ascii="Arial" w:hAnsi="Arial" w:cs="Arial"/>
          <w:b/>
          <w:color w:val="FF0000"/>
          <w:sz w:val="20"/>
          <w:szCs w:val="20"/>
          <w:lang w:val="hy-AM"/>
        </w:rPr>
        <w:t>.</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обеспечение</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быть представленным</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является</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 xml:space="preserve">в виде штрафа </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 xml:space="preserve">Приложение 5.1 </w:t>
      </w:r>
      <w:r w:rsidRPr="00F1493E">
        <w:rPr>
          <w:rFonts w:ascii="GHEA Grapalat" w:hAnsi="GHEA Grapalat" w:cs="Sylfaen"/>
          <w:b/>
          <w:color w:val="FF0000"/>
          <w:sz w:val="20"/>
          <w:szCs w:val="20"/>
          <w:lang w:val="af-ZA"/>
        </w:rPr>
        <w:t xml:space="preserve">) </w:t>
      </w:r>
      <w:r w:rsidRPr="00F1493E">
        <w:rPr>
          <w:rFonts w:ascii="Open Sans" w:hAnsi="Open Sans" w:cs="Open Sans"/>
          <w:b/>
          <w:color w:val="FF0000"/>
          <w:sz w:val="20"/>
          <w:szCs w:val="20"/>
          <w:lang w:val="hy-AM"/>
        </w:rPr>
        <w:t xml:space="preserve">и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lastRenderedPageBreak/>
        <w:t>подтверждающий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соглашение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случае</w:t>
      </w:r>
      <w:r w:rsidRPr="00F1493E">
        <w:rPr>
          <w:rFonts w:ascii="GHEA Grapalat" w:hAnsi="GHEA Grapalat" w:cs="Sylfaen"/>
          <w:b/>
          <w:color w:val="FF0000"/>
          <w:sz w:val="20"/>
          <w:szCs w:val="20"/>
          <w:lang w:val="hy-AM"/>
        </w:rPr>
        <w:t xml:space="preserve"> </w:t>
      </w:r>
      <w:r w:rsidRPr="00F1493E">
        <w:rPr>
          <w:rFonts w:ascii="Arial" w:hAnsi="Arial" w:cs="Arial"/>
          <w:b/>
          <w:color w:val="FF0000"/>
          <w:sz w:val="20"/>
          <w:szCs w:val="20"/>
          <w:lang w:val="hy-AM"/>
        </w:rPr>
        <w:t>одобренный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частности:</w:t>
      </w:r>
      <w:r w:rsidRPr="00F1493E">
        <w:rPr>
          <w:rFonts w:ascii="GHEA Grapalat" w:hAnsi="GHEA Grapalat" w:cs="Sylfaen"/>
          <w:sz w:val="20"/>
          <w:szCs w:val="20"/>
          <w:lang w:val="hy-AM"/>
        </w:rPr>
        <w:t xml:space="preserve"> </w:t>
      </w:r>
      <w:r w:rsidRPr="00F1493E">
        <w:rPr>
          <w:rFonts w:ascii="Arial" w:hAnsi="Arial" w:cs="Arial"/>
          <w:b/>
          <w:color w:val="FF0000"/>
          <w:sz w:val="20"/>
          <w:szCs w:val="20"/>
          <w:lang w:val="hy-AM"/>
        </w:rPr>
        <w:t>банки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к</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готовый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гарантии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или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наличные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деньги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 xml:space="preserve">в форме. В </w:t>
      </w:r>
      <w:r w:rsidRPr="00F1493E">
        <w:rPr>
          <w:rStyle w:val="FootnoteReference"/>
          <w:rFonts w:ascii="GHEA Grapalat" w:hAnsi="GHEA Grapalat" w:cs="Sylfaen"/>
          <w:b/>
          <w:color w:val="FF0000"/>
          <w:sz w:val="20"/>
          <w:szCs w:val="20"/>
          <w:lang w:val="hy-AM"/>
        </w:rPr>
        <w:footnoteReference w:id="9"/>
      </w:r>
      <w:r w:rsidRPr="00F1493E">
        <w:rPr>
          <w:rFonts w:ascii="Sylfaen" w:hAnsi="Sylfaen" w:cs="Arial"/>
          <w:sz w:val="20"/>
          <w:szCs w:val="20"/>
          <w:lang w:val="hy-AM"/>
        </w:rPr>
        <w:t xml:space="preserve">случае, если процедура закупки организована по лотам и участник признан отобранным участником в отношении более чем одного лота, </w:t>
      </w:r>
      <w:r w:rsidRPr="00F1493E">
        <w:rPr>
          <w:rFonts w:ascii="Sylfaen" w:hAnsi="Sylfaen" w:cs="Sylfaen"/>
          <w:sz w:val="20"/>
          <w:szCs w:val="20"/>
          <w:lang w:val="hy-AM"/>
        </w:rPr>
        <w:t>он вправе представить как отдельно по каждому лоту, так и одно обеспечение контракта по всем лотам. В случае представления одного обеспечения контракта его размер рассчитывается в отношении общей закупочной цены представленных лотов с учетом требований подпункта 9 пункта 32 Порядка.</w:t>
      </w:r>
      <w:r w:rsidRPr="00F1493E">
        <w:rPr>
          <w:rFonts w:ascii="Sylfaen" w:hAnsi="Sylfaen"/>
          <w:color w:val="000000"/>
          <w:sz w:val="20"/>
          <w:szCs w:val="20"/>
          <w:lang w:val="hy-AM"/>
        </w:rPr>
        <w:t xml:space="preserve"> </w:t>
      </w:r>
    </w:p>
    <w:p w:rsidR="00183810" w:rsidRPr="00F1493E" w:rsidRDefault="00183810" w:rsidP="00183810">
      <w:pPr>
        <w:ind w:firstLine="567"/>
        <w:jc w:val="both"/>
        <w:rPr>
          <w:rFonts w:ascii="Sylfaen" w:hAnsi="Sylfaen"/>
          <w:sz w:val="20"/>
          <w:szCs w:val="20"/>
          <w:lang w:val="hy-AM"/>
        </w:rPr>
      </w:pPr>
      <w:r w:rsidRPr="00F1493E">
        <w:rPr>
          <w:rFonts w:ascii="Sylfaen" w:hAnsi="Sylfaen" w:cs="Sylfaen"/>
          <w:b/>
          <w:sz w:val="20"/>
          <w:szCs w:val="20"/>
          <w:lang w:val="hy-AM"/>
        </w:rPr>
        <w:t xml:space="preserve">Обеспечение по контракту должно быть действительным не менее чем по 90-й рабочий день, следующий за последним днем полного исполнения обязательств, предусмотренных заключаемым контрактом, включительно. </w:t>
      </w:r>
      <w:r w:rsidRPr="00F1493E">
        <w:rPr>
          <w:rFonts w:ascii="Sylfaen" w:hAnsi="Sylfaen"/>
          <w:sz w:val="20"/>
          <w:szCs w:val="20"/>
          <w:lang w:val="hy-AM"/>
        </w:rPr>
        <w:t>Обеспечение по контракту возвращается лицу, его предоставившему, в случае полного исполнения обязательств, принятых по заключенному контракту, в течение 5 рабочих дней со дня истечения срока полного исполнения обязательств.</w:t>
      </w:r>
    </w:p>
    <w:p w:rsidR="00183810" w:rsidRPr="00F1493E" w:rsidRDefault="00183810" w:rsidP="00183810">
      <w:pPr>
        <w:ind w:firstLine="567"/>
        <w:jc w:val="both"/>
        <w:rPr>
          <w:rFonts w:ascii="Sylfaen" w:hAnsi="Sylfaen" w:cs="Arial"/>
          <w:b/>
          <w:sz w:val="20"/>
          <w:szCs w:val="20"/>
          <w:lang w:val="hy-AM"/>
        </w:rPr>
      </w:pPr>
      <w:r w:rsidRPr="00F1493E">
        <w:rPr>
          <w:rFonts w:ascii="Sylfaen" w:hAnsi="Sylfaen"/>
          <w:b/>
          <w:sz w:val="20"/>
          <w:szCs w:val="20"/>
          <w:lang w:val="hy-AM"/>
        </w:rPr>
        <w:t>Наличные</w:t>
      </w:r>
      <w:r w:rsidRPr="00F1493E">
        <w:rPr>
          <w:rFonts w:ascii="Sylfaen" w:hAnsi="Sylfaen"/>
          <w:b/>
          <w:sz w:val="20"/>
          <w:szCs w:val="20"/>
          <w:lang w:val="af-ZA"/>
        </w:rPr>
        <w:t xml:space="preserve"> </w:t>
      </w:r>
      <w:r w:rsidRPr="00F1493E">
        <w:rPr>
          <w:rFonts w:ascii="Sylfaen" w:hAnsi="Sylfaen"/>
          <w:b/>
          <w:sz w:val="20"/>
          <w:szCs w:val="20"/>
          <w:lang w:val="hy-AM"/>
        </w:rPr>
        <w:t>деньги</w:t>
      </w:r>
      <w:r w:rsidRPr="00F1493E">
        <w:rPr>
          <w:rFonts w:ascii="Sylfaen" w:hAnsi="Sylfaen"/>
          <w:b/>
          <w:sz w:val="20"/>
          <w:szCs w:val="20"/>
          <w:lang w:val="af-ZA"/>
        </w:rPr>
        <w:t xml:space="preserve"> </w:t>
      </w:r>
      <w:r w:rsidRPr="00F1493E">
        <w:rPr>
          <w:rFonts w:ascii="Sylfaen" w:hAnsi="Sylfaen"/>
          <w:b/>
          <w:sz w:val="20"/>
          <w:szCs w:val="20"/>
          <w:lang w:val="hy-AM"/>
        </w:rPr>
        <w:t>в виде</w:t>
      </w:r>
      <w:r w:rsidRPr="00F1493E">
        <w:rPr>
          <w:rFonts w:ascii="Sylfaen" w:hAnsi="Sylfaen"/>
          <w:b/>
          <w:sz w:val="20"/>
          <w:szCs w:val="20"/>
          <w:lang w:val="af-ZA"/>
        </w:rPr>
        <w:t xml:space="preserve"> </w:t>
      </w:r>
      <w:r w:rsidRPr="00F1493E">
        <w:rPr>
          <w:rFonts w:ascii="Sylfaen" w:hAnsi="Sylfaen"/>
          <w:b/>
          <w:sz w:val="20"/>
          <w:szCs w:val="20"/>
          <w:lang w:val="hy-AM"/>
        </w:rPr>
        <w:t>представлено</w:t>
      </w:r>
      <w:r w:rsidRPr="00F1493E">
        <w:rPr>
          <w:rFonts w:ascii="Sylfaen" w:hAnsi="Sylfaen"/>
          <w:b/>
          <w:sz w:val="20"/>
          <w:szCs w:val="20"/>
          <w:lang w:val="af-ZA"/>
        </w:rPr>
        <w:t xml:space="preserve"> </w:t>
      </w:r>
      <w:r w:rsidRPr="00F1493E">
        <w:rPr>
          <w:rFonts w:ascii="Sylfaen" w:hAnsi="Sylfaen" w:cs="Arial"/>
          <w:b/>
          <w:sz w:val="20"/>
          <w:szCs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rsidR="00183810" w:rsidRPr="00F1493E" w:rsidRDefault="00183810" w:rsidP="00183810">
      <w:pPr>
        <w:ind w:firstLine="567"/>
        <w:jc w:val="both"/>
        <w:rPr>
          <w:rFonts w:ascii="Sylfaen" w:hAnsi="Sylfaen" w:cs="Arial"/>
          <w:color w:val="FF0000"/>
          <w:sz w:val="20"/>
          <w:szCs w:val="20"/>
          <w:lang w:val="hy-AM"/>
        </w:rPr>
      </w:pPr>
      <w:r w:rsidRPr="00F1493E">
        <w:rPr>
          <w:rFonts w:ascii="Sylfaen" w:hAnsi="Sylfaen" w:cs="Sylfaen"/>
          <w:color w:val="FF0000"/>
          <w:sz w:val="20"/>
          <w:szCs w:val="20"/>
          <w:lang w:val="hy-AM"/>
        </w:rPr>
        <w:t xml:space="preserve">10.4 </w:t>
      </w:r>
      <w:r w:rsidRPr="00F1493E">
        <w:rPr>
          <w:rFonts w:ascii="Sylfaen" w:hAnsi="Sylfaen" w:cs="Arial"/>
          <w:color w:val="FF0000"/>
          <w:sz w:val="20"/>
          <w:szCs w:val="20"/>
          <w:lang w:val="hy-AM"/>
        </w:rPr>
        <w:t>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должны быть представлены в виде односторонне подтвержденного заявления, штрафа или наличных денег. Если на момент возникновения полномочий на заключение договора предоставленные финансовые средства превышают 25 миллионов драмов, но для полной реализации договора в будущем еще потребуются финансовые средства, то гарантии договора и квалификации в части выделенных финансовых средств должны быть представлены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rsidR="00183810" w:rsidRPr="00F1493E" w:rsidRDefault="00183810" w:rsidP="00183810">
      <w:pPr>
        <w:ind w:firstLine="567"/>
        <w:jc w:val="both"/>
        <w:rPr>
          <w:rFonts w:ascii="Sylfaen" w:hAnsi="Sylfaen" w:cs="Sylfaen"/>
          <w:sz w:val="20"/>
          <w:szCs w:val="20"/>
          <w:lang w:val="af-ZA"/>
        </w:rPr>
      </w:pPr>
      <w:r w:rsidRPr="00F1493E">
        <w:rPr>
          <w:rFonts w:ascii="Sylfaen" w:hAnsi="Sylfaen" w:cs="Sylfaen"/>
          <w:sz w:val="20"/>
          <w:szCs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rsidR="00183810" w:rsidRPr="00F1493E" w:rsidRDefault="00183810" w:rsidP="00183810">
      <w:pPr>
        <w:pStyle w:val="NormalWeb"/>
        <w:shd w:val="clear" w:color="auto" w:fill="FFFFFF"/>
        <w:spacing w:before="0" w:beforeAutospacing="0" w:after="0" w:afterAutospacing="0"/>
        <w:ind w:firstLine="375"/>
        <w:jc w:val="both"/>
        <w:rPr>
          <w:rFonts w:ascii="Sylfaen" w:hAnsi="Sylfaen" w:cs="Sylfaen"/>
          <w:sz w:val="20"/>
          <w:szCs w:val="20"/>
          <w:lang w:val="af-ZA"/>
        </w:rPr>
      </w:pPr>
      <w:r w:rsidRPr="00F1493E">
        <w:rPr>
          <w:rFonts w:ascii="Sylfaen" w:hAnsi="Sylfaen" w:cs="Sylfaen"/>
          <w:sz w:val="20"/>
          <w:szCs w:val="20"/>
          <w:lang w:val="hy-AM"/>
        </w:rPr>
        <w:t xml:space="preserve">пяти рабочих дней со дня возникновения основания для уплаты обеспечения </w:t>
      </w:r>
      <w:r w:rsidRPr="00F1493E">
        <w:rPr>
          <w:rFonts w:ascii="Sylfaen" w:hAnsi="Sylfaen" w:cs="Sylfaen"/>
          <w:sz w:val="20"/>
          <w:szCs w:val="20"/>
          <w:lang w:val="af-ZA"/>
        </w:rPr>
        <w:t xml:space="preserve">представляет </w:t>
      </w:r>
      <w:r w:rsidRPr="00F1493E">
        <w:rPr>
          <w:rFonts w:ascii="Sylfaen" w:hAnsi="Sylfaen" w:cs="Sylfaen"/>
          <w:sz w:val="20"/>
          <w:szCs w:val="20"/>
          <w:lang w:val="hy-AM"/>
        </w:rPr>
        <w:t xml:space="preserve">письменное </w:t>
      </w:r>
      <w:r w:rsidRPr="00F1493E">
        <w:rPr>
          <w:rFonts w:ascii="Sylfaen" w:hAnsi="Sylfaen" w:cs="Sylfaen"/>
          <w:sz w:val="20"/>
          <w:szCs w:val="20"/>
          <w:lang w:val="af-ZA"/>
        </w:rPr>
        <w:t xml:space="preserve">требование об уплате обеспечения договора и квалификации в банк, а в случае предоставления обеспечения в виде наличных денег - </w:t>
      </w:r>
      <w:r w:rsidRPr="00F1493E">
        <w:rPr>
          <w:rFonts w:ascii="Sylfaen" w:hAnsi="Sylfaen" w:cs="Sylfaen"/>
          <w:sz w:val="20"/>
          <w:szCs w:val="20"/>
          <w:lang w:val="hy-AM"/>
        </w:rPr>
        <w:t xml:space="preserve">в Министерство финансов Республики Армения . В случае отклонения банком требования об уплате обеспечения по причине неполноты требования или приложенных документов руководитель клиента в течение двух рабочих </w:t>
      </w:r>
      <w:r w:rsidRPr="00F1493E">
        <w:rPr>
          <w:rFonts w:ascii="Sylfaen" w:hAnsi="Sylfaen" w:cs="Sylfaen"/>
          <w:sz w:val="20"/>
          <w:szCs w:val="20"/>
          <w:lang w:val="af-ZA"/>
        </w:rPr>
        <w:t>дней со дня получения отказа представляет в банк новое требование.</w:t>
      </w:r>
    </w:p>
    <w:p w:rsidR="00183810" w:rsidRPr="00F1493E" w:rsidRDefault="00183810" w:rsidP="00183810">
      <w:pPr>
        <w:shd w:val="clear" w:color="auto" w:fill="FFFFFF"/>
        <w:ind w:firstLine="375"/>
        <w:jc w:val="both"/>
        <w:rPr>
          <w:rFonts w:ascii="Sylfaen" w:hAnsi="Sylfaen" w:cs="Sylfaen"/>
          <w:sz w:val="20"/>
          <w:szCs w:val="20"/>
          <w:lang w:val="hy-AM"/>
        </w:rPr>
      </w:pPr>
      <w:r w:rsidRPr="00F1493E">
        <w:rPr>
          <w:rFonts w:ascii="Sylfaen" w:hAnsi="Sylfaen" w:cs="Sylfaen"/>
          <w:sz w:val="20"/>
          <w:szCs w:val="20"/>
          <w:lang w:val="hy-AM"/>
        </w:rPr>
        <w:t xml:space="preserve">10.8 </w:t>
      </w:r>
      <w:r w:rsidRPr="00F1493E">
        <w:rPr>
          <w:rFonts w:ascii="Sylfaen" w:hAnsi="Sylfaen" w:cs="Sylfaen"/>
          <w:sz w:val="20"/>
          <w:szCs w:val="20"/>
          <w:lang w:val="af-ZA"/>
        </w:rPr>
        <w:t xml:space="preserve">Менеджер Клиента </w:t>
      </w:r>
      <w:r w:rsidRPr="00F1493E">
        <w:rPr>
          <w:rFonts w:ascii="Sylfaen" w:hAnsi="Sylfaen" w:cs="Sylfaen"/>
          <w:sz w:val="20"/>
          <w:szCs w:val="20"/>
          <w:lang w:val="hy-AM"/>
        </w:rPr>
        <w:t xml:space="preserve">обязан письменно уведомить о возврате контракта или квалификационного </w:t>
      </w:r>
      <w:r w:rsidRPr="00F1493E">
        <w:rPr>
          <w:rFonts w:ascii="Sylfaen" w:hAnsi="Sylfaen" w:cs="Sylfaen"/>
          <w:sz w:val="20"/>
          <w:szCs w:val="20"/>
          <w:lang w:val="af-ZA"/>
        </w:rPr>
        <w:t>обеспечения :</w:t>
      </w:r>
    </w:p>
    <w:p w:rsidR="00183810" w:rsidRPr="00F1493E" w:rsidRDefault="00183810" w:rsidP="00183810">
      <w:pPr>
        <w:shd w:val="clear" w:color="auto" w:fill="FFFFFF"/>
        <w:ind w:firstLine="375"/>
        <w:jc w:val="both"/>
        <w:rPr>
          <w:rFonts w:ascii="Sylfaen" w:hAnsi="Sylfaen" w:cs="Sylfaen"/>
          <w:sz w:val="20"/>
          <w:szCs w:val="20"/>
          <w:lang w:val="hy-AM"/>
        </w:rPr>
      </w:pPr>
      <w:r w:rsidRPr="00F1493E">
        <w:rPr>
          <w:rFonts w:ascii="Sylfaen" w:hAnsi="Sylfaen" w:cs="Sylfaen"/>
          <w:sz w:val="20"/>
          <w:szCs w:val="20"/>
          <w:lang w:val="hy-AM"/>
        </w:rPr>
        <w:t xml:space="preserve">- в случае предоставления обеспечения в денежной форме - в Министерство финансов Республики Армения в течение пяти </w:t>
      </w:r>
      <w:r w:rsidRPr="00F1493E">
        <w:rPr>
          <w:rFonts w:ascii="Sylfaen" w:hAnsi="Sylfaen" w:cs="Sylfaen"/>
          <w:sz w:val="20"/>
          <w:szCs w:val="20"/>
          <w:lang w:val="af-ZA"/>
        </w:rPr>
        <w:t xml:space="preserve">рабочих дней со дня возникновения основания </w:t>
      </w:r>
      <w:r w:rsidRPr="00F1493E">
        <w:rPr>
          <w:rFonts w:ascii="Sylfaen" w:hAnsi="Sylfaen" w:cs="Sylfaen"/>
          <w:sz w:val="20"/>
          <w:szCs w:val="20"/>
          <w:lang w:val="hy-AM"/>
        </w:rPr>
        <w:t xml:space="preserve">для возврата </w:t>
      </w:r>
      <w:r w:rsidRPr="00F1493E">
        <w:rPr>
          <w:rFonts w:ascii="Sylfaen" w:hAnsi="Sylfaen" w:cs="Sylfaen"/>
          <w:sz w:val="20"/>
          <w:szCs w:val="20"/>
          <w:lang w:val="af-ZA"/>
        </w:rPr>
        <w:t xml:space="preserve">обеспечения </w:t>
      </w:r>
      <w:r w:rsidRPr="00F1493E">
        <w:rPr>
          <w:rFonts w:ascii="Sylfaen" w:hAnsi="Sylfaen" w:cs="Sylfaen"/>
          <w:sz w:val="20"/>
          <w:szCs w:val="20"/>
          <w:lang w:val="hy-AM"/>
        </w:rPr>
        <w:t>, с приложением копии документа, обосновывающего оплату;</w:t>
      </w:r>
    </w:p>
    <w:p w:rsidR="00183810" w:rsidRPr="00F1493E" w:rsidRDefault="00183810" w:rsidP="00183810">
      <w:pPr>
        <w:shd w:val="clear" w:color="auto" w:fill="FFFFFF"/>
        <w:ind w:firstLine="375"/>
        <w:jc w:val="both"/>
        <w:rPr>
          <w:rFonts w:ascii="Sylfaen" w:hAnsi="Sylfaen" w:cs="Sylfaen"/>
          <w:sz w:val="20"/>
          <w:szCs w:val="20"/>
          <w:lang w:val="hy-AM"/>
        </w:rPr>
      </w:pPr>
      <w:r w:rsidRPr="00F1493E">
        <w:rPr>
          <w:rFonts w:ascii="Sylfaen" w:hAnsi="Sylfaen" w:cs="Sylfaen"/>
          <w:sz w:val="20"/>
          <w:szCs w:val="20"/>
          <w:lang w:val="hy-AM"/>
        </w:rPr>
        <w:t xml:space="preserve">- в случае предоставления обеспечения в виде банковской гарантии - в банк, выдавший гарантию, в течение пяти </w:t>
      </w:r>
      <w:r w:rsidRPr="00F1493E">
        <w:rPr>
          <w:rFonts w:ascii="Sylfaen" w:hAnsi="Sylfaen" w:cs="Sylfaen"/>
          <w:sz w:val="20"/>
          <w:szCs w:val="20"/>
          <w:lang w:val="af-ZA"/>
        </w:rPr>
        <w:t xml:space="preserve">рабочих дней со дня возникновения основания </w:t>
      </w:r>
      <w:r w:rsidRPr="00F1493E">
        <w:rPr>
          <w:rFonts w:ascii="Sylfaen" w:hAnsi="Sylfaen" w:cs="Sylfaen"/>
          <w:sz w:val="20"/>
          <w:szCs w:val="20"/>
          <w:lang w:val="hy-AM"/>
        </w:rPr>
        <w:t xml:space="preserve">для возврата </w:t>
      </w:r>
      <w:r w:rsidRPr="00F1493E">
        <w:rPr>
          <w:rFonts w:ascii="Sylfaen" w:hAnsi="Sylfaen" w:cs="Sylfaen"/>
          <w:sz w:val="20"/>
          <w:szCs w:val="20"/>
          <w:lang w:val="af-ZA"/>
        </w:rPr>
        <w:t xml:space="preserve">обеспечения </w:t>
      </w:r>
      <w:r w:rsidRPr="00F1493E">
        <w:rPr>
          <w:rFonts w:ascii="Sylfaen" w:hAnsi="Sylfaen" w:cs="Sylfaen"/>
          <w:sz w:val="20"/>
          <w:szCs w:val="20"/>
          <w:lang w:val="hy-AM"/>
        </w:rPr>
        <w:t>.</w:t>
      </w:r>
    </w:p>
    <w:p w:rsidR="00183810" w:rsidRPr="00F1493E" w:rsidRDefault="00183810" w:rsidP="00183810">
      <w:pPr>
        <w:shd w:val="clear" w:color="auto" w:fill="FFFFFF"/>
        <w:ind w:firstLine="375"/>
        <w:jc w:val="both"/>
        <w:rPr>
          <w:rFonts w:ascii="Sylfaen" w:hAnsi="Sylfaen"/>
          <w:sz w:val="20"/>
          <w:szCs w:val="20"/>
          <w:lang w:val="hy-AM"/>
        </w:rPr>
      </w:pPr>
      <w:r w:rsidRPr="00F1493E">
        <w:rPr>
          <w:rFonts w:ascii="Sylfaen" w:hAnsi="Sylfaen" w:cs="Sylfaen"/>
          <w:sz w:val="20"/>
          <w:szCs w:val="20"/>
          <w:lang w:val="hy-AM"/>
        </w:rPr>
        <w:t xml:space="preserve">- в случае предоставления обеспечения в виде неустойки - участнику, его предоставившему, в течение пяти </w:t>
      </w:r>
      <w:r w:rsidRPr="00F1493E">
        <w:rPr>
          <w:rFonts w:ascii="Sylfaen" w:hAnsi="Sylfaen" w:cs="Sylfaen"/>
          <w:sz w:val="20"/>
          <w:szCs w:val="20"/>
          <w:lang w:val="af-ZA"/>
        </w:rPr>
        <w:t xml:space="preserve">рабочих дней со дня возникновения оснований </w:t>
      </w:r>
      <w:r w:rsidRPr="00F1493E">
        <w:rPr>
          <w:rFonts w:ascii="Sylfaen" w:hAnsi="Sylfaen" w:cs="Sylfaen"/>
          <w:sz w:val="20"/>
          <w:szCs w:val="20"/>
          <w:lang w:val="hy-AM"/>
        </w:rPr>
        <w:t xml:space="preserve">для возврата </w:t>
      </w:r>
      <w:r w:rsidRPr="00F1493E">
        <w:rPr>
          <w:rFonts w:ascii="Sylfaen" w:hAnsi="Sylfaen" w:cs="Sylfaen"/>
          <w:sz w:val="20"/>
          <w:szCs w:val="20"/>
          <w:lang w:val="af-ZA"/>
        </w:rPr>
        <w:t xml:space="preserve">обеспечения </w:t>
      </w:r>
      <w:r w:rsidRPr="00F1493E">
        <w:rPr>
          <w:rFonts w:ascii="Sylfaen" w:hAnsi="Sylfaen" w:cs="Sylfaen"/>
          <w:sz w:val="20"/>
          <w:szCs w:val="20"/>
          <w:lang w:val="hy-AM"/>
        </w:rPr>
        <w:t>.</w:t>
      </w:r>
    </w:p>
    <w:p w:rsidR="00183810" w:rsidRPr="00F1493E" w:rsidRDefault="00183810" w:rsidP="00183810">
      <w:pPr>
        <w:rPr>
          <w:sz w:val="20"/>
          <w:szCs w:val="20"/>
          <w:lang w:val="hy-AM"/>
        </w:rPr>
      </w:pPr>
    </w:p>
    <w:p w:rsidR="00096865" w:rsidRPr="00F1493E" w:rsidRDefault="008D5016"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11. ОБЪЯВЛЕНИЕ ПРОЦЕДУРЫ НЕСОСТОЯВШЕЙСЯ</w:t>
      </w:r>
    </w:p>
    <w:p w:rsidR="00096865" w:rsidRPr="00F1493E" w:rsidRDefault="00096865" w:rsidP="00B46D58">
      <w:pPr>
        <w:widowControl w:val="0"/>
        <w:tabs>
          <w:tab w:val="left" w:pos="1276"/>
        </w:tabs>
        <w:spacing w:after="160"/>
        <w:ind w:firstLine="567"/>
        <w:jc w:val="both"/>
        <w:rPr>
          <w:rFonts w:ascii="GHEA Grapalat" w:hAnsi="GHEA Grapalat" w:cs="Sylfaen"/>
          <w:sz w:val="20"/>
          <w:szCs w:val="20"/>
        </w:rPr>
      </w:pPr>
      <w:r w:rsidRPr="00F1493E">
        <w:rPr>
          <w:rFonts w:ascii="GHEA Grapalat" w:hAnsi="GHEA Grapalat"/>
          <w:sz w:val="20"/>
          <w:szCs w:val="20"/>
        </w:rPr>
        <w:t>11.1</w:t>
      </w:r>
      <w:r w:rsidR="00801AC7" w:rsidRPr="00F1493E">
        <w:rPr>
          <w:rFonts w:ascii="GHEA Grapalat" w:hAnsi="GHEA Grapalat"/>
          <w:sz w:val="20"/>
          <w:szCs w:val="20"/>
        </w:rPr>
        <w:t>.</w:t>
      </w:r>
      <w:r w:rsidR="00801AC7" w:rsidRPr="00F1493E">
        <w:rPr>
          <w:rFonts w:ascii="GHEA Grapalat" w:hAnsi="GHEA Grapalat"/>
          <w:sz w:val="20"/>
          <w:szCs w:val="20"/>
        </w:rPr>
        <w:tab/>
      </w:r>
      <w:r w:rsidRPr="00F1493E">
        <w:rPr>
          <w:rFonts w:ascii="GHEA Grapalat" w:hAnsi="GHEA Grapalat"/>
          <w:sz w:val="20"/>
          <w:szCs w:val="20"/>
        </w:rPr>
        <w:t>Согласно статье 37 Закона, Комиссия объявляет настоящую процедуру несостоявшейся, если:</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w:t>
      </w:r>
      <w:r w:rsidR="00801AC7" w:rsidRPr="00F1493E">
        <w:rPr>
          <w:rFonts w:ascii="GHEA Grapalat" w:hAnsi="GHEA Grapalat"/>
          <w:sz w:val="20"/>
          <w:szCs w:val="20"/>
        </w:rPr>
        <w:tab/>
      </w:r>
      <w:r w:rsidRPr="00F1493E">
        <w:rPr>
          <w:rFonts w:ascii="GHEA Grapalat" w:hAnsi="GHEA Grapalat"/>
          <w:sz w:val="20"/>
          <w:szCs w:val="20"/>
        </w:rPr>
        <w:t>ни одна из заявок не соответствует условиям приглашения;</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2)</w:t>
      </w:r>
      <w:r w:rsidR="00801AC7" w:rsidRPr="00F1493E">
        <w:rPr>
          <w:rFonts w:ascii="GHEA Grapalat" w:hAnsi="GHEA Grapalat"/>
          <w:sz w:val="20"/>
          <w:szCs w:val="20"/>
        </w:rPr>
        <w:tab/>
      </w:r>
      <w:r w:rsidRPr="00F1493E">
        <w:rPr>
          <w:rFonts w:ascii="GHEA Grapalat" w:hAnsi="GHEA Grapalat"/>
          <w:sz w:val="20"/>
          <w:szCs w:val="20"/>
        </w:rPr>
        <w:t xml:space="preserve">прекращается потребность в закупке. При этом процедура закупки, организованная </w:t>
      </w:r>
      <w:r w:rsidRPr="00F1493E">
        <w:rPr>
          <w:rFonts w:ascii="GHEA Grapalat" w:hAnsi="GHEA Grapalat"/>
          <w:sz w:val="20"/>
          <w:szCs w:val="20"/>
        </w:rPr>
        <w:lastRenderedPageBreak/>
        <w:t>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1493E">
        <w:rPr>
          <w:sz w:val="20"/>
          <w:szCs w:val="20"/>
          <w:lang w:val="en-US"/>
        </w:rPr>
        <w:t> </w:t>
      </w:r>
      <w:r w:rsidRPr="00F1493E">
        <w:rPr>
          <w:rFonts w:ascii="GHEA Grapalat" w:hAnsi="GHEA Grapalat"/>
          <w:sz w:val="20"/>
          <w:szCs w:val="20"/>
        </w:rPr>
        <w:t>— Совета попечителей</w:t>
      </w:r>
      <w:r w:rsidR="0011605E" w:rsidRPr="00F1493E">
        <w:rPr>
          <w:rStyle w:val="FootnoteReference"/>
          <w:rFonts w:ascii="GHEA Grapalat" w:hAnsi="GHEA Grapalat"/>
          <w:sz w:val="20"/>
          <w:szCs w:val="20"/>
        </w:rPr>
        <w:footnoteReference w:customMarkFollows="1" w:id="10"/>
        <w:t>14</w:t>
      </w:r>
      <w:r w:rsidRPr="00F1493E">
        <w:rPr>
          <w:rFonts w:ascii="GHEA Grapalat" w:hAnsi="GHEA Grapalat"/>
          <w:sz w:val="20"/>
          <w:szCs w:val="20"/>
        </w:rPr>
        <w:t>.</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w:t>
      </w:r>
      <w:r w:rsidR="00801AC7" w:rsidRPr="00F1493E">
        <w:rPr>
          <w:rFonts w:ascii="GHEA Grapalat" w:hAnsi="GHEA Grapalat"/>
          <w:sz w:val="20"/>
          <w:szCs w:val="20"/>
        </w:rPr>
        <w:tab/>
      </w:r>
      <w:r w:rsidRPr="00F1493E">
        <w:rPr>
          <w:rFonts w:ascii="GHEA Grapalat" w:hAnsi="GHEA Grapalat"/>
          <w:sz w:val="20"/>
          <w:szCs w:val="20"/>
        </w:rPr>
        <w:t>не подано ни одной заявки;</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w:t>
      </w:r>
      <w:r w:rsidR="00801AC7" w:rsidRPr="00F1493E">
        <w:rPr>
          <w:rFonts w:ascii="GHEA Grapalat" w:hAnsi="GHEA Grapalat"/>
          <w:sz w:val="20"/>
          <w:szCs w:val="20"/>
        </w:rPr>
        <w:tab/>
      </w:r>
      <w:r w:rsidRPr="00F1493E">
        <w:rPr>
          <w:rFonts w:ascii="GHEA Grapalat" w:hAnsi="GHEA Grapalat"/>
          <w:sz w:val="20"/>
          <w:szCs w:val="20"/>
        </w:rPr>
        <w:t>договор не заключается.</w:t>
      </w:r>
    </w:p>
    <w:p w:rsidR="00CA1C11" w:rsidRPr="00F1493E" w:rsidRDefault="00731D26" w:rsidP="00B46D58">
      <w:pPr>
        <w:widowControl w:val="0"/>
        <w:tabs>
          <w:tab w:val="left" w:pos="1276"/>
        </w:tabs>
        <w:spacing w:after="160"/>
        <w:ind w:firstLine="567"/>
        <w:jc w:val="both"/>
        <w:rPr>
          <w:rFonts w:ascii="GHEA Grapalat" w:hAnsi="GHEA Grapalat" w:cs="Sylfaen"/>
          <w:sz w:val="20"/>
          <w:szCs w:val="20"/>
        </w:rPr>
      </w:pPr>
      <w:r w:rsidRPr="00F1493E">
        <w:rPr>
          <w:rFonts w:ascii="GHEA Grapalat" w:hAnsi="GHEA Grapalat"/>
          <w:sz w:val="20"/>
          <w:szCs w:val="20"/>
        </w:rPr>
        <w:t>11.2</w:t>
      </w:r>
      <w:r w:rsidR="007642C2" w:rsidRPr="00F1493E">
        <w:rPr>
          <w:rFonts w:ascii="GHEA Grapalat" w:hAnsi="GHEA Grapalat"/>
          <w:sz w:val="20"/>
          <w:szCs w:val="20"/>
        </w:rPr>
        <w:t>.</w:t>
      </w:r>
      <w:r w:rsidR="007642C2" w:rsidRPr="00F1493E">
        <w:rPr>
          <w:rFonts w:ascii="GHEA Grapalat" w:hAnsi="GHEA Grapalat"/>
          <w:sz w:val="20"/>
          <w:szCs w:val="20"/>
        </w:rPr>
        <w:tab/>
      </w:r>
      <w:r w:rsidRPr="00F1493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F1493E" w:rsidRDefault="008D5016" w:rsidP="00B46D58">
      <w:pPr>
        <w:widowControl w:val="0"/>
        <w:spacing w:after="160"/>
        <w:ind w:left="567" w:right="565"/>
        <w:jc w:val="center"/>
        <w:rPr>
          <w:rFonts w:ascii="GHEA Grapalat" w:hAnsi="GHEA Grapalat"/>
          <w:b/>
          <w:sz w:val="20"/>
          <w:szCs w:val="20"/>
        </w:rPr>
      </w:pPr>
      <w:r w:rsidRPr="00F1493E">
        <w:rPr>
          <w:rFonts w:ascii="GHEA Grapalat" w:hAnsi="GHEA Grapalat"/>
          <w:b/>
          <w:sz w:val="20"/>
          <w:szCs w:val="20"/>
        </w:rPr>
        <w:t xml:space="preserve">12. ПРАВО УЧАСТНИКА И </w:t>
      </w:r>
      <w:r w:rsidR="008E3307" w:rsidRPr="00F1493E">
        <w:rPr>
          <w:rFonts w:ascii="GHEA Grapalat" w:hAnsi="GHEA Grapalat"/>
          <w:b/>
          <w:sz w:val="20"/>
          <w:szCs w:val="20"/>
        </w:rPr>
        <w:t xml:space="preserve">ПОРЯДОК ОБЖАЛОВАНИЯ ИМ </w:t>
      </w:r>
      <w:r w:rsidR="00025A85" w:rsidRPr="00F1493E">
        <w:rPr>
          <w:rFonts w:ascii="GHEA Grapalat" w:hAnsi="GHEA Grapalat"/>
          <w:b/>
          <w:sz w:val="20"/>
          <w:szCs w:val="20"/>
        </w:rPr>
        <w:br/>
      </w:r>
      <w:r w:rsidRPr="00F1493E">
        <w:rPr>
          <w:rFonts w:ascii="GHEA Grapalat" w:hAnsi="GHEA Grapalat"/>
          <w:b/>
          <w:sz w:val="20"/>
          <w:szCs w:val="20"/>
        </w:rPr>
        <w:t>ДЕЙСТВИЙ И (ИЛИ) ПРИНЯТЫХ РЕШЕНИЙ, СВЯЗАННЫХ</w:t>
      </w:r>
      <w:r w:rsidR="00025A85" w:rsidRPr="00F1493E">
        <w:rPr>
          <w:rFonts w:ascii="Courier New" w:hAnsi="Courier New" w:cs="Courier New"/>
          <w:b/>
          <w:sz w:val="20"/>
          <w:szCs w:val="20"/>
          <w:lang w:val="en-US"/>
        </w:rPr>
        <w:t> </w:t>
      </w:r>
      <w:r w:rsidRPr="00F1493E">
        <w:rPr>
          <w:rFonts w:ascii="GHEA Grapalat" w:hAnsi="GHEA Grapalat"/>
          <w:b/>
          <w:sz w:val="20"/>
          <w:szCs w:val="20"/>
        </w:rPr>
        <w:t>С</w:t>
      </w:r>
      <w:r w:rsidR="00025A85" w:rsidRPr="00F1493E">
        <w:rPr>
          <w:rFonts w:ascii="Courier New" w:hAnsi="Courier New" w:cs="Courier New"/>
          <w:b/>
          <w:sz w:val="20"/>
          <w:szCs w:val="20"/>
          <w:lang w:val="en-US"/>
        </w:rPr>
        <w:t> </w:t>
      </w:r>
      <w:r w:rsidRPr="00F1493E">
        <w:rPr>
          <w:rFonts w:ascii="GHEA Grapalat" w:hAnsi="GHEA Grapalat"/>
          <w:b/>
          <w:sz w:val="20"/>
          <w:szCs w:val="20"/>
        </w:rPr>
        <w:t>ПРОЦЕССОМ ЗАКУПКИ</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F1493E" w:rsidRDefault="000E1E78" w:rsidP="000E1E78">
      <w:pPr>
        <w:widowControl w:val="0"/>
        <w:ind w:firstLine="567"/>
        <w:jc w:val="both"/>
        <w:rPr>
          <w:rFonts w:ascii="GHEA Grapalat" w:hAnsi="GHEA Grapalat"/>
          <w:sz w:val="20"/>
          <w:szCs w:val="20"/>
        </w:rPr>
      </w:pPr>
      <w:r w:rsidRPr="00F1493E">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F1493E">
        <w:rPr>
          <w:rFonts w:ascii="GHEA Grapalat" w:hAnsi="GHEA Grapalat"/>
          <w:sz w:val="20"/>
          <w:szCs w:val="20"/>
          <w:lang w:val="hy-AM"/>
        </w:rPr>
        <w:t>.</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F1493E">
        <w:rPr>
          <w:rFonts w:ascii="GHEA Grapalat" w:hAnsi="GHEA Grapalat"/>
          <w:sz w:val="20"/>
          <w:szCs w:val="20"/>
          <w:lang w:val="hy-AM"/>
        </w:rPr>
        <w:t>.</w:t>
      </w:r>
      <w:r w:rsidRPr="00F1493E">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F1493E">
        <w:rPr>
          <w:rFonts w:ascii="GHEA Grapalat" w:hAnsi="GHEA Grapalat"/>
          <w:sz w:val="20"/>
          <w:szCs w:val="20"/>
          <w:lang w:val="hy-AM"/>
        </w:rPr>
        <w:t>.</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t xml:space="preserve">12.11. </w:t>
      </w:r>
      <w:r w:rsidRPr="00F1493E">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F1493E" w:rsidRDefault="000E1E78" w:rsidP="000E1E78">
      <w:pPr>
        <w:widowControl w:val="0"/>
        <w:spacing w:after="160"/>
        <w:ind w:firstLine="567"/>
        <w:jc w:val="both"/>
        <w:rPr>
          <w:rFonts w:ascii="GHEA Grapalat" w:hAnsi="GHEA Grapalat" w:cs="Sylfaen"/>
          <w:b/>
          <w:sz w:val="20"/>
          <w:szCs w:val="20"/>
        </w:rPr>
      </w:pPr>
      <w:r w:rsidRPr="00F1493E">
        <w:rPr>
          <w:rFonts w:ascii="GHEA Grapalat" w:hAnsi="GHEA Grapalat"/>
          <w:sz w:val="20"/>
          <w:szCs w:val="20"/>
        </w:rPr>
        <w:lastRenderedPageBreak/>
        <w:t>12.23. Ставки государственных пошлин, взимаемых за обжалование, установлены законом "О государственной пошлине".</w:t>
      </w:r>
    </w:p>
    <w:p w:rsidR="00AE679C" w:rsidRPr="00F1493E" w:rsidRDefault="000E1E78" w:rsidP="000E1E78">
      <w:pPr>
        <w:widowControl w:val="0"/>
        <w:spacing w:after="160"/>
        <w:jc w:val="center"/>
        <w:rPr>
          <w:rFonts w:ascii="GHEA Grapalat" w:hAnsi="GHEA Grapalat" w:cs="Sylfaen"/>
          <w:b/>
          <w:sz w:val="20"/>
          <w:szCs w:val="20"/>
        </w:rPr>
      </w:pPr>
      <w:r w:rsidRPr="00F1493E">
        <w:rPr>
          <w:rFonts w:ascii="GHEA Grapalat" w:hAnsi="GHEA Grapalat"/>
          <w:b/>
          <w:sz w:val="20"/>
          <w:szCs w:val="20"/>
        </w:rPr>
        <w:t xml:space="preserve">                                                        </w:t>
      </w:r>
    </w:p>
    <w:p w:rsidR="006356C0" w:rsidRPr="00F1493E" w:rsidRDefault="006356C0">
      <w:pPr>
        <w:rPr>
          <w:rFonts w:ascii="GHEA Grapalat" w:hAnsi="GHEA Grapalat"/>
          <w:b/>
          <w:sz w:val="20"/>
          <w:szCs w:val="20"/>
        </w:rPr>
      </w:pPr>
      <w:r w:rsidRPr="00F1493E">
        <w:rPr>
          <w:rFonts w:ascii="GHEA Grapalat" w:hAnsi="GHEA Grapalat"/>
          <w:b/>
          <w:sz w:val="20"/>
          <w:szCs w:val="20"/>
        </w:rPr>
        <w:br w:type="page"/>
      </w:r>
    </w:p>
    <w:p w:rsidR="00096865" w:rsidRPr="00F1493E" w:rsidRDefault="00096865" w:rsidP="0099052C">
      <w:pPr>
        <w:jc w:val="center"/>
        <w:rPr>
          <w:rFonts w:ascii="GHEA Grapalat" w:hAnsi="GHEA Grapalat"/>
          <w:b/>
          <w:sz w:val="20"/>
          <w:szCs w:val="20"/>
        </w:rPr>
      </w:pPr>
      <w:r w:rsidRPr="00F1493E">
        <w:rPr>
          <w:rFonts w:ascii="GHEA Grapalat" w:hAnsi="GHEA Grapalat"/>
          <w:b/>
          <w:sz w:val="20"/>
          <w:szCs w:val="20"/>
        </w:rPr>
        <w:lastRenderedPageBreak/>
        <w:t>ЧАСТЬ II</w:t>
      </w:r>
    </w:p>
    <w:p w:rsidR="008842CE" w:rsidRPr="00F1493E" w:rsidRDefault="008842CE" w:rsidP="00B46D58">
      <w:pPr>
        <w:widowControl w:val="0"/>
        <w:spacing w:after="160"/>
        <w:jc w:val="center"/>
        <w:rPr>
          <w:rFonts w:ascii="GHEA Grapalat" w:hAnsi="GHEA Grapalat"/>
          <w:b/>
          <w:sz w:val="20"/>
          <w:szCs w:val="20"/>
        </w:rPr>
      </w:pPr>
    </w:p>
    <w:p w:rsidR="00096865" w:rsidRPr="00F1493E" w:rsidRDefault="00096865" w:rsidP="00916642">
      <w:pPr>
        <w:pStyle w:val="BodyText"/>
        <w:widowControl w:val="0"/>
        <w:spacing w:after="160"/>
        <w:jc w:val="center"/>
        <w:rPr>
          <w:rFonts w:ascii="GHEA Grapalat" w:hAnsi="GHEA Grapalat"/>
          <w:b/>
          <w:sz w:val="20"/>
          <w:szCs w:val="20"/>
        </w:rPr>
      </w:pPr>
      <w:r w:rsidRPr="00F1493E">
        <w:rPr>
          <w:rFonts w:ascii="GHEA Grapalat" w:hAnsi="GHEA Grapalat"/>
          <w:b/>
          <w:sz w:val="20"/>
          <w:szCs w:val="20"/>
        </w:rPr>
        <w:t>ИНСТРУКЦИЯ</w:t>
      </w:r>
      <w:r w:rsidR="00191D27" w:rsidRPr="00F1493E">
        <w:rPr>
          <w:rFonts w:ascii="GHEA Grapalat" w:hAnsi="GHEA Grapalat"/>
          <w:b/>
          <w:sz w:val="20"/>
          <w:szCs w:val="20"/>
        </w:rPr>
        <w:t xml:space="preserve"> </w:t>
      </w:r>
      <w:r w:rsidRPr="00F1493E">
        <w:rPr>
          <w:rFonts w:ascii="GHEA Grapalat" w:hAnsi="GHEA Grapalat"/>
          <w:b/>
          <w:sz w:val="20"/>
          <w:szCs w:val="20"/>
        </w:rPr>
        <w:t xml:space="preserve">ПО СОСТАВЛЕНИЮ </w:t>
      </w:r>
      <w:r w:rsidR="00191D27" w:rsidRPr="00F1493E">
        <w:rPr>
          <w:rFonts w:ascii="GHEA Grapalat" w:hAnsi="GHEA Grapalat"/>
          <w:b/>
          <w:sz w:val="20"/>
          <w:szCs w:val="20"/>
        </w:rPr>
        <w:br/>
      </w:r>
      <w:r w:rsidRPr="00F1493E">
        <w:rPr>
          <w:rFonts w:ascii="GHEA Grapalat" w:hAnsi="GHEA Grapalat"/>
          <w:b/>
          <w:sz w:val="20"/>
          <w:szCs w:val="20"/>
        </w:rPr>
        <w:t>ЗАЯВКИ НА ОТКРЫТЫЙ КОНКУРС</w:t>
      </w:r>
    </w:p>
    <w:p w:rsidR="00096865" w:rsidRPr="00F1493E" w:rsidRDefault="008D5016" w:rsidP="00B46D58">
      <w:pPr>
        <w:widowControl w:val="0"/>
        <w:spacing w:after="160"/>
        <w:jc w:val="center"/>
        <w:rPr>
          <w:rFonts w:ascii="GHEA Grapalat" w:hAnsi="GHEA Grapalat"/>
          <w:b/>
          <w:sz w:val="20"/>
          <w:szCs w:val="20"/>
        </w:rPr>
      </w:pPr>
      <w:r w:rsidRPr="00F1493E">
        <w:rPr>
          <w:rFonts w:ascii="GHEA Grapalat" w:hAnsi="GHEA Grapalat"/>
          <w:b/>
          <w:sz w:val="20"/>
          <w:szCs w:val="20"/>
        </w:rPr>
        <w:t>1. ОБЩИЕ ПОЛОЖЕНИЯ</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1.1</w:t>
      </w:r>
      <w:r w:rsidR="003802B8" w:rsidRPr="00F1493E">
        <w:rPr>
          <w:rFonts w:ascii="GHEA Grapalat" w:hAnsi="GHEA Grapalat"/>
          <w:sz w:val="20"/>
          <w:szCs w:val="20"/>
        </w:rPr>
        <w:t>.</w:t>
      </w:r>
      <w:r w:rsidR="003802B8" w:rsidRPr="00F1493E">
        <w:rPr>
          <w:rFonts w:ascii="GHEA Grapalat" w:hAnsi="GHEA Grapalat"/>
          <w:sz w:val="20"/>
          <w:szCs w:val="20"/>
        </w:rPr>
        <w:tab/>
      </w:r>
      <w:r w:rsidRPr="00F1493E">
        <w:rPr>
          <w:rFonts w:ascii="GHEA Grapalat" w:hAnsi="GHEA Grapalat"/>
          <w:sz w:val="20"/>
          <w:szCs w:val="20"/>
        </w:rPr>
        <w:t>Целью настоящей Инструкции является содействие участникам при подготовке заявки.</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1.2</w:t>
      </w:r>
      <w:r w:rsidR="003802B8" w:rsidRPr="00F1493E">
        <w:rPr>
          <w:rFonts w:ascii="GHEA Grapalat" w:hAnsi="GHEA Grapalat"/>
          <w:sz w:val="20"/>
          <w:szCs w:val="20"/>
        </w:rPr>
        <w:t>.</w:t>
      </w:r>
      <w:r w:rsidR="003802B8" w:rsidRPr="00F1493E">
        <w:rPr>
          <w:rFonts w:ascii="GHEA Grapalat" w:hAnsi="GHEA Grapalat"/>
          <w:sz w:val="20"/>
          <w:szCs w:val="20"/>
        </w:rPr>
        <w:tab/>
      </w:r>
      <w:r w:rsidRPr="00F1493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1.3</w:t>
      </w:r>
      <w:r w:rsidR="003802B8" w:rsidRPr="00F1493E">
        <w:rPr>
          <w:rFonts w:ascii="GHEA Grapalat" w:hAnsi="GHEA Grapalat"/>
          <w:sz w:val="20"/>
          <w:szCs w:val="20"/>
        </w:rPr>
        <w:t>.</w:t>
      </w:r>
      <w:r w:rsidR="003802B8" w:rsidRPr="00F1493E">
        <w:rPr>
          <w:rFonts w:ascii="GHEA Grapalat" w:hAnsi="GHEA Grapalat"/>
          <w:sz w:val="20"/>
          <w:szCs w:val="20"/>
        </w:rPr>
        <w:tab/>
      </w:r>
      <w:r w:rsidRPr="00F1493E">
        <w:rPr>
          <w:rFonts w:ascii="GHEA Grapalat" w:hAnsi="GHEA Grapalat"/>
          <w:sz w:val="20"/>
          <w:szCs w:val="20"/>
        </w:rPr>
        <w:t>Кроме армянского языка, заявки могут быть поданы также н</w:t>
      </w:r>
      <w:r w:rsidR="00191D27" w:rsidRPr="00F1493E">
        <w:rPr>
          <w:rFonts w:ascii="GHEA Grapalat" w:hAnsi="GHEA Grapalat"/>
          <w:sz w:val="20"/>
          <w:szCs w:val="20"/>
        </w:rPr>
        <w:t>а английском или русском языке.</w:t>
      </w:r>
    </w:p>
    <w:p w:rsidR="00096865" w:rsidRPr="00F1493E" w:rsidRDefault="008D5016" w:rsidP="00B46D58">
      <w:pPr>
        <w:widowControl w:val="0"/>
        <w:spacing w:after="160"/>
        <w:jc w:val="center"/>
        <w:rPr>
          <w:rFonts w:ascii="GHEA Grapalat" w:hAnsi="GHEA Grapalat"/>
          <w:b/>
          <w:sz w:val="20"/>
          <w:szCs w:val="20"/>
        </w:rPr>
      </w:pPr>
      <w:r w:rsidRPr="00F1493E">
        <w:rPr>
          <w:rFonts w:ascii="GHEA Grapalat" w:hAnsi="GHEA Grapalat"/>
          <w:b/>
          <w:sz w:val="20"/>
          <w:szCs w:val="20"/>
        </w:rPr>
        <w:t>2. ЗАЯВКА НА ПРОЦЕДУРУ</w:t>
      </w:r>
    </w:p>
    <w:p w:rsidR="00DE4E15" w:rsidRPr="00F1493E" w:rsidRDefault="00DE4E15" w:rsidP="00DE4E15">
      <w:pPr>
        <w:widowControl w:val="0"/>
        <w:spacing w:after="160"/>
        <w:ind w:firstLine="567"/>
        <w:jc w:val="both"/>
        <w:rPr>
          <w:rFonts w:ascii="GHEA Grapalat" w:hAnsi="GHEA Grapalat"/>
          <w:sz w:val="20"/>
          <w:szCs w:val="20"/>
        </w:rPr>
      </w:pPr>
      <w:r w:rsidRPr="00F1493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F1493E" w:rsidRDefault="0078387F"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Участник заявкой представляет утвержденные им:</w:t>
      </w:r>
    </w:p>
    <w:p w:rsidR="00096865" w:rsidRPr="00F1493E" w:rsidRDefault="002D5CF0"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2.1</w:t>
      </w:r>
      <w:r w:rsidR="005114D0" w:rsidRPr="00F1493E">
        <w:rPr>
          <w:rFonts w:ascii="GHEA Grapalat" w:hAnsi="GHEA Grapalat"/>
          <w:sz w:val="20"/>
          <w:szCs w:val="20"/>
        </w:rPr>
        <w:t>.</w:t>
      </w:r>
      <w:r w:rsidR="009873F3" w:rsidRPr="00F1493E">
        <w:rPr>
          <w:rFonts w:ascii="GHEA Grapalat" w:hAnsi="GHEA Grapalat"/>
          <w:sz w:val="20"/>
          <w:szCs w:val="20"/>
        </w:rPr>
        <w:tab/>
      </w:r>
      <w:r w:rsidRPr="00F1493E">
        <w:rPr>
          <w:rFonts w:ascii="GHEA Grapalat" w:hAnsi="GHEA Grapalat"/>
          <w:sz w:val="20"/>
          <w:szCs w:val="20"/>
        </w:rPr>
        <w:t>заявление</w:t>
      </w:r>
      <w:r w:rsidR="00EB3C28" w:rsidRPr="00F1493E">
        <w:rPr>
          <w:rFonts w:ascii="GHEA Grapalat" w:hAnsi="GHEA Grapalat"/>
          <w:sz w:val="20"/>
          <w:szCs w:val="20"/>
        </w:rPr>
        <w:t>--объявлени</w:t>
      </w:r>
      <w:r w:rsidR="00EB3C28" w:rsidRPr="00F1493E">
        <w:rPr>
          <w:rFonts w:ascii="GHEA Grapalat" w:hAnsi="GHEA Grapalat"/>
          <w:sz w:val="20"/>
          <w:szCs w:val="20"/>
          <w:lang w:val="en-US"/>
        </w:rPr>
        <w:t>e</w:t>
      </w:r>
      <w:r w:rsidR="00EB3C28" w:rsidRPr="00F1493E">
        <w:rPr>
          <w:rFonts w:ascii="GHEA Grapalat" w:hAnsi="GHEA Grapalat"/>
          <w:sz w:val="20"/>
          <w:szCs w:val="20"/>
        </w:rPr>
        <w:t xml:space="preserve"> </w:t>
      </w:r>
      <w:r w:rsidR="001504AC" w:rsidRPr="00F1493E">
        <w:rPr>
          <w:rFonts w:ascii="GHEA Grapalat" w:hAnsi="GHEA Grapalat"/>
          <w:sz w:val="20"/>
          <w:szCs w:val="20"/>
        </w:rPr>
        <w:t>н</w:t>
      </w:r>
      <w:r w:rsidRPr="00F1493E">
        <w:rPr>
          <w:rFonts w:ascii="GHEA Grapalat" w:hAnsi="GHEA Grapalat"/>
          <w:sz w:val="20"/>
          <w:szCs w:val="20"/>
        </w:rPr>
        <w:t>а участие в процедуре согласно Приложению №1;</w:t>
      </w:r>
    </w:p>
    <w:p w:rsidR="009D7EFF" w:rsidRPr="00F1493E" w:rsidRDefault="009D7EFF"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A17BE" w:rsidRPr="00F1493E">
        <w:rPr>
          <w:rFonts w:ascii="GHEA Grapalat" w:hAnsi="GHEA Grapalat"/>
          <w:sz w:val="20"/>
          <w:szCs w:val="20"/>
        </w:rPr>
        <w:t>2</w:t>
      </w:r>
      <w:r w:rsidR="00EA7CA6" w:rsidRPr="00F1493E">
        <w:rPr>
          <w:rFonts w:ascii="GHEA Grapalat" w:hAnsi="GHEA Grapalat"/>
          <w:sz w:val="20"/>
          <w:szCs w:val="20"/>
        </w:rPr>
        <w:t xml:space="preserve"> </w:t>
      </w:r>
      <w:r w:rsidR="00524D3D" w:rsidRPr="00F1493E">
        <w:rPr>
          <w:rFonts w:ascii="GHEA Grapalat" w:hAnsi="GHEA Grapalat"/>
          <w:sz w:val="20"/>
          <w:szCs w:val="20"/>
        </w:rPr>
        <w:t xml:space="preserve"> </w:t>
      </w:r>
      <w:r w:rsidRPr="00F1493E">
        <w:rPr>
          <w:rFonts w:ascii="GHEA Grapalat" w:hAnsi="GHEA Grapalat"/>
          <w:sz w:val="20"/>
          <w:szCs w:val="20"/>
        </w:rPr>
        <w:t>копию договора</w:t>
      </w:r>
      <w:r w:rsidR="00AD6738" w:rsidRPr="00F1493E">
        <w:rPr>
          <w:rFonts w:ascii="GHEA Grapalat" w:hAnsi="GHEA Grapalat"/>
          <w:sz w:val="20"/>
          <w:szCs w:val="20"/>
        </w:rPr>
        <w:t xml:space="preserve"> субподряда</w:t>
      </w:r>
      <w:r w:rsidRPr="00F1493E">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F1493E">
        <w:rPr>
          <w:rFonts w:ascii="GHEA Grapalat" w:hAnsi="GHEA Grapalat"/>
          <w:sz w:val="20"/>
          <w:szCs w:val="20"/>
        </w:rPr>
        <w:t>субподряд</w:t>
      </w:r>
      <w:r w:rsidRPr="00F1493E">
        <w:rPr>
          <w:rFonts w:ascii="GHEA Grapalat" w:hAnsi="GHEA Grapalat"/>
          <w:sz w:val="20"/>
          <w:szCs w:val="20"/>
        </w:rPr>
        <w:t>;</w:t>
      </w:r>
    </w:p>
    <w:p w:rsidR="008D4137" w:rsidRPr="00F1493E" w:rsidRDefault="008D4137"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A17BE" w:rsidRPr="00F1493E">
        <w:rPr>
          <w:rFonts w:ascii="GHEA Grapalat" w:hAnsi="GHEA Grapalat"/>
          <w:sz w:val="20"/>
          <w:szCs w:val="20"/>
        </w:rPr>
        <w:t>3</w:t>
      </w:r>
      <w:r w:rsidR="00EA7CA6" w:rsidRPr="00F1493E">
        <w:rPr>
          <w:rFonts w:ascii="GHEA Grapalat" w:hAnsi="GHEA Grapalat"/>
          <w:sz w:val="20"/>
          <w:szCs w:val="20"/>
        </w:rPr>
        <w:t xml:space="preserve"> </w:t>
      </w:r>
      <w:r w:rsidRPr="00F1493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F1493E">
        <w:rPr>
          <w:rStyle w:val="FootnoteReference"/>
          <w:rFonts w:ascii="GHEA Grapalat" w:hAnsi="GHEA Grapalat"/>
          <w:sz w:val="20"/>
          <w:szCs w:val="20"/>
        </w:rPr>
        <w:footnoteReference w:customMarkFollows="1" w:id="11"/>
        <w:t>15</w:t>
      </w:r>
    </w:p>
    <w:p w:rsidR="006505D2" w:rsidRPr="00F1493E" w:rsidRDefault="002C4DBF"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A17BE" w:rsidRPr="00F1493E">
        <w:rPr>
          <w:rFonts w:ascii="GHEA Grapalat" w:hAnsi="GHEA Grapalat"/>
          <w:sz w:val="20"/>
          <w:szCs w:val="20"/>
        </w:rPr>
        <w:t>4</w:t>
      </w:r>
      <w:r w:rsidR="005114D0" w:rsidRPr="00F1493E">
        <w:rPr>
          <w:rFonts w:ascii="GHEA Grapalat" w:hAnsi="GHEA Grapalat"/>
          <w:sz w:val="20"/>
          <w:szCs w:val="20"/>
        </w:rPr>
        <w:t>.</w:t>
      </w:r>
      <w:r w:rsidR="009873F3" w:rsidRPr="00F1493E">
        <w:rPr>
          <w:rFonts w:ascii="GHEA Grapalat" w:hAnsi="GHEA Grapalat"/>
          <w:sz w:val="20"/>
          <w:szCs w:val="20"/>
        </w:rPr>
        <w:tab/>
      </w:r>
      <w:r w:rsidRPr="00F1493E">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F1493E">
        <w:rPr>
          <w:rFonts w:ascii="GHEA Grapalat" w:hAnsi="GHEA Grapalat"/>
          <w:sz w:val="20"/>
          <w:szCs w:val="20"/>
        </w:rPr>
        <w:t xml:space="preserve"> (Приложению №3)</w:t>
      </w:r>
      <w:r w:rsidRPr="00F1493E">
        <w:rPr>
          <w:rFonts w:ascii="GHEA Grapalat" w:hAnsi="GHEA Grapalat"/>
          <w:sz w:val="20"/>
          <w:szCs w:val="20"/>
        </w:rPr>
        <w:t xml:space="preserve">; При этом заявкой представляется </w:t>
      </w:r>
      <w:r w:rsidR="00030728" w:rsidRPr="00F1493E">
        <w:rPr>
          <w:rFonts w:ascii="GHEA Grapalat" w:hAnsi="GHEA Grapalat"/>
          <w:sz w:val="20"/>
          <w:szCs w:val="20"/>
        </w:rPr>
        <w:t>оригинал</w:t>
      </w:r>
      <w:r w:rsidRPr="00F1493E">
        <w:rPr>
          <w:rFonts w:ascii="GHEA Grapalat" w:hAnsi="GHEA Grapalat"/>
          <w:sz w:val="20"/>
          <w:szCs w:val="20"/>
        </w:rPr>
        <w:t xml:space="preserve"> документа, удостоверяющего опла</w:t>
      </w:r>
      <w:r w:rsidR="00030728" w:rsidRPr="00F1493E">
        <w:rPr>
          <w:rFonts w:ascii="GHEA Grapalat" w:hAnsi="GHEA Grapalat"/>
          <w:sz w:val="20"/>
          <w:szCs w:val="20"/>
        </w:rPr>
        <w:t>ту наличных денег, или оригинал</w:t>
      </w:r>
      <w:r w:rsidRPr="00F1493E">
        <w:rPr>
          <w:rFonts w:ascii="GHEA Grapalat" w:hAnsi="GHEA Grapalat"/>
          <w:sz w:val="20"/>
          <w:szCs w:val="20"/>
        </w:rPr>
        <w:t xml:space="preserve"> банковской гарантии.</w:t>
      </w:r>
      <w:r w:rsidR="00030728" w:rsidRPr="00F1493E">
        <w:rPr>
          <w:rStyle w:val="FootnoteReference"/>
          <w:rFonts w:ascii="GHEA Grapalat" w:hAnsi="GHEA Grapalat"/>
          <w:sz w:val="20"/>
          <w:szCs w:val="20"/>
        </w:rPr>
        <w:footnoteReference w:customMarkFollows="1" w:id="12"/>
        <w:t>16</w:t>
      </w:r>
    </w:p>
    <w:p w:rsidR="00E67BA7"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E7AC1" w:rsidRPr="00F1493E">
        <w:rPr>
          <w:rFonts w:ascii="GHEA Grapalat" w:hAnsi="GHEA Grapalat"/>
          <w:sz w:val="20"/>
          <w:szCs w:val="20"/>
        </w:rPr>
        <w:t>5</w:t>
      </w:r>
      <w:r w:rsidR="004413A5" w:rsidRPr="00F1493E">
        <w:rPr>
          <w:rFonts w:ascii="GHEA Grapalat" w:hAnsi="GHEA Grapalat"/>
          <w:sz w:val="20"/>
          <w:szCs w:val="20"/>
        </w:rPr>
        <w:t>.</w:t>
      </w:r>
      <w:r w:rsidR="00367A9A" w:rsidRPr="00F1493E">
        <w:rPr>
          <w:rFonts w:ascii="GHEA Grapalat" w:hAnsi="GHEA Grapalat"/>
          <w:sz w:val="20"/>
          <w:szCs w:val="20"/>
        </w:rPr>
        <w:tab/>
      </w:r>
      <w:r w:rsidRPr="00F1493E">
        <w:rPr>
          <w:rFonts w:ascii="GHEA Grapalat" w:hAnsi="GHEA Grapalat"/>
          <w:sz w:val="20"/>
          <w:szCs w:val="20"/>
        </w:rPr>
        <w:t>ценовое предложение согласно Приложению №</w:t>
      </w:r>
      <w:r w:rsidR="00385C27" w:rsidRPr="00F1493E">
        <w:rPr>
          <w:rFonts w:ascii="GHEA Grapalat" w:hAnsi="GHEA Grapalat"/>
          <w:sz w:val="20"/>
          <w:szCs w:val="20"/>
        </w:rPr>
        <w:t>2</w:t>
      </w:r>
      <w:r w:rsidRPr="00F1493E">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4" w:author="Vardan" w:date="2020-06-03T18:32:00Z">
        <w:r w:rsidR="002C0665" w:rsidRPr="00F1493E" w:rsidDel="00C14716">
          <w:rPr>
            <w:rFonts w:ascii="GHEA Grapalat" w:hAnsi="GHEA Grapalat"/>
            <w:sz w:val="20"/>
            <w:szCs w:val="20"/>
          </w:rPr>
          <w:delText>,</w:delText>
        </w:r>
      </w:del>
      <w:ins w:id="5" w:author="Vardan" w:date="2020-06-03T18:33:00Z">
        <w:r w:rsidR="001D5C13" w:rsidRPr="00F1493E">
          <w:rPr>
            <w:rFonts w:ascii="GHEA Grapalat" w:hAnsi="GHEA Grapalat"/>
            <w:sz w:val="20"/>
            <w:szCs w:val="20"/>
          </w:rPr>
          <w:t xml:space="preserve"> </w:t>
        </w:r>
      </w:ins>
      <w:r w:rsidR="001D5C13" w:rsidRPr="00F1493E">
        <w:rPr>
          <w:rFonts w:ascii="GHEA Grapalat" w:hAnsi="GHEA Grapalat"/>
          <w:sz w:val="20"/>
          <w:szCs w:val="20"/>
        </w:rPr>
        <w:t>(совокупность себестоимости и прогнозируемой прибыли)</w:t>
      </w:r>
      <w:r w:rsidRPr="00F1493E">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F1493E">
        <w:rPr>
          <w:rFonts w:ascii="GHEA Grapalat" w:hAnsi="GHEA Grapalat"/>
          <w:sz w:val="20"/>
          <w:szCs w:val="20"/>
        </w:rPr>
        <w:t xml:space="preserve"> требуются и не представляются.</w:t>
      </w:r>
    </w:p>
    <w:p w:rsidR="008B1F31" w:rsidRPr="00F1493E" w:rsidRDefault="005E7AC1" w:rsidP="00CB548F">
      <w:pPr>
        <w:pStyle w:val="norm"/>
        <w:widowControl w:val="0"/>
        <w:tabs>
          <w:tab w:val="left" w:pos="1134"/>
        </w:tabs>
        <w:spacing w:after="160" w:line="276" w:lineRule="auto"/>
        <w:ind w:firstLine="567"/>
        <w:rPr>
          <w:rFonts w:ascii="GHEA Grapalat" w:hAnsi="GHEA Grapalat"/>
          <w:sz w:val="20"/>
        </w:rPr>
      </w:pPr>
      <w:r w:rsidRPr="00F1493E">
        <w:rPr>
          <w:rFonts w:ascii="GHEA Grapalat" w:hAnsi="GHEA Grapalat"/>
          <w:sz w:val="20"/>
        </w:rPr>
        <w:t xml:space="preserve">2.6 </w:t>
      </w:r>
      <w:r w:rsidR="00F27A50" w:rsidRPr="00F1493E">
        <w:rPr>
          <w:rFonts w:ascii="GHEA Grapalat" w:hAnsi="GHEA Grapalat"/>
          <w:sz w:val="20"/>
        </w:rPr>
        <w:t>При закупке строительных работ</w:t>
      </w:r>
      <w:r w:rsidR="00074F4F" w:rsidRPr="00F1493E">
        <w:rPr>
          <w:rFonts w:ascii="GHEA Grapalat" w:hAnsi="GHEA Grapalat"/>
          <w:sz w:val="20"/>
        </w:rPr>
        <w:t xml:space="preserve">- </w:t>
      </w:r>
      <w:r w:rsidR="00D70ABA" w:rsidRPr="00F1493E">
        <w:rPr>
          <w:rFonts w:ascii="GHEA Grapalat" w:hAnsi="GHEA Grapalat" w:cs="Courier New"/>
          <w:sz w:val="20"/>
          <w:lang w:eastAsia="en-US" w:bidi="ar-SA"/>
        </w:rPr>
        <w:t>-</w:t>
      </w:r>
      <w:r w:rsidR="00BF154A" w:rsidRPr="00F1493E">
        <w:rPr>
          <w:rFonts w:ascii="GHEA Grapalat" w:hAnsi="GHEA Grapalat"/>
          <w:sz w:val="20"/>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F1493E">
        <w:rPr>
          <w:rFonts w:ascii="GHEA Grapalat" w:hAnsi="GHEA Grapalat"/>
          <w:sz w:val="20"/>
        </w:rPr>
        <w:t>у</w:t>
      </w:r>
      <w:r w:rsidR="00BF154A" w:rsidRPr="00F1493E">
        <w:rPr>
          <w:rFonts w:ascii="GHEA Grapalat" w:hAnsi="GHEA Grapalat"/>
          <w:sz w:val="20"/>
        </w:rPr>
        <w:t xml:space="preserve">тверждается </w:t>
      </w:r>
      <w:r w:rsidR="00BF154A" w:rsidRPr="00F1493E">
        <w:rPr>
          <w:rFonts w:ascii="GHEA Grapalat" w:hAnsi="GHEA Grapalat"/>
          <w:sz w:val="20"/>
        </w:rPr>
        <w:lastRenderedPageBreak/>
        <w:t>отдельным приложением к заключаемому договору.</w:t>
      </w:r>
      <w:r w:rsidR="00E63C0F" w:rsidRPr="00F1493E">
        <w:rPr>
          <w:rStyle w:val="FootnoteReference"/>
          <w:rFonts w:ascii="GHEA Grapalat" w:hAnsi="GHEA Grapalat"/>
          <w:sz w:val="20"/>
        </w:rPr>
        <w:footnoteReference w:customMarkFollows="1" w:id="13"/>
        <w:t>17</w:t>
      </w:r>
      <w:r w:rsidR="00F27A50" w:rsidRPr="00F1493E">
        <w:rPr>
          <w:rFonts w:ascii="GHEA Grapalat" w:hAnsi="GHEA Grapalat"/>
          <w:sz w:val="20"/>
        </w:rPr>
        <w:t xml:space="preserve"> </w:t>
      </w:r>
    </w:p>
    <w:p w:rsidR="008B1F31" w:rsidRPr="00F1493E" w:rsidRDefault="008B1F31" w:rsidP="008B1F31">
      <w:pPr>
        <w:widowControl w:val="0"/>
        <w:spacing w:after="160" w:line="360" w:lineRule="auto"/>
        <w:jc w:val="center"/>
        <w:rPr>
          <w:rFonts w:ascii="GHEA Grapalat" w:hAnsi="GHEA Grapalat" w:cs="Sylfaen"/>
          <w:b/>
          <w:sz w:val="20"/>
          <w:szCs w:val="20"/>
        </w:rPr>
      </w:pPr>
      <w:r w:rsidRPr="00F1493E">
        <w:rPr>
          <w:rFonts w:ascii="GHEA Grapalat" w:hAnsi="GHEA Grapalat"/>
          <w:b/>
          <w:sz w:val="20"/>
          <w:szCs w:val="20"/>
        </w:rPr>
        <w:t>3. ПОРЯДОК ПОДГОТОВКИ ЗАЯВКИ</w:t>
      </w:r>
    </w:p>
    <w:p w:rsidR="008B1F31" w:rsidRPr="00F1493E" w:rsidRDefault="008B1F31" w:rsidP="008B1F31">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3.1.</w:t>
      </w:r>
      <w:r w:rsidRPr="00F1493E">
        <w:rPr>
          <w:rFonts w:ascii="GHEA Grapalat" w:hAnsi="GHEA Grapalat"/>
          <w:sz w:val="20"/>
          <w:szCs w:val="20"/>
        </w:rPr>
        <w:tab/>
        <w:t xml:space="preserve">Участник подает заявку в порядке, установленном настоящим приглашением. </w:t>
      </w:r>
    </w:p>
    <w:p w:rsidR="008B1F31" w:rsidRPr="00F1493E" w:rsidRDefault="008B1F31" w:rsidP="008B1F31">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1493E">
        <w:rPr>
          <w:rFonts w:ascii="Courier New" w:hAnsi="Courier New" w:cs="Courier New"/>
          <w:sz w:val="20"/>
          <w:szCs w:val="20"/>
        </w:rPr>
        <w:t> </w:t>
      </w:r>
      <w:r w:rsidRPr="00F1493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1493E">
        <w:rPr>
          <w:rFonts w:ascii="Courier New" w:hAnsi="Courier New" w:cs="Courier New"/>
          <w:sz w:val="20"/>
          <w:szCs w:val="20"/>
        </w:rPr>
        <w:t> </w:t>
      </w:r>
      <w:r w:rsidRPr="00F1493E">
        <w:rPr>
          <w:rFonts w:ascii="GHEA Grapalat" w:hAnsi="GHEA Grapalat"/>
          <w:sz w:val="20"/>
          <w:szCs w:val="20"/>
        </w:rPr>
        <w:t>ор</w:t>
      </w:r>
      <w:r w:rsidR="00916642" w:rsidRPr="00F1493E">
        <w:rPr>
          <w:rFonts w:ascii="GHEA Grapalat" w:hAnsi="GHEA Grapalat"/>
          <w:sz w:val="20"/>
          <w:szCs w:val="20"/>
        </w:rPr>
        <w:t xml:space="preserve">игинала) и копий </w:t>
      </w:r>
      <w:r w:rsidR="00916642" w:rsidRPr="00F1493E">
        <w:rPr>
          <w:rFonts w:ascii="GHEA Grapalat" w:hAnsi="GHEA Grapalat"/>
          <w:b/>
          <w:sz w:val="20"/>
          <w:szCs w:val="20"/>
        </w:rPr>
        <w:t xml:space="preserve">в 2 </w:t>
      </w:r>
      <w:r w:rsidRPr="00F1493E">
        <w:rPr>
          <w:rFonts w:ascii="GHEA Grapalat" w:hAnsi="GHEA Grapalat"/>
          <w:b/>
          <w:sz w:val="20"/>
          <w:szCs w:val="20"/>
        </w:rPr>
        <w:t xml:space="preserve"> экземплярах</w:t>
      </w:r>
      <w:r w:rsidRPr="00F1493E">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F1493E" w:rsidRDefault="008B1F31" w:rsidP="008B1F31">
      <w:pPr>
        <w:widowControl w:val="0"/>
        <w:spacing w:after="160"/>
        <w:ind w:firstLine="567"/>
        <w:jc w:val="both"/>
        <w:rPr>
          <w:rFonts w:ascii="GHEA Grapalat" w:hAnsi="GHEA Grapalat"/>
          <w:sz w:val="20"/>
          <w:szCs w:val="20"/>
        </w:rPr>
      </w:pPr>
      <w:r w:rsidRPr="00F1493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F1493E" w:rsidRDefault="008B1F31" w:rsidP="008B1F3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3.2.</w:t>
      </w:r>
      <w:r w:rsidRPr="00F1493E">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F1493E" w:rsidRDefault="008B1F31" w:rsidP="008B1F31">
      <w:pPr>
        <w:widowControl w:val="0"/>
        <w:tabs>
          <w:tab w:val="left" w:pos="1134"/>
        </w:tabs>
        <w:spacing w:after="160"/>
        <w:ind w:firstLine="567"/>
        <w:rPr>
          <w:rFonts w:ascii="GHEA Grapalat" w:hAnsi="GHEA Grapalat"/>
          <w:sz w:val="20"/>
          <w:szCs w:val="20"/>
        </w:rPr>
      </w:pPr>
      <w:r w:rsidRPr="00F1493E">
        <w:rPr>
          <w:rFonts w:ascii="GHEA Grapalat" w:hAnsi="GHEA Grapalat"/>
          <w:sz w:val="20"/>
          <w:szCs w:val="20"/>
        </w:rPr>
        <w:t>1)</w:t>
      </w:r>
      <w:r w:rsidRPr="00F1493E">
        <w:rPr>
          <w:rFonts w:ascii="GHEA Grapalat" w:hAnsi="GHEA Grapalat"/>
          <w:sz w:val="20"/>
          <w:szCs w:val="20"/>
        </w:rPr>
        <w:tab/>
        <w:t>наименование заказчика и место (адрес) подачи заявки;</w:t>
      </w:r>
    </w:p>
    <w:p w:rsidR="008B1F31" w:rsidRPr="00F1493E" w:rsidRDefault="008B1F31" w:rsidP="008B1F31">
      <w:pPr>
        <w:widowControl w:val="0"/>
        <w:tabs>
          <w:tab w:val="left" w:pos="1134"/>
          <w:tab w:val="left" w:pos="6284"/>
        </w:tabs>
        <w:spacing w:after="160"/>
        <w:ind w:firstLine="567"/>
        <w:jc w:val="both"/>
        <w:rPr>
          <w:rFonts w:ascii="GHEA Grapalat" w:hAnsi="GHEA Grapalat"/>
          <w:sz w:val="20"/>
          <w:szCs w:val="20"/>
        </w:rPr>
      </w:pPr>
      <w:r w:rsidRPr="00F1493E">
        <w:rPr>
          <w:rFonts w:ascii="GHEA Grapalat" w:hAnsi="GHEA Grapalat"/>
          <w:sz w:val="20"/>
          <w:szCs w:val="20"/>
        </w:rPr>
        <w:t>2)</w:t>
      </w:r>
      <w:r w:rsidRPr="00F1493E">
        <w:rPr>
          <w:rFonts w:ascii="GHEA Grapalat" w:hAnsi="GHEA Grapalat"/>
          <w:sz w:val="20"/>
          <w:szCs w:val="20"/>
        </w:rPr>
        <w:tab/>
        <w:t>код процедуры;</w:t>
      </w:r>
      <w:r w:rsidRPr="00F1493E">
        <w:rPr>
          <w:rFonts w:ascii="GHEA Grapalat" w:hAnsi="GHEA Grapalat"/>
          <w:sz w:val="20"/>
          <w:szCs w:val="20"/>
        </w:rPr>
        <w:tab/>
      </w:r>
    </w:p>
    <w:p w:rsidR="008B1F31" w:rsidRPr="00F1493E" w:rsidRDefault="008B1F31" w:rsidP="008B1F3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w:t>
      </w:r>
      <w:r w:rsidRPr="00F1493E">
        <w:rPr>
          <w:rFonts w:ascii="GHEA Grapalat" w:hAnsi="GHEA Grapalat"/>
          <w:sz w:val="20"/>
          <w:szCs w:val="20"/>
        </w:rPr>
        <w:tab/>
        <w:t>слова “не вскрывать до заседания по вскрытию заявок”;</w:t>
      </w:r>
    </w:p>
    <w:p w:rsidR="008B1F31" w:rsidRPr="00F1493E" w:rsidRDefault="008B1F31" w:rsidP="008B1F3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w:t>
      </w:r>
      <w:r w:rsidRPr="00F1493E">
        <w:rPr>
          <w:rFonts w:ascii="GHEA Grapalat" w:hAnsi="GHEA Grapalat"/>
          <w:sz w:val="20"/>
          <w:szCs w:val="20"/>
        </w:rPr>
        <w:tab/>
        <w:t>наименование (имя), место нахождения и номер телефона участника.</w:t>
      </w:r>
    </w:p>
    <w:p w:rsidR="008B1F31" w:rsidRPr="00F1493E" w:rsidRDefault="008B1F31" w:rsidP="008B1F31">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3.3.</w:t>
      </w:r>
      <w:r w:rsidRPr="00F1493E">
        <w:rPr>
          <w:rFonts w:ascii="GHEA Grapalat" w:hAnsi="GHEA Grapalat"/>
          <w:sz w:val="20"/>
          <w:szCs w:val="20"/>
        </w:rPr>
        <w:tab/>
        <w:t>На заседании по вскрытию заявок комиссия отклоняет заявки, не</w:t>
      </w:r>
      <w:r w:rsidRPr="00F1493E">
        <w:rPr>
          <w:rFonts w:ascii="Courier New" w:hAnsi="Courier New" w:cs="Courier New"/>
          <w:sz w:val="20"/>
          <w:szCs w:val="20"/>
        </w:rPr>
        <w:t> </w:t>
      </w:r>
      <w:r w:rsidRPr="00F1493E">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B01410" w:rsidRPr="00F1493E" w:rsidRDefault="00B01410">
      <w:pPr>
        <w:rPr>
          <w:ins w:id="6" w:author="Inesa Kocharyan" w:date="2024-02-12T14:54:00Z"/>
          <w:rFonts w:ascii="GHEA Grapalat" w:hAnsi="GHEA Grapalat"/>
          <w:b/>
          <w:sz w:val="20"/>
          <w:szCs w:val="20"/>
        </w:rPr>
      </w:pPr>
      <w:ins w:id="7" w:author="Inesa Kocharyan" w:date="2024-02-12T14:54:00Z">
        <w:r w:rsidRPr="00F1493E">
          <w:rPr>
            <w:rFonts w:ascii="GHEA Grapalat" w:hAnsi="GHEA Grapalat"/>
            <w:b/>
            <w:sz w:val="20"/>
            <w:szCs w:val="20"/>
          </w:rPr>
          <w:br w:type="page"/>
        </w:r>
      </w:ins>
    </w:p>
    <w:p w:rsidR="00B2572B" w:rsidRPr="00F1493E" w:rsidRDefault="00B2572B" w:rsidP="00B46D58">
      <w:pPr>
        <w:pStyle w:val="norm"/>
        <w:widowControl w:val="0"/>
        <w:spacing w:after="160" w:line="240" w:lineRule="auto"/>
        <w:ind w:firstLine="284"/>
        <w:jc w:val="right"/>
        <w:rPr>
          <w:rFonts w:ascii="GHEA Grapalat" w:hAnsi="GHEA Grapalat" w:cs="Arial"/>
          <w:b/>
          <w:sz w:val="20"/>
        </w:rPr>
      </w:pPr>
      <w:r w:rsidRPr="00F1493E">
        <w:rPr>
          <w:rFonts w:ascii="GHEA Grapalat" w:hAnsi="GHEA Grapalat"/>
          <w:b/>
          <w:sz w:val="20"/>
        </w:rPr>
        <w:lastRenderedPageBreak/>
        <w:t>Приложение № 1</w:t>
      </w:r>
    </w:p>
    <w:p w:rsidR="00B2572B" w:rsidRPr="00F1493E" w:rsidRDefault="00B2572B" w:rsidP="00B46D58">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00123294"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B2572B" w:rsidRPr="00F1493E" w:rsidRDefault="00B2572B" w:rsidP="00B46D58">
      <w:pPr>
        <w:widowControl w:val="0"/>
        <w:spacing w:after="120"/>
        <w:jc w:val="center"/>
        <w:rPr>
          <w:rFonts w:ascii="GHEA Grapalat" w:hAnsi="GHEA Grapalat" w:cs="Sylfaen"/>
          <w:b/>
          <w:sz w:val="20"/>
          <w:szCs w:val="20"/>
        </w:rPr>
      </w:pPr>
    </w:p>
    <w:p w:rsidR="00B2572B" w:rsidRPr="00F1493E" w:rsidRDefault="00B2572B"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ЗАЯВЛЕНИЕ</w:t>
      </w:r>
      <w:r w:rsidR="00350210" w:rsidRPr="00F1493E">
        <w:rPr>
          <w:rFonts w:ascii="GHEA Grapalat" w:hAnsi="GHEA Grapalat"/>
          <w:b/>
          <w:sz w:val="20"/>
          <w:szCs w:val="20"/>
        </w:rPr>
        <w:t>-</w:t>
      </w:r>
      <w:r w:rsidR="005A6435" w:rsidRPr="00F1493E">
        <w:rPr>
          <w:rFonts w:ascii="GHEA Grapalat" w:hAnsi="GHEA Grapalat"/>
          <w:b/>
          <w:sz w:val="20"/>
          <w:szCs w:val="20"/>
        </w:rPr>
        <w:t xml:space="preserve">  ОБЪЯВЛЕНИЕ </w:t>
      </w:r>
      <w:r w:rsidRPr="00F1493E">
        <w:rPr>
          <w:rFonts w:ascii="GHEA Grapalat" w:hAnsi="GHEA Grapalat"/>
          <w:b/>
          <w:sz w:val="20"/>
          <w:szCs w:val="20"/>
        </w:rPr>
        <w:t>*</w:t>
      </w:r>
    </w:p>
    <w:p w:rsidR="00B2572B" w:rsidRPr="00F1493E" w:rsidRDefault="00B2572B" w:rsidP="00B46D58">
      <w:pPr>
        <w:pStyle w:val="Heading6"/>
        <w:keepNext w:val="0"/>
        <w:widowControl w:val="0"/>
        <w:spacing w:after="160"/>
        <w:jc w:val="center"/>
        <w:rPr>
          <w:rFonts w:ascii="GHEA Grapalat" w:hAnsi="GHEA Grapalat" w:cs="Arial"/>
          <w:color w:val="auto"/>
          <w:sz w:val="20"/>
        </w:rPr>
      </w:pPr>
      <w:r w:rsidRPr="00F1493E">
        <w:rPr>
          <w:rFonts w:ascii="GHEA Grapalat" w:hAnsi="GHEA Grapalat"/>
          <w:color w:val="auto"/>
          <w:sz w:val="20"/>
        </w:rPr>
        <w:t>на участие в открытом конкурсе</w:t>
      </w:r>
      <w:r w:rsidR="00AA7117" w:rsidRPr="00F1493E">
        <w:rPr>
          <w:rFonts w:ascii="GHEA Grapalat" w:hAnsi="GHEA Grapalat"/>
          <w:color w:val="auto"/>
          <w:sz w:val="20"/>
        </w:rPr>
        <w:t xml:space="preserve"> </w:t>
      </w:r>
    </w:p>
    <w:p w:rsidR="00B2572B" w:rsidRPr="00F1493E" w:rsidRDefault="00B2572B" w:rsidP="00B46D58">
      <w:pPr>
        <w:widowControl w:val="0"/>
        <w:spacing w:after="120"/>
        <w:jc w:val="center"/>
        <w:rPr>
          <w:rFonts w:ascii="GHEA Grapalat" w:hAnsi="GHEA Grapalat"/>
          <w:sz w:val="20"/>
          <w:szCs w:val="20"/>
        </w:rPr>
      </w:pP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 xml:space="preserve">______________________________________________________________заявляет, что </w:t>
      </w:r>
    </w:p>
    <w:p w:rsidR="00374F4A" w:rsidRPr="00F1493E" w:rsidRDefault="00374F4A" w:rsidP="00B46D58">
      <w:pPr>
        <w:spacing w:after="160"/>
        <w:ind w:left="2694"/>
        <w:jc w:val="both"/>
        <w:rPr>
          <w:rFonts w:ascii="GHEA Grapalat" w:hAnsi="GHEA Grapalat"/>
          <w:sz w:val="20"/>
          <w:szCs w:val="20"/>
        </w:rPr>
      </w:pPr>
      <w:r w:rsidRPr="00F1493E">
        <w:rPr>
          <w:rFonts w:ascii="GHEA Grapalat" w:hAnsi="GHEA Grapalat"/>
          <w:sz w:val="20"/>
          <w:szCs w:val="20"/>
        </w:rPr>
        <w:t xml:space="preserve">наименование участника </w:t>
      </w:r>
    </w:p>
    <w:p w:rsidR="00374F4A" w:rsidRPr="00F1493E" w:rsidRDefault="00374F4A" w:rsidP="00B46D58">
      <w:pPr>
        <w:jc w:val="both"/>
        <w:rPr>
          <w:rFonts w:ascii="GHEA Grapalat" w:hAnsi="GHEA Grapalat"/>
          <w:sz w:val="20"/>
          <w:szCs w:val="20"/>
          <w:u w:val="single"/>
        </w:rPr>
      </w:pPr>
      <w:r w:rsidRPr="00F1493E">
        <w:rPr>
          <w:rFonts w:ascii="GHEA Grapalat" w:hAnsi="GHEA Grapalat"/>
          <w:sz w:val="20"/>
          <w:szCs w:val="20"/>
        </w:rPr>
        <w:t>желает участвовать в лоте (лотах)_______________________________ объявленного</w:t>
      </w:r>
    </w:p>
    <w:p w:rsidR="00374F4A" w:rsidRPr="00F1493E" w:rsidRDefault="000814B8" w:rsidP="00B46D58">
      <w:pPr>
        <w:spacing w:after="160"/>
        <w:ind w:left="4395"/>
        <w:jc w:val="both"/>
        <w:rPr>
          <w:rFonts w:ascii="GHEA Grapalat" w:hAnsi="GHEA Grapalat" w:cs="Sylfaen"/>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номер лота (лотов)</w:t>
      </w:r>
    </w:p>
    <w:p w:rsidR="00374F4A" w:rsidRPr="00F1493E" w:rsidRDefault="00374F4A" w:rsidP="00B46D58">
      <w:pPr>
        <w:jc w:val="both"/>
        <w:rPr>
          <w:rFonts w:ascii="GHEA Grapalat" w:hAnsi="GHEA Grapalat" w:cs="Sylfaen"/>
          <w:sz w:val="20"/>
          <w:szCs w:val="20"/>
        </w:rPr>
      </w:pPr>
      <w:r w:rsidRPr="00F1493E">
        <w:rPr>
          <w:rFonts w:ascii="GHEA Grapalat" w:hAnsi="GHEA Grapalat"/>
          <w:sz w:val="20"/>
          <w:szCs w:val="20"/>
        </w:rPr>
        <w:t xml:space="preserve">______________________________________________ 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374F4A" w:rsidRPr="00F1493E" w:rsidRDefault="00374F4A" w:rsidP="00B46D58">
      <w:pPr>
        <w:spacing w:after="160"/>
        <w:ind w:left="1560"/>
        <w:jc w:val="both"/>
        <w:rPr>
          <w:rFonts w:ascii="GHEA Grapalat" w:hAnsi="GHEA Grapalat"/>
          <w:sz w:val="20"/>
          <w:szCs w:val="20"/>
        </w:rPr>
      </w:pPr>
      <w:r w:rsidRPr="00F1493E">
        <w:rPr>
          <w:rFonts w:ascii="GHEA Grapalat" w:hAnsi="GHEA Grapalat"/>
          <w:sz w:val="20"/>
          <w:szCs w:val="20"/>
        </w:rPr>
        <w:t>наименование заказчика</w:t>
      </w:r>
    </w:p>
    <w:p w:rsidR="00374F4A" w:rsidRPr="00F1493E" w:rsidRDefault="00374F4A" w:rsidP="00B46D58">
      <w:pPr>
        <w:spacing w:after="160"/>
        <w:jc w:val="both"/>
        <w:rPr>
          <w:rFonts w:ascii="GHEA Grapalat" w:hAnsi="GHEA Grapalat"/>
          <w:sz w:val="20"/>
          <w:szCs w:val="20"/>
        </w:rPr>
      </w:pPr>
      <w:r w:rsidRPr="00F1493E">
        <w:rPr>
          <w:rFonts w:ascii="GHEA Grapalat" w:hAnsi="GHEA Grapalat"/>
          <w:sz w:val="20"/>
          <w:szCs w:val="20"/>
        </w:rPr>
        <w:t>открытого конкурса и в соответствии с требованиями приглашения подает заявку.</w:t>
      </w: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__________________________________________________ заявляет и заверяет, что</w:t>
      </w:r>
    </w:p>
    <w:p w:rsidR="00374F4A" w:rsidRPr="00F1493E" w:rsidRDefault="00374F4A" w:rsidP="00B46D58">
      <w:pPr>
        <w:spacing w:after="160"/>
        <w:ind w:left="1843"/>
        <w:jc w:val="both"/>
        <w:rPr>
          <w:rFonts w:ascii="GHEA Grapalat" w:hAnsi="GHEA Grapalat" w:cs="Sylfaen"/>
          <w:sz w:val="20"/>
          <w:szCs w:val="20"/>
        </w:rPr>
      </w:pPr>
      <w:r w:rsidRPr="00F1493E">
        <w:rPr>
          <w:rFonts w:ascii="GHEA Grapalat" w:hAnsi="GHEA Grapalat"/>
          <w:sz w:val="20"/>
          <w:szCs w:val="20"/>
        </w:rPr>
        <w:t>наименование участника</w:t>
      </w:r>
    </w:p>
    <w:p w:rsidR="00374F4A" w:rsidRPr="00F1493E" w:rsidRDefault="00374F4A" w:rsidP="00B46D58">
      <w:pPr>
        <w:jc w:val="both"/>
        <w:rPr>
          <w:rFonts w:ascii="GHEA Grapalat" w:hAnsi="GHEA Grapalat" w:cs="Sylfaen"/>
          <w:sz w:val="20"/>
          <w:szCs w:val="20"/>
        </w:rPr>
      </w:pPr>
      <w:r w:rsidRPr="00F1493E">
        <w:rPr>
          <w:rFonts w:ascii="GHEA Grapalat" w:hAnsi="GHEA Grapalat"/>
          <w:sz w:val="20"/>
          <w:szCs w:val="20"/>
        </w:rPr>
        <w:t>является</w:t>
      </w:r>
      <w:r w:rsidR="00F453C2" w:rsidRPr="00F1493E">
        <w:rPr>
          <w:rFonts w:ascii="GHEA Grapalat" w:hAnsi="GHEA Grapalat"/>
          <w:sz w:val="20"/>
          <w:szCs w:val="20"/>
        </w:rPr>
        <w:t xml:space="preserve"> </w:t>
      </w:r>
      <w:r w:rsidRPr="00F1493E">
        <w:rPr>
          <w:rFonts w:ascii="GHEA Grapalat" w:hAnsi="GHEA Grapalat"/>
          <w:sz w:val="20"/>
          <w:szCs w:val="20"/>
        </w:rPr>
        <w:t>резидентом ______________________________________________________</w:t>
      </w:r>
      <w:r w:rsidR="00D04575" w:rsidRPr="00F1493E">
        <w:rPr>
          <w:rFonts w:ascii="GHEA Grapalat" w:hAnsi="GHEA Grapalat"/>
          <w:sz w:val="20"/>
          <w:szCs w:val="20"/>
        </w:rPr>
        <w:t>.</w:t>
      </w:r>
    </w:p>
    <w:p w:rsidR="00374F4A" w:rsidRPr="00F1493E" w:rsidRDefault="00374F4A" w:rsidP="00B46D58">
      <w:pPr>
        <w:spacing w:after="160"/>
        <w:ind w:left="4111"/>
        <w:jc w:val="both"/>
        <w:rPr>
          <w:rFonts w:ascii="GHEA Grapalat" w:hAnsi="GHEA Grapalat" w:cs="Arial"/>
          <w:sz w:val="20"/>
          <w:szCs w:val="20"/>
        </w:rPr>
      </w:pPr>
      <w:r w:rsidRPr="00F1493E">
        <w:rPr>
          <w:rFonts w:ascii="GHEA Grapalat" w:hAnsi="GHEA Grapalat"/>
          <w:sz w:val="20"/>
          <w:szCs w:val="20"/>
        </w:rPr>
        <w:t>наименование страны</w:t>
      </w:r>
    </w:p>
    <w:p w:rsidR="000612B9" w:rsidRPr="00F1493E" w:rsidRDefault="000612B9" w:rsidP="00B46D58">
      <w:pPr>
        <w:jc w:val="both"/>
        <w:rPr>
          <w:rFonts w:ascii="GHEA Grapalat" w:hAnsi="GHEA Grapalat"/>
          <w:sz w:val="20"/>
          <w:szCs w:val="20"/>
        </w:rPr>
      </w:pPr>
    </w:p>
    <w:p w:rsidR="000612B9" w:rsidRPr="00F1493E" w:rsidRDefault="004F0CAA" w:rsidP="00B46D58">
      <w:pPr>
        <w:jc w:val="both"/>
        <w:rPr>
          <w:rFonts w:ascii="GHEA Grapalat" w:hAnsi="GHEA Grapalat"/>
          <w:sz w:val="20"/>
          <w:szCs w:val="20"/>
        </w:rPr>
      </w:pPr>
      <w:r w:rsidRPr="00F1493E">
        <w:rPr>
          <w:rFonts w:ascii="GHEA Grapalat" w:hAnsi="GHEA Grapalat"/>
          <w:sz w:val="20"/>
          <w:szCs w:val="20"/>
        </w:rPr>
        <w:t>Данные</w:t>
      </w:r>
      <w:r w:rsidR="002A0700" w:rsidRPr="00F1493E">
        <w:rPr>
          <w:rFonts w:ascii="GHEA Grapalat" w:hAnsi="GHEA Grapalat"/>
          <w:sz w:val="20"/>
          <w:szCs w:val="20"/>
        </w:rPr>
        <w:t xml:space="preserve">       </w:t>
      </w:r>
      <w:r w:rsidR="000612B9" w:rsidRPr="00F1493E">
        <w:rPr>
          <w:rFonts w:ascii="GHEA Grapalat" w:hAnsi="GHEA Grapalat"/>
          <w:sz w:val="20"/>
          <w:szCs w:val="20"/>
        </w:rPr>
        <w:t>----------------------------------------</w:t>
      </w:r>
      <w:r w:rsidR="00304237" w:rsidRPr="00F1493E">
        <w:rPr>
          <w:rFonts w:ascii="GHEA Grapalat" w:hAnsi="GHEA Grapalat"/>
          <w:sz w:val="20"/>
          <w:szCs w:val="20"/>
        </w:rPr>
        <w:t xml:space="preserve">  </w:t>
      </w:r>
      <w:r w:rsidR="00F96993" w:rsidRPr="00F1493E">
        <w:rPr>
          <w:rFonts w:ascii="GHEA Grapalat" w:hAnsi="GHEA Grapalat"/>
          <w:sz w:val="20"/>
          <w:szCs w:val="20"/>
        </w:rPr>
        <w:t>следующие</w:t>
      </w:r>
      <w:r w:rsidR="00304237" w:rsidRPr="00F1493E">
        <w:rPr>
          <w:rFonts w:ascii="GHEA Grapalat" w:hAnsi="GHEA Grapalat"/>
          <w:sz w:val="20"/>
          <w:szCs w:val="20"/>
        </w:rPr>
        <w:t>:</w:t>
      </w:r>
    </w:p>
    <w:p w:rsidR="002A0700" w:rsidRPr="00F1493E" w:rsidRDefault="002A0700" w:rsidP="000811C1">
      <w:pPr>
        <w:spacing w:after="160"/>
        <w:ind w:left="1843"/>
        <w:rPr>
          <w:rFonts w:ascii="GHEA Grapalat" w:hAnsi="GHEA Grapalat" w:cs="Sylfaen"/>
          <w:sz w:val="20"/>
          <w:szCs w:val="20"/>
          <w:lang w:val="hy-AM"/>
        </w:rPr>
      </w:pPr>
      <w:r w:rsidRPr="00F1493E">
        <w:rPr>
          <w:rFonts w:ascii="GHEA Grapalat" w:hAnsi="GHEA Grapalat"/>
          <w:sz w:val="20"/>
          <w:szCs w:val="20"/>
        </w:rPr>
        <w:t>наименование участника</w:t>
      </w:r>
    </w:p>
    <w:p w:rsidR="000612B9" w:rsidRPr="00F1493E" w:rsidRDefault="000612B9" w:rsidP="00B46D58">
      <w:pPr>
        <w:jc w:val="both"/>
        <w:rPr>
          <w:rFonts w:ascii="GHEA Grapalat" w:hAnsi="GHEA Grapalat"/>
          <w:sz w:val="20"/>
          <w:szCs w:val="20"/>
        </w:rPr>
      </w:pP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 xml:space="preserve">Учетный номер налогоплательщика  </w:t>
      </w:r>
      <w:r w:rsidR="00B138F3" w:rsidRPr="00F1493E">
        <w:rPr>
          <w:rFonts w:ascii="GHEA Grapalat" w:hAnsi="GHEA Grapalat"/>
          <w:sz w:val="20"/>
          <w:szCs w:val="20"/>
        </w:rPr>
        <w:t xml:space="preserve">             </w:t>
      </w:r>
      <w:r w:rsidRPr="00F1493E">
        <w:rPr>
          <w:rFonts w:ascii="GHEA Grapalat" w:hAnsi="GHEA Grapalat"/>
          <w:sz w:val="20"/>
          <w:szCs w:val="20"/>
        </w:rPr>
        <w:t>________________</w:t>
      </w:r>
    </w:p>
    <w:p w:rsidR="00374F4A" w:rsidRPr="00F1493E" w:rsidRDefault="00B138F3" w:rsidP="00B138F3">
      <w:pPr>
        <w:tabs>
          <w:tab w:val="left" w:pos="7371"/>
        </w:tabs>
        <w:ind w:left="4111"/>
        <w:jc w:val="both"/>
        <w:rPr>
          <w:rFonts w:ascii="GHEA Grapalat" w:hAnsi="GHEA Grapalat" w:cs="Arial"/>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учетный номер</w:t>
      </w:r>
      <w:r w:rsidRPr="00F1493E">
        <w:rPr>
          <w:rFonts w:ascii="GHEA Grapalat" w:hAnsi="GHEA Grapalat"/>
          <w:sz w:val="20"/>
          <w:szCs w:val="20"/>
        </w:rPr>
        <w:t xml:space="preserve"> </w:t>
      </w:r>
      <w:r w:rsidR="00374F4A" w:rsidRPr="00F1493E">
        <w:rPr>
          <w:rFonts w:ascii="GHEA Grapalat" w:hAnsi="GHEA Grapalat"/>
          <w:sz w:val="20"/>
          <w:szCs w:val="20"/>
        </w:rPr>
        <w:t>налогоплательщика</w:t>
      </w:r>
    </w:p>
    <w:p w:rsidR="00B138F3" w:rsidRPr="00F1493E" w:rsidRDefault="00B138F3" w:rsidP="00B46D58">
      <w:pPr>
        <w:jc w:val="both"/>
        <w:rPr>
          <w:rFonts w:ascii="GHEA Grapalat" w:hAnsi="GHEA Grapalat"/>
          <w:sz w:val="20"/>
          <w:szCs w:val="20"/>
        </w:rPr>
      </w:pPr>
    </w:p>
    <w:p w:rsidR="00374F4A" w:rsidRPr="00F1493E" w:rsidRDefault="00B138F3" w:rsidP="00B46D58">
      <w:pPr>
        <w:jc w:val="both"/>
        <w:rPr>
          <w:rFonts w:ascii="GHEA Grapalat" w:hAnsi="GHEA Grapalat"/>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 xml:space="preserve">Адрес электронной почты </w:t>
      </w:r>
      <w:r w:rsidRPr="00F1493E">
        <w:rPr>
          <w:rFonts w:ascii="GHEA Grapalat" w:hAnsi="GHEA Grapalat"/>
          <w:sz w:val="20"/>
          <w:szCs w:val="20"/>
        </w:rPr>
        <w:t xml:space="preserve">                           </w:t>
      </w:r>
      <w:r w:rsidR="00374F4A" w:rsidRPr="00F1493E">
        <w:rPr>
          <w:rFonts w:ascii="GHEA Grapalat" w:hAnsi="GHEA Grapalat"/>
          <w:sz w:val="20"/>
          <w:szCs w:val="20"/>
        </w:rPr>
        <w:t>__________________</w:t>
      </w:r>
    </w:p>
    <w:p w:rsidR="00374F4A" w:rsidRPr="00F1493E" w:rsidRDefault="00B138F3" w:rsidP="00B138F3">
      <w:pPr>
        <w:tabs>
          <w:tab w:val="left" w:pos="6946"/>
        </w:tabs>
        <w:ind w:left="3402" w:firstLine="6"/>
        <w:jc w:val="both"/>
        <w:rPr>
          <w:rFonts w:ascii="GHEA Grapalat" w:hAnsi="GHEA Grapalat"/>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адрес электронной</w:t>
      </w:r>
      <w:r w:rsidR="00374F4A" w:rsidRPr="00F1493E">
        <w:rPr>
          <w:rFonts w:ascii="GHEA Grapalat" w:hAnsi="GHEA Grapalat"/>
          <w:sz w:val="20"/>
          <w:szCs w:val="20"/>
        </w:rPr>
        <w:tab/>
        <w:t>почты</w:t>
      </w:r>
    </w:p>
    <w:p w:rsidR="00B138F3" w:rsidRPr="00F1493E" w:rsidRDefault="00B138F3" w:rsidP="00F96993">
      <w:pPr>
        <w:jc w:val="both"/>
        <w:rPr>
          <w:rFonts w:ascii="GHEA Grapalat" w:hAnsi="GHEA Grapalat"/>
          <w:sz w:val="20"/>
          <w:szCs w:val="20"/>
        </w:rPr>
      </w:pPr>
    </w:p>
    <w:p w:rsidR="009E1181" w:rsidRPr="00F1493E" w:rsidRDefault="00F96993" w:rsidP="00F96993">
      <w:pPr>
        <w:jc w:val="both"/>
        <w:rPr>
          <w:rFonts w:ascii="GHEA Grapalat" w:hAnsi="GHEA Grapalat"/>
          <w:sz w:val="20"/>
          <w:szCs w:val="20"/>
        </w:rPr>
      </w:pPr>
      <w:r w:rsidRPr="00F1493E">
        <w:rPr>
          <w:rFonts w:ascii="GHEA Grapalat" w:hAnsi="GHEA Grapalat"/>
          <w:sz w:val="20"/>
          <w:szCs w:val="20"/>
        </w:rPr>
        <w:t>Адрес деятельности</w:t>
      </w:r>
      <w:r w:rsidR="009E1181" w:rsidRPr="00F1493E">
        <w:rPr>
          <w:rFonts w:ascii="GHEA Grapalat" w:hAnsi="GHEA Grapalat"/>
          <w:sz w:val="20"/>
          <w:szCs w:val="20"/>
        </w:rPr>
        <w:t xml:space="preserve">              ----------------------------</w:t>
      </w:r>
      <w:r w:rsidR="009627B3" w:rsidRPr="00F1493E">
        <w:rPr>
          <w:rFonts w:ascii="GHEA Grapalat" w:hAnsi="GHEA Grapalat"/>
          <w:sz w:val="20"/>
          <w:szCs w:val="20"/>
        </w:rPr>
        <w:t>--------------------------------</w:t>
      </w:r>
    </w:p>
    <w:p w:rsidR="00F96993" w:rsidRPr="00F1493E" w:rsidRDefault="009E1181" w:rsidP="00F96993">
      <w:pPr>
        <w:jc w:val="both"/>
        <w:rPr>
          <w:rFonts w:ascii="GHEA Grapalat" w:hAnsi="GHEA Grapalat"/>
          <w:sz w:val="20"/>
          <w:szCs w:val="20"/>
        </w:rPr>
      </w:pPr>
      <w:r w:rsidRPr="00F1493E">
        <w:rPr>
          <w:rFonts w:ascii="GHEA Grapalat" w:hAnsi="GHEA Grapalat"/>
          <w:sz w:val="20"/>
          <w:szCs w:val="20"/>
        </w:rPr>
        <w:t xml:space="preserve">            </w:t>
      </w:r>
      <w:r w:rsidR="00F96993" w:rsidRPr="00F1493E">
        <w:rPr>
          <w:rFonts w:ascii="GHEA Grapalat" w:hAnsi="GHEA Grapalat"/>
          <w:sz w:val="20"/>
          <w:szCs w:val="20"/>
        </w:rPr>
        <w:t xml:space="preserve">  </w:t>
      </w:r>
      <w:r w:rsidRPr="00F1493E">
        <w:rPr>
          <w:rFonts w:ascii="GHEA Grapalat" w:hAnsi="GHEA Grapalat"/>
          <w:sz w:val="20"/>
          <w:szCs w:val="20"/>
        </w:rPr>
        <w:t xml:space="preserve">                                </w:t>
      </w:r>
      <w:r w:rsidR="00B138F3" w:rsidRPr="00F1493E">
        <w:rPr>
          <w:rFonts w:ascii="GHEA Grapalat" w:hAnsi="GHEA Grapalat"/>
          <w:sz w:val="20"/>
          <w:szCs w:val="20"/>
        </w:rPr>
        <w:t xml:space="preserve">                        </w:t>
      </w:r>
      <w:r w:rsidRPr="00F1493E">
        <w:rPr>
          <w:rFonts w:ascii="GHEA Grapalat" w:hAnsi="GHEA Grapalat"/>
          <w:sz w:val="20"/>
          <w:szCs w:val="20"/>
        </w:rPr>
        <w:t>адрес деятельности</w:t>
      </w:r>
    </w:p>
    <w:p w:rsidR="00B16483" w:rsidRPr="00F1493E" w:rsidRDefault="00B16483" w:rsidP="00F96993">
      <w:pPr>
        <w:jc w:val="both"/>
        <w:rPr>
          <w:rFonts w:ascii="GHEA Grapalat" w:hAnsi="GHEA Grapalat"/>
          <w:sz w:val="20"/>
          <w:szCs w:val="20"/>
        </w:rPr>
      </w:pPr>
    </w:p>
    <w:p w:rsidR="00B16483" w:rsidRPr="00F1493E" w:rsidRDefault="00B16483" w:rsidP="00F96993">
      <w:pPr>
        <w:jc w:val="both"/>
        <w:rPr>
          <w:rFonts w:ascii="GHEA Grapalat" w:hAnsi="GHEA Grapalat"/>
          <w:sz w:val="20"/>
          <w:szCs w:val="20"/>
        </w:rPr>
      </w:pPr>
      <w:r w:rsidRPr="00F1493E">
        <w:rPr>
          <w:rFonts w:ascii="GHEA Grapalat" w:hAnsi="GHEA Grapalat"/>
          <w:sz w:val="20"/>
          <w:szCs w:val="20"/>
        </w:rPr>
        <w:t>Номер телефона                     ------------------------------</w:t>
      </w:r>
      <w:r w:rsidR="009627B3" w:rsidRPr="00F1493E">
        <w:rPr>
          <w:rFonts w:ascii="GHEA Grapalat" w:hAnsi="GHEA Grapalat"/>
          <w:sz w:val="20"/>
          <w:szCs w:val="20"/>
        </w:rPr>
        <w:t>-------------------------------</w:t>
      </w:r>
      <w:r w:rsidRPr="00F1493E">
        <w:rPr>
          <w:rFonts w:ascii="GHEA Grapalat" w:hAnsi="GHEA Grapalat"/>
          <w:sz w:val="20"/>
          <w:szCs w:val="20"/>
        </w:rPr>
        <w:t xml:space="preserve"> </w:t>
      </w:r>
    </w:p>
    <w:p w:rsidR="006B3E56" w:rsidRPr="00F1493E" w:rsidRDefault="00B138F3" w:rsidP="00B16483">
      <w:pPr>
        <w:tabs>
          <w:tab w:val="left" w:pos="7371"/>
        </w:tabs>
        <w:spacing w:after="160"/>
        <w:ind w:left="3544" w:firstLine="3"/>
        <w:jc w:val="both"/>
        <w:rPr>
          <w:rFonts w:ascii="GHEA Grapalat" w:hAnsi="GHEA Grapalat"/>
          <w:sz w:val="20"/>
          <w:szCs w:val="20"/>
        </w:rPr>
      </w:pPr>
      <w:r w:rsidRPr="00F1493E">
        <w:rPr>
          <w:rFonts w:ascii="GHEA Grapalat" w:hAnsi="GHEA Grapalat"/>
          <w:sz w:val="20"/>
          <w:szCs w:val="20"/>
        </w:rPr>
        <w:t xml:space="preserve">                                 </w:t>
      </w:r>
      <w:r w:rsidR="00B16483" w:rsidRPr="00F1493E">
        <w:rPr>
          <w:rFonts w:ascii="GHEA Grapalat" w:hAnsi="GHEA Grapalat"/>
          <w:sz w:val="20"/>
          <w:szCs w:val="20"/>
        </w:rPr>
        <w:t>Номер телефона</w:t>
      </w:r>
    </w:p>
    <w:p w:rsidR="00B16483" w:rsidRPr="00F1493E" w:rsidRDefault="00B16483" w:rsidP="00B16483">
      <w:pPr>
        <w:tabs>
          <w:tab w:val="left" w:pos="7371"/>
        </w:tabs>
        <w:spacing w:after="160"/>
        <w:ind w:left="3544" w:firstLine="3"/>
        <w:jc w:val="both"/>
        <w:rPr>
          <w:rFonts w:ascii="GHEA Grapalat" w:hAnsi="GHEA Grapalat"/>
          <w:sz w:val="20"/>
          <w:szCs w:val="20"/>
        </w:rPr>
      </w:pPr>
    </w:p>
    <w:p w:rsidR="006B3E56" w:rsidRPr="00F1493E" w:rsidRDefault="006B3E56" w:rsidP="00B46D58">
      <w:pPr>
        <w:widowControl w:val="0"/>
        <w:jc w:val="both"/>
        <w:rPr>
          <w:rFonts w:ascii="GHEA Grapalat" w:hAnsi="GHEA Grapalat"/>
          <w:sz w:val="20"/>
          <w:szCs w:val="20"/>
        </w:rPr>
      </w:pPr>
      <w:r w:rsidRPr="00F1493E">
        <w:rPr>
          <w:rFonts w:ascii="GHEA Grapalat" w:hAnsi="GHEA Grapalat"/>
          <w:sz w:val="20"/>
          <w:szCs w:val="20"/>
        </w:rPr>
        <w:t>Настоящим _________________________________объявляет и подтверждает,что:</w:t>
      </w:r>
    </w:p>
    <w:p w:rsidR="006B3E56" w:rsidRPr="00F1493E" w:rsidRDefault="006B3E56" w:rsidP="00B46D58">
      <w:pPr>
        <w:widowControl w:val="0"/>
        <w:spacing w:after="120"/>
        <w:ind w:left="2835"/>
        <w:jc w:val="both"/>
        <w:rPr>
          <w:rFonts w:ascii="GHEA Grapalat" w:hAnsi="GHEA Grapalat"/>
          <w:sz w:val="20"/>
          <w:szCs w:val="20"/>
        </w:rPr>
      </w:pPr>
      <w:r w:rsidRPr="00F1493E">
        <w:rPr>
          <w:rFonts w:ascii="GHEA Grapalat" w:hAnsi="GHEA Grapalat"/>
          <w:sz w:val="20"/>
          <w:szCs w:val="20"/>
        </w:rPr>
        <w:t>наименование участника</w:t>
      </w:r>
    </w:p>
    <w:p w:rsidR="00E1773C" w:rsidRPr="00F1493E" w:rsidRDefault="00E1773C" w:rsidP="00E1773C">
      <w:pPr>
        <w:ind w:firstLine="709"/>
        <w:rPr>
          <w:rFonts w:ascii="GHEA Grapalat" w:hAnsi="GHEA Grapalat"/>
          <w:sz w:val="20"/>
          <w:szCs w:val="20"/>
          <w:lang w:val="es-ES"/>
        </w:rPr>
      </w:pPr>
      <w:r w:rsidRPr="00F1493E">
        <w:rPr>
          <w:rFonts w:ascii="GHEA Grapalat" w:hAnsi="GHEA Grapalat" w:cs="Arial"/>
          <w:sz w:val="20"/>
          <w:szCs w:val="20"/>
          <w:lang w:val="es-ES"/>
        </w:rPr>
        <w:t>1)</w:t>
      </w:r>
      <w:r w:rsidRPr="00F1493E">
        <w:rPr>
          <w:rFonts w:ascii="GHEA Grapalat" w:hAnsi="GHEA Grapalat"/>
          <w:sz w:val="20"/>
          <w:szCs w:val="20"/>
          <w:lang w:val="hy-AM"/>
        </w:rPr>
        <w:t xml:space="preserve">  </w:t>
      </w:r>
      <w:r w:rsidRPr="00F1493E">
        <w:rPr>
          <w:rFonts w:ascii="GHEA Grapalat" w:hAnsi="GHEA Grapalat"/>
          <w:sz w:val="20"/>
          <w:szCs w:val="20"/>
          <w:u w:val="single"/>
          <w:lang w:val="hy-AM"/>
        </w:rPr>
        <w:t xml:space="preserve">                                                </w:t>
      </w:r>
      <w:r w:rsidRPr="00F1493E">
        <w:rPr>
          <w:rFonts w:ascii="GHEA Grapalat" w:hAnsi="GHEA Grapalat"/>
          <w:sz w:val="20"/>
          <w:szCs w:val="20"/>
          <w:u w:val="single"/>
          <w:lang w:val="es-ES"/>
        </w:rPr>
        <w:t xml:space="preserve">                         </w:t>
      </w:r>
      <w:r w:rsidRPr="00F1493E">
        <w:rPr>
          <w:rFonts w:ascii="GHEA Grapalat" w:hAnsi="GHEA Grapalat"/>
          <w:sz w:val="20"/>
          <w:szCs w:val="20"/>
          <w:u w:val="single"/>
          <w:lang w:val="hy-AM"/>
        </w:rPr>
        <w:t xml:space="preserve">          </w:t>
      </w:r>
      <w:r w:rsidRPr="00F1493E">
        <w:rPr>
          <w:rFonts w:ascii="GHEA Grapalat" w:hAnsi="GHEA Grapalat"/>
          <w:sz w:val="20"/>
          <w:szCs w:val="20"/>
          <w:u w:val="single"/>
        </w:rPr>
        <w:t xml:space="preserve">и </w:t>
      </w:r>
      <w:r w:rsidRPr="00F1493E">
        <w:rPr>
          <w:rFonts w:ascii="GHEA Grapalat" w:hAnsi="GHEA Grapalat"/>
          <w:sz w:val="20"/>
          <w:szCs w:val="20"/>
          <w:lang w:val="hy-AM"/>
        </w:rPr>
        <w:t>аффилированные</w:t>
      </w:r>
      <w:r w:rsidRPr="00F1493E">
        <w:rPr>
          <w:rFonts w:ascii="GHEA Grapalat" w:hAnsi="GHEA Grapalat"/>
          <w:sz w:val="20"/>
          <w:szCs w:val="20"/>
        </w:rPr>
        <w:t xml:space="preserve"> с ним</w:t>
      </w:r>
      <w:r w:rsidRPr="00F1493E">
        <w:rPr>
          <w:rFonts w:ascii="GHEA Grapalat" w:hAnsi="GHEA Grapalat"/>
          <w:sz w:val="20"/>
          <w:szCs w:val="20"/>
          <w:lang w:val="hy-AM"/>
        </w:rPr>
        <w:t xml:space="preserve"> </w:t>
      </w:r>
    </w:p>
    <w:p w:rsidR="00E1773C" w:rsidRPr="00F1493E" w:rsidRDefault="00E1773C" w:rsidP="00E1773C">
      <w:pPr>
        <w:widowControl w:val="0"/>
        <w:spacing w:after="120"/>
        <w:ind w:left="2835"/>
        <w:rPr>
          <w:rFonts w:ascii="GHEA Grapalat" w:hAnsi="GHEA Grapalat"/>
          <w:sz w:val="20"/>
          <w:szCs w:val="20"/>
        </w:rPr>
      </w:pPr>
      <w:r w:rsidRPr="00F1493E">
        <w:rPr>
          <w:rFonts w:ascii="GHEA Grapalat" w:hAnsi="GHEA Grapalat"/>
          <w:sz w:val="20"/>
          <w:szCs w:val="20"/>
        </w:rPr>
        <w:t>наименование участника</w:t>
      </w:r>
    </w:p>
    <w:p w:rsidR="00E1773C" w:rsidRPr="00F1493E" w:rsidRDefault="00E1773C" w:rsidP="00E1773C">
      <w:pPr>
        <w:rPr>
          <w:rFonts w:ascii="GHEA Grapalat" w:hAnsi="GHEA Grapalat"/>
          <w:i/>
          <w:sz w:val="20"/>
          <w:szCs w:val="20"/>
          <w:vertAlign w:val="superscript"/>
          <w:lang w:val="es-ES"/>
        </w:rPr>
      </w:pPr>
    </w:p>
    <w:p w:rsidR="00E1773C" w:rsidRPr="00F1493E" w:rsidRDefault="00E1773C" w:rsidP="00E1773C">
      <w:pPr>
        <w:rPr>
          <w:rFonts w:ascii="GHEA Grapalat" w:hAnsi="GHEA Grapalat" w:cs="Sylfaen"/>
          <w:sz w:val="20"/>
          <w:szCs w:val="20"/>
          <w:lang w:val="hy-AM"/>
        </w:rPr>
      </w:pPr>
      <w:r w:rsidRPr="00F1493E">
        <w:rPr>
          <w:rFonts w:ascii="GHEA Grapalat" w:hAnsi="GHEA Grapalat"/>
          <w:sz w:val="20"/>
          <w:szCs w:val="20"/>
          <w:lang w:val="hy-AM"/>
        </w:rPr>
        <w:t>лица</w:t>
      </w:r>
      <w:r w:rsidRPr="00F1493E">
        <w:rPr>
          <w:rFonts w:ascii="GHEA Grapalat" w:hAnsi="GHEA Grapalat" w:cs="Arial"/>
          <w:sz w:val="20"/>
          <w:szCs w:val="20"/>
          <w:lang w:val="es-ES"/>
        </w:rPr>
        <w:t xml:space="preserve"> </w:t>
      </w:r>
      <w:r w:rsidRPr="00F1493E">
        <w:rPr>
          <w:rFonts w:ascii="GHEA Grapalat" w:hAnsi="GHEA Grapalat" w:cs="Arial"/>
          <w:sz w:val="20"/>
          <w:szCs w:val="20"/>
          <w:lang w:val="hy-AM"/>
        </w:rPr>
        <w:t xml:space="preserve"> </w:t>
      </w:r>
      <w:r w:rsidRPr="00F1493E">
        <w:rPr>
          <w:rFonts w:ascii="GHEA Grapalat" w:hAnsi="GHEA Grapalat"/>
          <w:sz w:val="20"/>
          <w:szCs w:val="20"/>
          <w:lang w:val="hy-AM"/>
        </w:rPr>
        <w:t xml:space="preserve">удовлетворяют </w:t>
      </w:r>
      <w:r w:rsidRPr="00F1493E">
        <w:rPr>
          <w:rFonts w:ascii="GHEA Grapalat" w:hAnsi="GHEA Grapalat"/>
          <w:color w:val="000000" w:themeColor="text1"/>
          <w:spacing w:val="-4"/>
          <w:sz w:val="20"/>
          <w:szCs w:val="20"/>
        </w:rPr>
        <w:t>требованиям</w:t>
      </w:r>
      <w:r w:rsidRPr="00F1493E">
        <w:rPr>
          <w:rFonts w:ascii="GHEA Grapalat" w:hAnsi="GHEA Grapalat"/>
          <w:color w:val="000000" w:themeColor="text1"/>
          <w:sz w:val="20"/>
          <w:szCs w:val="20"/>
          <w:lang w:val="es-ES"/>
        </w:rPr>
        <w:t xml:space="preserve"> </w:t>
      </w:r>
      <w:r w:rsidRPr="00F1493E">
        <w:rPr>
          <w:rFonts w:ascii="GHEA Grapalat" w:hAnsi="GHEA Grapalat"/>
          <w:color w:val="000000" w:themeColor="text1"/>
          <w:spacing w:val="-4"/>
          <w:sz w:val="20"/>
          <w:szCs w:val="20"/>
        </w:rPr>
        <w:t>права</w:t>
      </w:r>
      <w:r w:rsidRPr="00F1493E">
        <w:rPr>
          <w:rFonts w:ascii="GHEA Grapalat" w:hAnsi="GHEA Grapalat"/>
          <w:color w:val="000000" w:themeColor="text1"/>
          <w:spacing w:val="-4"/>
          <w:sz w:val="20"/>
          <w:szCs w:val="20"/>
          <w:lang w:val="es-ES"/>
        </w:rPr>
        <w:t xml:space="preserve"> </w:t>
      </w:r>
      <w:r w:rsidRPr="00F1493E">
        <w:rPr>
          <w:rFonts w:ascii="GHEA Grapalat" w:hAnsi="GHEA Grapalat"/>
          <w:color w:val="000000" w:themeColor="text1"/>
          <w:spacing w:val="-4"/>
          <w:sz w:val="20"/>
          <w:szCs w:val="20"/>
        </w:rPr>
        <w:t>участия</w:t>
      </w:r>
      <w:r w:rsidRPr="00F1493E">
        <w:rPr>
          <w:rFonts w:ascii="GHEA Grapalat" w:hAnsi="GHEA Grapalat"/>
          <w:color w:val="000000" w:themeColor="text1"/>
          <w:sz w:val="20"/>
          <w:szCs w:val="20"/>
          <w:lang w:val="es-ES"/>
        </w:rPr>
        <w:t xml:space="preserve"> </w:t>
      </w:r>
      <w:r w:rsidRPr="00F1493E">
        <w:rPr>
          <w:rFonts w:ascii="GHEA Grapalat" w:hAnsi="GHEA Grapalat"/>
          <w:color w:val="000000" w:themeColor="text1"/>
          <w:spacing w:val="-4"/>
          <w:sz w:val="20"/>
          <w:szCs w:val="20"/>
        </w:rPr>
        <w:t>установленным</w:t>
      </w:r>
      <w:r w:rsidRPr="00F1493E">
        <w:rPr>
          <w:rFonts w:ascii="GHEA Grapalat" w:hAnsi="GHEA Grapalat"/>
          <w:color w:val="000000" w:themeColor="text1"/>
          <w:spacing w:val="-4"/>
          <w:sz w:val="20"/>
          <w:szCs w:val="20"/>
          <w:lang w:val="es-ES"/>
        </w:rPr>
        <w:t xml:space="preserve"> </w:t>
      </w:r>
      <w:r w:rsidRPr="00F1493E">
        <w:rPr>
          <w:rFonts w:ascii="GHEA Grapalat" w:hAnsi="GHEA Grapalat"/>
          <w:color w:val="000000" w:themeColor="text1"/>
          <w:spacing w:val="-4"/>
          <w:sz w:val="20"/>
          <w:szCs w:val="20"/>
        </w:rPr>
        <w:t xml:space="preserve">приглашением на </w:t>
      </w:r>
      <w:r w:rsidRPr="00F1493E">
        <w:rPr>
          <w:rFonts w:ascii="GHEA Grapalat" w:hAnsi="GHEA Grapalat"/>
          <w:sz w:val="20"/>
          <w:szCs w:val="20"/>
        </w:rPr>
        <w:t>открытый конкурс</w:t>
      </w:r>
      <w:r w:rsidRPr="00F1493E">
        <w:rPr>
          <w:rFonts w:ascii="GHEA Grapalat" w:hAnsi="GHEA Grapalat"/>
          <w:color w:val="000000" w:themeColor="text1"/>
          <w:spacing w:val="-4"/>
          <w:sz w:val="20"/>
          <w:szCs w:val="20"/>
          <w:lang w:val="es-ES"/>
        </w:rPr>
        <w:t xml:space="preserve"> </w:t>
      </w:r>
      <w:r w:rsidRPr="00F1493E">
        <w:rPr>
          <w:rFonts w:ascii="GHEA Grapalat" w:hAnsi="GHEA Grapalat"/>
          <w:color w:val="000000" w:themeColor="text1"/>
          <w:sz w:val="20"/>
          <w:szCs w:val="20"/>
        </w:rPr>
        <w:t>под</w:t>
      </w:r>
      <w:r w:rsidR="00D142B3" w:rsidRPr="00F1493E">
        <w:rPr>
          <w:rFonts w:ascii="GHEA Grapalat" w:hAnsi="GHEA Grapalat"/>
          <w:color w:val="000000" w:themeColor="text1"/>
          <w:sz w:val="20"/>
          <w:szCs w:val="20"/>
        </w:rPr>
        <w:t xml:space="preserve"> кодом </w:t>
      </w:r>
      <w:r w:rsidRPr="00F1493E">
        <w:rPr>
          <w:rFonts w:ascii="GHEA Grapalat" w:hAnsi="GHEA Grapalat"/>
          <w:color w:val="000000" w:themeColor="text1"/>
          <w:sz w:val="20"/>
          <w:szCs w:val="20"/>
          <w:lang w:val="es-ES"/>
        </w:rPr>
        <w:t xml:space="preserve">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r w:rsidRPr="00F1493E">
        <w:rPr>
          <w:rFonts w:ascii="GHEA Grapalat" w:hAnsi="GHEA Grapalat"/>
          <w:sz w:val="20"/>
          <w:szCs w:val="20"/>
        </w:rPr>
        <w:t>,</w:t>
      </w:r>
      <w:r w:rsidRPr="00F1493E">
        <w:rPr>
          <w:rFonts w:ascii="GHEA Grapalat" w:hAnsi="GHEA Grapalat"/>
          <w:color w:val="000000" w:themeColor="text1"/>
          <w:sz w:val="20"/>
          <w:szCs w:val="20"/>
        </w:rPr>
        <w:t>и</w:t>
      </w:r>
      <w:r w:rsidR="003B0E7B" w:rsidRPr="00F1493E">
        <w:rPr>
          <w:rFonts w:ascii="GHEA Grapalat" w:hAnsi="GHEA Grapalat"/>
          <w:sz w:val="20"/>
          <w:szCs w:val="20"/>
          <w:u w:val="single"/>
          <w:lang w:val="hy-AM"/>
        </w:rPr>
        <w:t xml:space="preserve"> </w:t>
      </w:r>
      <w:r w:rsidR="003B0E7B" w:rsidRPr="00F1493E">
        <w:rPr>
          <w:rFonts w:ascii="GHEA Grapalat" w:hAnsi="GHEA Grapalat"/>
          <w:sz w:val="20"/>
          <w:szCs w:val="20"/>
          <w:u w:val="single"/>
        </w:rPr>
        <w:t>________________________________</w:t>
      </w:r>
      <w:r w:rsidRPr="00F1493E">
        <w:rPr>
          <w:rFonts w:ascii="GHEA Grapalat" w:hAnsi="GHEA Grapalat"/>
          <w:sz w:val="20"/>
          <w:szCs w:val="20"/>
          <w:u w:val="single"/>
          <w:lang w:val="hy-AM"/>
        </w:rPr>
        <w:t xml:space="preserve">                                     </w:t>
      </w:r>
      <w:r w:rsidRPr="00F1493E">
        <w:rPr>
          <w:rFonts w:ascii="GHEA Grapalat" w:hAnsi="GHEA Grapalat"/>
          <w:sz w:val="20"/>
          <w:szCs w:val="20"/>
          <w:u w:val="single"/>
          <w:lang w:val="es-ES"/>
        </w:rPr>
        <w:t xml:space="preserve">                         </w:t>
      </w:r>
      <w:r w:rsidRPr="00F1493E">
        <w:rPr>
          <w:rFonts w:ascii="GHEA Grapalat" w:hAnsi="GHEA Grapalat"/>
          <w:sz w:val="20"/>
          <w:szCs w:val="20"/>
          <w:u w:val="single"/>
          <w:lang w:val="hy-AM"/>
        </w:rPr>
        <w:t xml:space="preserve">          </w:t>
      </w:r>
      <w:r w:rsidRPr="00F1493E">
        <w:rPr>
          <w:rFonts w:ascii="GHEA Grapalat" w:hAnsi="GHEA Grapalat" w:cs="Sylfaen"/>
          <w:sz w:val="20"/>
          <w:szCs w:val="20"/>
          <w:lang w:val="hy-AM"/>
        </w:rPr>
        <w:t xml:space="preserve"> </w:t>
      </w:r>
    </w:p>
    <w:p w:rsidR="00E1773C" w:rsidRPr="00F1493E" w:rsidRDefault="00E1773C" w:rsidP="00E1773C">
      <w:pPr>
        <w:tabs>
          <w:tab w:val="left" w:pos="6450"/>
        </w:tabs>
        <w:rPr>
          <w:rFonts w:ascii="GHEA Grapalat" w:hAnsi="GHEA Grapalat"/>
          <w:sz w:val="20"/>
          <w:szCs w:val="20"/>
        </w:rPr>
      </w:pPr>
      <w:r w:rsidRPr="00F1493E">
        <w:rPr>
          <w:rFonts w:ascii="GHEA Grapalat" w:hAnsi="GHEA Grapalat" w:cs="Sylfaen"/>
          <w:sz w:val="20"/>
          <w:szCs w:val="20"/>
          <w:lang w:val="es-ES"/>
        </w:rPr>
        <w:t xml:space="preserve">                                                         </w:t>
      </w:r>
      <w:r w:rsidRPr="00F1493E">
        <w:rPr>
          <w:rFonts w:ascii="GHEA Grapalat" w:hAnsi="GHEA Grapalat" w:cs="Sylfaen"/>
          <w:sz w:val="20"/>
          <w:szCs w:val="20"/>
        </w:rPr>
        <w:t xml:space="preserve">       </w:t>
      </w:r>
      <w:r w:rsidR="007A14E0" w:rsidRPr="00F1493E">
        <w:rPr>
          <w:rFonts w:ascii="GHEA Grapalat" w:hAnsi="GHEA Grapalat" w:cs="Sylfaen"/>
          <w:sz w:val="20"/>
          <w:szCs w:val="20"/>
        </w:rPr>
        <w:t xml:space="preserve">                                   </w:t>
      </w:r>
      <w:r w:rsidRPr="00F1493E">
        <w:rPr>
          <w:rFonts w:ascii="GHEA Grapalat" w:hAnsi="GHEA Grapalat" w:cs="Sylfaen"/>
          <w:sz w:val="20"/>
          <w:szCs w:val="20"/>
          <w:lang w:val="es-ES"/>
        </w:rPr>
        <w:t xml:space="preserve"> </w:t>
      </w:r>
      <w:r w:rsidRPr="00F1493E">
        <w:rPr>
          <w:rFonts w:ascii="GHEA Grapalat" w:hAnsi="GHEA Grapalat"/>
          <w:sz w:val="20"/>
          <w:szCs w:val="20"/>
        </w:rPr>
        <w:t>наименование участника</w:t>
      </w:r>
    </w:p>
    <w:p w:rsidR="006B3E56" w:rsidRPr="00F1493E" w:rsidRDefault="00E1773C" w:rsidP="00832225">
      <w:pPr>
        <w:widowControl w:val="0"/>
        <w:spacing w:after="160"/>
        <w:jc w:val="both"/>
        <w:rPr>
          <w:rFonts w:ascii="GHEA Grapalat" w:hAnsi="GHEA Grapalat" w:cs="Arial"/>
          <w:sz w:val="20"/>
          <w:szCs w:val="20"/>
        </w:rPr>
      </w:pPr>
      <w:r w:rsidRPr="00F1493E">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r w:rsidRPr="00F1493E">
        <w:rPr>
          <w:rFonts w:ascii="GHEA Grapalat" w:hAnsi="GHEA Grapalat"/>
          <w:color w:val="000000" w:themeColor="text1"/>
          <w:sz w:val="20"/>
          <w:szCs w:val="20"/>
        </w:rPr>
        <w:lastRenderedPageBreak/>
        <w:t>приглашением  представить обеспечение квалификации</w:t>
      </w:r>
      <w:r w:rsidR="00952531" w:rsidRPr="00F1493E">
        <w:rPr>
          <w:rFonts w:ascii="GHEA Grapalat" w:hAnsi="GHEA Grapalat"/>
          <w:sz w:val="20"/>
          <w:szCs w:val="20"/>
        </w:rPr>
        <w:t>,</w:t>
      </w:r>
    </w:p>
    <w:p w:rsidR="006B3E56" w:rsidRPr="00F1493E" w:rsidRDefault="006B3E56" w:rsidP="00DE3244">
      <w:pPr>
        <w:pStyle w:val="ListParagraph"/>
        <w:widowControl w:val="0"/>
        <w:numPr>
          <w:ilvl w:val="0"/>
          <w:numId w:val="35"/>
        </w:numPr>
        <w:tabs>
          <w:tab w:val="left" w:pos="567"/>
        </w:tabs>
        <w:spacing w:after="160"/>
        <w:jc w:val="both"/>
        <w:rPr>
          <w:rFonts w:ascii="GHEA Grapalat" w:hAnsi="GHEA Grapalat" w:cs="Arial"/>
          <w:sz w:val="20"/>
          <w:szCs w:val="20"/>
        </w:rPr>
      </w:pPr>
      <w:r w:rsidRPr="00F1493E">
        <w:rPr>
          <w:rFonts w:ascii="GHEA Grapalat" w:hAnsi="GHEA Grapalat"/>
          <w:sz w:val="20"/>
          <w:szCs w:val="20"/>
        </w:rPr>
        <w:t xml:space="preserve">в рамках участия в </w:t>
      </w:r>
      <w:r w:rsidR="00305944" w:rsidRPr="00F1493E">
        <w:rPr>
          <w:rFonts w:ascii="GHEA Grapalat" w:hAnsi="GHEA Grapalat"/>
          <w:sz w:val="20"/>
          <w:szCs w:val="20"/>
        </w:rPr>
        <w:t xml:space="preserve">открытом конкурсе </w:t>
      </w:r>
      <w:r w:rsidRPr="00F1493E">
        <w:rPr>
          <w:rFonts w:ascii="GHEA Grapalat" w:hAnsi="GHEA Grapalat"/>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r w:rsidRPr="00F1493E">
        <w:rPr>
          <w:rFonts w:ascii="GHEA Grapalat" w:hAnsi="GHEA Grapalat"/>
          <w:sz w:val="20"/>
          <w:szCs w:val="20"/>
        </w:rPr>
        <w:t>*</w:t>
      </w:r>
    </w:p>
    <w:p w:rsidR="006B3E56" w:rsidRPr="00F1493E"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F1493E">
        <w:rPr>
          <w:rFonts w:ascii="GHEA Grapalat" w:hAnsi="GHEA Grapalat"/>
          <w:sz w:val="20"/>
          <w:szCs w:val="20"/>
        </w:rPr>
        <w:t>не допускал и (или) не допустит</w:t>
      </w:r>
      <w:r w:rsidR="00637246" w:rsidRPr="00F1493E">
        <w:rPr>
          <w:rFonts w:ascii="GHEA Grapalat" w:hAnsi="GHEA Grapalat"/>
          <w:sz w:val="20"/>
          <w:szCs w:val="20"/>
        </w:rPr>
        <w:t xml:space="preserve"> недобросовестной конкуренции,</w:t>
      </w:r>
      <w:r w:rsidRPr="00F1493E">
        <w:rPr>
          <w:rFonts w:ascii="GHEA Grapalat" w:hAnsi="GHEA Grapalat"/>
          <w:sz w:val="20"/>
          <w:szCs w:val="20"/>
        </w:rPr>
        <w:t xml:space="preserve"> злоупотребления доминирующим положением и антиконкурентного соглашения,</w:t>
      </w:r>
    </w:p>
    <w:p w:rsidR="006B3E56" w:rsidRPr="00F1493E"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F1493E">
        <w:rPr>
          <w:rFonts w:ascii="GHEA Grapalat" w:hAnsi="GHEA Grapalat"/>
          <w:spacing w:val="-6"/>
          <w:sz w:val="20"/>
          <w:szCs w:val="20"/>
        </w:rPr>
        <w:t xml:space="preserve">отсутствует случай установленного приглашением на </w:t>
      </w:r>
      <w:r w:rsidR="00305944" w:rsidRPr="00F1493E">
        <w:rPr>
          <w:rFonts w:ascii="GHEA Grapalat" w:hAnsi="GHEA Grapalat"/>
          <w:sz w:val="20"/>
          <w:szCs w:val="20"/>
        </w:rPr>
        <w:t>открытый конкурс</w:t>
      </w:r>
      <w:r w:rsidRPr="00F1493E">
        <w:rPr>
          <w:rFonts w:ascii="GHEA Grapalat" w:hAnsi="GHEA Grapalat"/>
          <w:sz w:val="20"/>
          <w:szCs w:val="20"/>
        </w:rPr>
        <w:t xml:space="preserve"> случая     одновременного </w:t>
      </w:r>
    </w:p>
    <w:p w:rsidR="006B3E56" w:rsidRPr="00F1493E" w:rsidRDefault="006B3E56" w:rsidP="00B46D58">
      <w:pPr>
        <w:pStyle w:val="BodyTextIndent"/>
        <w:widowControl w:val="0"/>
        <w:spacing w:line="240" w:lineRule="auto"/>
        <w:ind w:firstLine="0"/>
        <w:jc w:val="left"/>
        <w:rPr>
          <w:rFonts w:ascii="GHEA Grapalat" w:hAnsi="GHEA Grapalat"/>
          <w:i w:val="0"/>
        </w:rPr>
      </w:pPr>
      <w:r w:rsidRPr="00F1493E">
        <w:rPr>
          <w:rFonts w:ascii="GHEA Grapalat" w:hAnsi="GHEA Grapalat"/>
          <w:i w:val="0"/>
        </w:rPr>
        <w:t>участия взаимосвязанных с ________________ лиц и (или) учрежденных__________</w:t>
      </w:r>
    </w:p>
    <w:p w:rsidR="006B3E56" w:rsidRPr="00F1493E" w:rsidRDefault="006B3E56" w:rsidP="00B46D58">
      <w:pPr>
        <w:widowControl w:val="0"/>
        <w:tabs>
          <w:tab w:val="left" w:pos="7938"/>
        </w:tabs>
        <w:ind w:left="3119"/>
        <w:jc w:val="both"/>
        <w:rPr>
          <w:rFonts w:ascii="GHEA Grapalat" w:hAnsi="GHEA Grapalat"/>
          <w:sz w:val="20"/>
          <w:szCs w:val="20"/>
        </w:rPr>
      </w:pPr>
      <w:r w:rsidRPr="00F1493E">
        <w:rPr>
          <w:rFonts w:ascii="GHEA Grapalat" w:hAnsi="GHEA Grapalat"/>
          <w:sz w:val="20"/>
          <w:szCs w:val="20"/>
        </w:rPr>
        <w:t>наименование участника</w:t>
      </w:r>
      <w:r w:rsidRPr="00F1493E">
        <w:rPr>
          <w:rFonts w:ascii="GHEA Grapalat" w:hAnsi="GHEA Grapalat"/>
          <w:sz w:val="20"/>
          <w:szCs w:val="20"/>
        </w:rPr>
        <w:tab/>
        <w:t>наименование</w:t>
      </w:r>
    </w:p>
    <w:p w:rsidR="006B3E56" w:rsidRPr="00F1493E" w:rsidRDefault="006B3E56" w:rsidP="00B46D58">
      <w:pPr>
        <w:widowControl w:val="0"/>
        <w:tabs>
          <w:tab w:val="left" w:pos="7938"/>
        </w:tabs>
        <w:spacing w:after="160"/>
        <w:ind w:left="8080"/>
        <w:jc w:val="both"/>
        <w:rPr>
          <w:rFonts w:ascii="GHEA Grapalat" w:hAnsi="GHEA Grapalat" w:cs="Arial"/>
          <w:sz w:val="20"/>
          <w:szCs w:val="20"/>
        </w:rPr>
      </w:pPr>
      <w:r w:rsidRPr="00F1493E">
        <w:rPr>
          <w:rFonts w:ascii="GHEA Grapalat" w:hAnsi="GHEA Grapalat"/>
          <w:sz w:val="20"/>
          <w:szCs w:val="20"/>
        </w:rPr>
        <w:t>участника</w:t>
      </w:r>
    </w:p>
    <w:p w:rsidR="006B3E56" w:rsidRPr="00F1493E" w:rsidRDefault="006B3E56" w:rsidP="00B46D58">
      <w:pPr>
        <w:widowControl w:val="0"/>
        <w:jc w:val="both"/>
        <w:rPr>
          <w:rFonts w:ascii="GHEA Grapalat" w:hAnsi="GHEA Grapalat"/>
          <w:sz w:val="20"/>
          <w:szCs w:val="20"/>
          <w:u w:val="single"/>
        </w:rPr>
      </w:pPr>
      <w:r w:rsidRPr="00F1493E">
        <w:rPr>
          <w:rFonts w:ascii="GHEA Grapalat" w:hAnsi="GHEA Grapalat"/>
          <w:sz w:val="20"/>
          <w:szCs w:val="20"/>
        </w:rPr>
        <w:t>организаций, либо организаций, имеющих принадлежащую ____________________</w:t>
      </w:r>
    </w:p>
    <w:p w:rsidR="006B3E56" w:rsidRPr="00F1493E" w:rsidRDefault="006B3E56" w:rsidP="00B46D58">
      <w:pPr>
        <w:widowControl w:val="0"/>
        <w:spacing w:after="160"/>
        <w:ind w:left="7088"/>
        <w:jc w:val="both"/>
        <w:rPr>
          <w:rFonts w:ascii="GHEA Grapalat" w:hAnsi="GHEA Grapalat"/>
          <w:sz w:val="20"/>
          <w:szCs w:val="20"/>
        </w:rPr>
      </w:pPr>
      <w:r w:rsidRPr="00F1493E">
        <w:rPr>
          <w:rFonts w:ascii="GHEA Grapalat" w:hAnsi="GHEA Grapalat"/>
          <w:sz w:val="20"/>
          <w:szCs w:val="20"/>
          <w:vertAlign w:val="superscript"/>
        </w:rPr>
        <w:t>наименование участника</w:t>
      </w:r>
    </w:p>
    <w:p w:rsidR="006B3E56" w:rsidRPr="00F1493E" w:rsidRDefault="006B3E56" w:rsidP="00B46D58">
      <w:pPr>
        <w:widowControl w:val="0"/>
        <w:spacing w:after="160"/>
        <w:jc w:val="both"/>
        <w:rPr>
          <w:rFonts w:ascii="GHEA Grapalat" w:hAnsi="GHEA Grapalat"/>
          <w:sz w:val="20"/>
          <w:szCs w:val="20"/>
        </w:rPr>
      </w:pPr>
      <w:r w:rsidRPr="00F1493E">
        <w:rPr>
          <w:rFonts w:ascii="GHEA Grapalat" w:hAnsi="GHEA Grapalat"/>
          <w:sz w:val="20"/>
          <w:szCs w:val="20"/>
        </w:rPr>
        <w:t>долю (пай) в размере более пятидесяти процентов</w:t>
      </w:r>
      <w:r w:rsidR="00D4396D" w:rsidRPr="00F1493E">
        <w:rPr>
          <w:rFonts w:ascii="GHEA Grapalat" w:hAnsi="GHEA Grapalat"/>
          <w:sz w:val="20"/>
          <w:szCs w:val="20"/>
        </w:rPr>
        <w:t>.</w:t>
      </w:r>
    </w:p>
    <w:p w:rsidR="00D4396D" w:rsidRPr="00F1493E" w:rsidRDefault="00D4396D" w:rsidP="00D4396D">
      <w:pPr>
        <w:widowControl w:val="0"/>
        <w:spacing w:after="160"/>
        <w:contextualSpacing/>
        <w:jc w:val="both"/>
        <w:rPr>
          <w:rFonts w:ascii="GHEA Grapalat" w:hAnsi="GHEA Grapalat"/>
          <w:sz w:val="20"/>
          <w:szCs w:val="20"/>
        </w:rPr>
      </w:pPr>
      <w:r w:rsidRPr="00F1493E">
        <w:rPr>
          <w:rFonts w:ascii="GHEA Grapalat" w:hAnsi="GHEA Grapalat"/>
          <w:sz w:val="20"/>
          <w:szCs w:val="20"/>
        </w:rPr>
        <w:t>Ниже  --------------------------------------------</w:t>
      </w:r>
      <w:r w:rsidR="001849D9" w:rsidRPr="00F1493E">
        <w:rPr>
          <w:rFonts w:ascii="GHEA Grapalat" w:hAnsi="GHEA Grapalat"/>
          <w:sz w:val="20"/>
          <w:szCs w:val="20"/>
        </w:rPr>
        <w:t xml:space="preserve">---------------------- </w:t>
      </w:r>
      <w:r w:rsidR="00314E49" w:rsidRPr="00F1493E">
        <w:rPr>
          <w:rFonts w:ascii="GHEA Grapalat" w:hAnsi="GHEA Grapalat"/>
          <w:sz w:val="20"/>
          <w:szCs w:val="20"/>
        </w:rPr>
        <w:t xml:space="preserve">представляет </w:t>
      </w:r>
      <w:r w:rsidR="001849D9" w:rsidRPr="00F1493E">
        <w:rPr>
          <w:rFonts w:ascii="GHEA Grapalat" w:hAnsi="GHEA Grapalat"/>
          <w:sz w:val="20"/>
          <w:szCs w:val="20"/>
        </w:rPr>
        <w:t>ссылку на сайт,</w:t>
      </w:r>
    </w:p>
    <w:p w:rsidR="00D4396D" w:rsidRPr="00F1493E" w:rsidRDefault="00D4396D" w:rsidP="001849D9">
      <w:pPr>
        <w:widowControl w:val="0"/>
        <w:spacing w:after="160"/>
        <w:ind w:left="2835"/>
        <w:contextualSpacing/>
        <w:jc w:val="both"/>
        <w:rPr>
          <w:rFonts w:ascii="GHEA Grapalat" w:hAnsi="GHEA Grapalat"/>
          <w:sz w:val="20"/>
          <w:szCs w:val="20"/>
        </w:rPr>
      </w:pPr>
      <w:r w:rsidRPr="00F1493E">
        <w:rPr>
          <w:rFonts w:ascii="GHEA Grapalat" w:hAnsi="GHEA Grapalat"/>
          <w:sz w:val="20"/>
          <w:szCs w:val="20"/>
        </w:rPr>
        <w:t xml:space="preserve"> </w:t>
      </w:r>
      <w:r w:rsidRPr="00F1493E">
        <w:rPr>
          <w:rFonts w:ascii="GHEA Grapalat" w:hAnsi="GHEA Grapalat"/>
          <w:sz w:val="20"/>
          <w:szCs w:val="20"/>
          <w:vertAlign w:val="superscript"/>
        </w:rPr>
        <w:t>наименование участника</w:t>
      </w:r>
    </w:p>
    <w:p w:rsidR="006B3E56" w:rsidRPr="00F1493E" w:rsidRDefault="001849D9" w:rsidP="001849D9">
      <w:pPr>
        <w:widowControl w:val="0"/>
        <w:spacing w:after="160"/>
        <w:jc w:val="both"/>
        <w:rPr>
          <w:rFonts w:ascii="GHEA Grapalat" w:hAnsi="GHEA Grapalat" w:cs="Sylfaen"/>
          <w:sz w:val="20"/>
          <w:szCs w:val="20"/>
        </w:rPr>
      </w:pPr>
      <w:r w:rsidRPr="00F1493E">
        <w:rPr>
          <w:rFonts w:ascii="GHEA Grapalat" w:hAnsi="GHEA Grapalat"/>
          <w:sz w:val="20"/>
          <w:szCs w:val="20"/>
        </w:rPr>
        <w:t xml:space="preserve">содержащий информацию о реальных бенефициарах </w:t>
      </w:r>
      <w:r w:rsidR="00D4396D" w:rsidRPr="00F1493E">
        <w:rPr>
          <w:rFonts w:ascii="GHEA Grapalat" w:hAnsi="GHEA Grapalat"/>
          <w:sz w:val="20"/>
          <w:szCs w:val="20"/>
        </w:rPr>
        <w:t>-------------</w:t>
      </w:r>
      <w:r w:rsidRPr="00F1493E">
        <w:rPr>
          <w:rFonts w:ascii="GHEA Grapalat" w:hAnsi="GHEA Grapalat"/>
          <w:sz w:val="20"/>
          <w:szCs w:val="20"/>
        </w:rPr>
        <w:t>------------------------</w:t>
      </w:r>
      <w:r w:rsidR="006B3E56" w:rsidRPr="00F1493E">
        <w:rPr>
          <w:rStyle w:val="FootnoteReference"/>
          <w:rFonts w:ascii="GHEA Grapalat" w:hAnsi="GHEA Grapalat"/>
          <w:sz w:val="20"/>
          <w:szCs w:val="20"/>
        </w:rPr>
        <w:footnoteReference w:customMarkFollows="1" w:id="14"/>
        <w:t>**</w:t>
      </w:r>
      <w:r w:rsidR="006B3E56" w:rsidRPr="00F1493E">
        <w:rPr>
          <w:rFonts w:ascii="GHEA Grapalat" w:hAnsi="GHEA Grapalat"/>
          <w:sz w:val="20"/>
          <w:szCs w:val="20"/>
        </w:rPr>
        <w:t xml:space="preserve"> </w:t>
      </w:r>
      <w:r w:rsidRPr="00F1493E">
        <w:rPr>
          <w:rFonts w:ascii="GHEA Grapalat" w:hAnsi="GHEA Grapalat"/>
          <w:sz w:val="20"/>
          <w:szCs w:val="20"/>
        </w:rPr>
        <w:t>.</w:t>
      </w:r>
    </w:p>
    <w:p w:rsidR="006B3E56" w:rsidRPr="00F1493E" w:rsidDel="00DB151B" w:rsidRDefault="006B3E56" w:rsidP="00B46D58">
      <w:pPr>
        <w:jc w:val="both"/>
        <w:rPr>
          <w:del w:id="8" w:author="Inesa Kocharyan" w:date="2024-02-09T17:00:00Z"/>
          <w:rFonts w:ascii="GHEA Grapalat" w:hAnsi="GHEA Grapalat"/>
          <w:sz w:val="20"/>
          <w:szCs w:val="20"/>
        </w:rPr>
      </w:pPr>
    </w:p>
    <w:p w:rsidR="00923711" w:rsidRPr="00F1493E" w:rsidDel="00DB151B" w:rsidRDefault="00923711">
      <w:pPr>
        <w:rPr>
          <w:del w:id="9" w:author="Inesa Kocharyan" w:date="2024-02-09T17:00:00Z"/>
          <w:rFonts w:ascii="GHEA Grapalat" w:hAnsi="GHEA Grapalat"/>
          <w:sz w:val="20"/>
          <w:szCs w:val="20"/>
        </w:rPr>
      </w:pPr>
    </w:p>
    <w:p w:rsidR="00110534" w:rsidRPr="00F1493E" w:rsidRDefault="00F36AD3" w:rsidP="00B46D58">
      <w:pPr>
        <w:jc w:val="both"/>
        <w:rPr>
          <w:rFonts w:ascii="GHEA Grapalat" w:hAnsi="GHEA Grapalat"/>
          <w:sz w:val="20"/>
          <w:szCs w:val="20"/>
        </w:rPr>
      </w:pPr>
      <w:del w:id="10" w:author="Inesa Kocharyan" w:date="2024-02-09T17:00:00Z">
        <w:r w:rsidRPr="00F1493E" w:rsidDel="00DB151B">
          <w:rPr>
            <w:rFonts w:ascii="GHEA Grapalat" w:hAnsi="GHEA Grapalat"/>
            <w:sz w:val="20"/>
            <w:szCs w:val="20"/>
          </w:rPr>
          <w:delText xml:space="preserve"> </w:delText>
        </w:r>
      </w:del>
    </w:p>
    <w:p w:rsidR="006B3E56" w:rsidRPr="00F1493E" w:rsidRDefault="00DB151B" w:rsidP="002B05FA">
      <w:pPr>
        <w:ind w:firstLine="708"/>
        <w:jc w:val="both"/>
        <w:rPr>
          <w:rFonts w:ascii="GHEA Grapalat" w:hAnsi="GHEA Grapalat"/>
          <w:sz w:val="20"/>
          <w:szCs w:val="20"/>
        </w:rPr>
      </w:pPr>
      <w:r w:rsidRPr="00F1493E">
        <w:rPr>
          <w:rFonts w:ascii="GHEA Grapalat" w:hAnsi="GHEA Grapalat"/>
          <w:sz w:val="20"/>
          <w:szCs w:val="20"/>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F1493E">
        <w:rPr>
          <w:rFonts w:ascii="GHEA Grapalat" w:hAnsi="GHEA Grapalat"/>
          <w:sz w:val="20"/>
          <w:szCs w:val="20"/>
        </w:rPr>
        <w:t>установленных</w:t>
      </w:r>
      <w:r w:rsidRPr="00F1493E">
        <w:rPr>
          <w:rFonts w:ascii="GHEA Grapalat" w:hAnsi="GHEA Grapalat"/>
          <w:sz w:val="20"/>
          <w:szCs w:val="20"/>
        </w:rPr>
        <w:t xml:space="preserve"> в прилагаемой к приглашению проектной документации. </w:t>
      </w:r>
      <w:r w:rsidR="002B05FA" w:rsidRPr="00F1493E">
        <w:rPr>
          <w:rFonts w:ascii="GHEA Grapalat" w:hAnsi="GHEA Grapalat"/>
          <w:sz w:val="20"/>
          <w:szCs w:val="20"/>
        </w:rPr>
        <w:t>.</w:t>
      </w:r>
      <w:r w:rsidR="002B05FA" w:rsidRPr="00F1493E">
        <w:rPr>
          <w:sz w:val="20"/>
          <w:szCs w:val="20"/>
        </w:rPr>
        <w:footnoteReference w:customMarkFollows="1" w:id="15"/>
        <w:t>***</w:t>
      </w:r>
      <w:r w:rsidR="00DA5D3D" w:rsidRPr="00F1493E">
        <w:rPr>
          <w:rFonts w:ascii="GHEA Grapalat" w:hAnsi="GHEA Grapalat"/>
          <w:sz w:val="20"/>
          <w:szCs w:val="20"/>
        </w:rPr>
        <w:t xml:space="preserve"> </w:t>
      </w:r>
    </w:p>
    <w:p w:rsidR="00F855BB" w:rsidRPr="00F1493E" w:rsidRDefault="00F855BB" w:rsidP="00B46D58">
      <w:pPr>
        <w:tabs>
          <w:tab w:val="left" w:pos="7371"/>
        </w:tabs>
        <w:spacing w:after="160"/>
        <w:ind w:left="3544" w:firstLine="3"/>
        <w:jc w:val="both"/>
        <w:rPr>
          <w:rFonts w:ascii="GHEA Grapalat" w:hAnsi="GHEA Grapalat"/>
          <w:sz w:val="20"/>
          <w:szCs w:val="20"/>
          <w:lang w:val="hy-AM"/>
        </w:rPr>
      </w:pPr>
    </w:p>
    <w:p w:rsidR="006B3E56" w:rsidRPr="00F1493E" w:rsidRDefault="006B3E56" w:rsidP="00916642">
      <w:pPr>
        <w:tabs>
          <w:tab w:val="left" w:pos="7371"/>
        </w:tabs>
        <w:spacing w:after="160"/>
        <w:jc w:val="both"/>
        <w:rPr>
          <w:rFonts w:ascii="GHEA Grapalat" w:hAnsi="GHEA Grapalat"/>
          <w:sz w:val="20"/>
          <w:szCs w:val="20"/>
        </w:rPr>
      </w:pP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_______________________________________________</w:t>
      </w:r>
      <w:r w:rsidRPr="00F1493E">
        <w:rPr>
          <w:rFonts w:ascii="GHEA Grapalat" w:hAnsi="GHEA Grapalat"/>
          <w:sz w:val="20"/>
          <w:szCs w:val="20"/>
        </w:rPr>
        <w:tab/>
        <w:t>_____________________</w:t>
      </w:r>
    </w:p>
    <w:p w:rsidR="00374F4A" w:rsidRPr="00F1493E" w:rsidRDefault="00374F4A" w:rsidP="00B46D58">
      <w:pPr>
        <w:tabs>
          <w:tab w:val="left" w:pos="7230"/>
        </w:tabs>
        <w:ind w:left="851"/>
        <w:jc w:val="both"/>
        <w:rPr>
          <w:rFonts w:ascii="GHEA Grapalat" w:hAnsi="GHEA Grapalat"/>
          <w:sz w:val="20"/>
          <w:szCs w:val="20"/>
        </w:rPr>
      </w:pPr>
      <w:r w:rsidRPr="00F1493E">
        <w:rPr>
          <w:rFonts w:ascii="GHEA Grapalat" w:hAnsi="GHEA Grapalat"/>
          <w:sz w:val="20"/>
          <w:szCs w:val="20"/>
        </w:rPr>
        <w:t>наименование участника (должность,</w:t>
      </w:r>
      <w:r w:rsidRPr="00F1493E">
        <w:rPr>
          <w:rFonts w:ascii="GHEA Grapalat" w:hAnsi="GHEA Grapalat"/>
          <w:sz w:val="20"/>
          <w:szCs w:val="20"/>
        </w:rPr>
        <w:tab/>
        <w:t>подпись)</w:t>
      </w:r>
    </w:p>
    <w:p w:rsidR="00374F4A" w:rsidRPr="00F1493E" w:rsidRDefault="00374F4A" w:rsidP="00B46D58">
      <w:pPr>
        <w:spacing w:after="160"/>
        <w:ind w:left="1134"/>
        <w:jc w:val="both"/>
        <w:rPr>
          <w:rFonts w:ascii="GHEA Grapalat" w:hAnsi="GHEA Grapalat"/>
          <w:sz w:val="20"/>
          <w:szCs w:val="20"/>
        </w:rPr>
      </w:pPr>
      <w:r w:rsidRPr="00F1493E">
        <w:rPr>
          <w:rFonts w:ascii="GHEA Grapalat" w:hAnsi="GHEA Grapalat"/>
          <w:sz w:val="20"/>
          <w:szCs w:val="20"/>
        </w:rPr>
        <w:t>имя, фамилия руководителя)</w:t>
      </w:r>
    </w:p>
    <w:p w:rsidR="0094684E" w:rsidRPr="00F1493E" w:rsidRDefault="00B2572B" w:rsidP="00B46D58">
      <w:pPr>
        <w:widowControl w:val="0"/>
        <w:spacing w:after="160"/>
        <w:jc w:val="right"/>
        <w:rPr>
          <w:rFonts w:ascii="GHEA Grapalat" w:hAnsi="GHEA Grapalat"/>
          <w:b/>
          <w:sz w:val="20"/>
          <w:szCs w:val="20"/>
        </w:rPr>
      </w:pPr>
      <w:r w:rsidRPr="00F1493E">
        <w:rPr>
          <w:rFonts w:ascii="GHEA Grapalat" w:hAnsi="GHEA Grapalat"/>
          <w:sz w:val="20"/>
          <w:szCs w:val="20"/>
        </w:rPr>
        <w:t>М. П.</w:t>
      </w:r>
      <w:r w:rsidR="00A225D9" w:rsidRPr="00F1493E">
        <w:rPr>
          <w:rFonts w:ascii="GHEA Grapalat" w:hAnsi="GHEA Grapalat"/>
          <w:b/>
          <w:sz w:val="20"/>
          <w:szCs w:val="20"/>
        </w:rPr>
        <w:t xml:space="preserve"> </w:t>
      </w:r>
    </w:p>
    <w:p w:rsidR="00D043C1" w:rsidRPr="00F1493E" w:rsidRDefault="00123294" w:rsidP="00916642">
      <w:pPr>
        <w:jc w:val="right"/>
        <w:rPr>
          <w:rFonts w:ascii="GHEA Grapalat" w:hAnsi="GHEA Grapalat"/>
          <w:b/>
          <w:sz w:val="20"/>
          <w:szCs w:val="20"/>
        </w:rPr>
      </w:pPr>
      <w:r w:rsidRPr="00F1493E">
        <w:rPr>
          <w:rFonts w:ascii="GHEA Grapalat" w:hAnsi="GHEA Grapalat"/>
          <w:b/>
          <w:sz w:val="20"/>
          <w:szCs w:val="20"/>
        </w:rPr>
        <w:br w:type="page"/>
      </w:r>
      <w:r w:rsidR="00D043C1" w:rsidRPr="00F1493E">
        <w:rPr>
          <w:rFonts w:ascii="GHEA Grapalat" w:hAnsi="GHEA Grapalat"/>
          <w:b/>
          <w:sz w:val="20"/>
          <w:szCs w:val="20"/>
        </w:rPr>
        <w:lastRenderedPageBreak/>
        <w:t>Приложение № 1</w:t>
      </w:r>
      <w:r w:rsidR="00EF5BF0" w:rsidRPr="00F1493E">
        <w:rPr>
          <w:rFonts w:ascii="GHEA Grapalat" w:hAnsi="GHEA Grapalat"/>
          <w:b/>
          <w:sz w:val="20"/>
          <w:szCs w:val="20"/>
        </w:rPr>
        <w:t>.</w:t>
      </w:r>
      <w:r w:rsidR="00D043C1" w:rsidRPr="00F1493E">
        <w:rPr>
          <w:rFonts w:ascii="GHEA Grapalat" w:hAnsi="GHEA Grapalat"/>
          <w:b/>
          <w:sz w:val="20"/>
          <w:szCs w:val="20"/>
        </w:rPr>
        <w:t>1</w:t>
      </w:r>
    </w:p>
    <w:p w:rsidR="00D043C1" w:rsidRPr="00F1493E" w:rsidRDefault="00D043C1" w:rsidP="00D043C1">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916642" w:rsidRPr="00F1493E" w:rsidRDefault="00916642" w:rsidP="00D043C1">
      <w:pPr>
        <w:widowControl w:val="0"/>
        <w:spacing w:after="160"/>
        <w:ind w:left="567" w:right="565"/>
        <w:jc w:val="center"/>
        <w:rPr>
          <w:rFonts w:ascii="GHEA Grapalat" w:hAnsi="GHEA Grapalat"/>
          <w:b/>
          <w:sz w:val="20"/>
          <w:szCs w:val="20"/>
        </w:rPr>
      </w:pPr>
    </w:p>
    <w:p w:rsidR="00D043C1" w:rsidRPr="00F1493E" w:rsidRDefault="002B6B4A" w:rsidP="00D043C1">
      <w:pPr>
        <w:widowControl w:val="0"/>
        <w:spacing w:after="160"/>
        <w:ind w:left="567" w:right="565"/>
        <w:jc w:val="center"/>
        <w:rPr>
          <w:rFonts w:ascii="GHEA Grapalat" w:hAnsi="GHEA Grapalat"/>
          <w:b/>
          <w:sz w:val="20"/>
          <w:szCs w:val="20"/>
          <w:lang w:val="hy-AM"/>
        </w:rPr>
      </w:pPr>
      <w:r w:rsidRPr="00F1493E">
        <w:rPr>
          <w:rFonts w:ascii="GHEA Grapalat" w:hAnsi="GHEA Grapalat"/>
          <w:b/>
          <w:sz w:val="20"/>
          <w:szCs w:val="20"/>
        </w:rPr>
        <w:t>ЗАВЕРЕНИЕ</w:t>
      </w:r>
    </w:p>
    <w:p w:rsidR="00D043C1" w:rsidRPr="00F1493E" w:rsidRDefault="002B6B4A" w:rsidP="00D043C1">
      <w:pPr>
        <w:pStyle w:val="Heading3"/>
        <w:keepNext w:val="0"/>
        <w:widowControl w:val="0"/>
        <w:spacing w:after="160" w:line="240" w:lineRule="auto"/>
        <w:ind w:left="567" w:right="565"/>
        <w:rPr>
          <w:rFonts w:ascii="GHEA Grapalat" w:hAnsi="GHEA Grapalat" w:cs="Arial"/>
        </w:rPr>
      </w:pPr>
      <w:r w:rsidRPr="00F1493E">
        <w:rPr>
          <w:rFonts w:ascii="GHEA Grapalat" w:hAnsi="GHEA Grapalat"/>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F1493E" w:rsidRDefault="00D043C1" w:rsidP="00D043C1">
      <w:pPr>
        <w:widowControl w:val="0"/>
        <w:jc w:val="both"/>
        <w:rPr>
          <w:rFonts w:ascii="GHEA Grapalat" w:hAnsi="GHEA Grapalat"/>
          <w:sz w:val="20"/>
          <w:szCs w:val="20"/>
        </w:rPr>
      </w:pPr>
      <w:r w:rsidRPr="00F1493E">
        <w:rPr>
          <w:rFonts w:ascii="GHEA Grapalat" w:hAnsi="GHEA Grapalat"/>
          <w:sz w:val="20"/>
          <w:szCs w:val="20"/>
        </w:rPr>
        <w:t>_____________________________</w:t>
      </w:r>
      <w:r w:rsidR="00094180" w:rsidRPr="00F1493E">
        <w:rPr>
          <w:rFonts w:ascii="GHEA Grapalat" w:hAnsi="GHEA Grapalat"/>
          <w:sz w:val="20"/>
          <w:szCs w:val="20"/>
        </w:rPr>
        <w:t>______________________________________________</w:t>
      </w:r>
      <w:r w:rsidRPr="00F1493E">
        <w:rPr>
          <w:rFonts w:ascii="GHEA Grapalat" w:hAnsi="GHEA Grapalat"/>
          <w:sz w:val="20"/>
          <w:szCs w:val="20"/>
        </w:rPr>
        <w:t xml:space="preserve">,                               </w:t>
      </w:r>
    </w:p>
    <w:p w:rsidR="00D043C1" w:rsidRPr="00F1493E" w:rsidRDefault="00094180" w:rsidP="00D043C1">
      <w:pPr>
        <w:widowControl w:val="0"/>
        <w:spacing w:after="120"/>
        <w:jc w:val="both"/>
        <w:rPr>
          <w:rFonts w:ascii="GHEA Grapalat" w:hAnsi="GHEA Grapalat" w:cs="Arial"/>
          <w:sz w:val="20"/>
          <w:szCs w:val="20"/>
          <w:u w:val="single"/>
        </w:rPr>
      </w:pPr>
      <w:r w:rsidRPr="00F1493E">
        <w:rPr>
          <w:rFonts w:ascii="GHEA Grapalat" w:hAnsi="GHEA Grapalat"/>
          <w:sz w:val="20"/>
          <w:szCs w:val="20"/>
        </w:rPr>
        <w:t xml:space="preserve">                                       </w:t>
      </w:r>
      <w:r w:rsidR="00D043C1" w:rsidRPr="00F1493E">
        <w:rPr>
          <w:rFonts w:ascii="GHEA Grapalat" w:hAnsi="GHEA Grapalat"/>
          <w:sz w:val="20"/>
          <w:szCs w:val="20"/>
        </w:rPr>
        <w:t>наименование участника</w:t>
      </w:r>
    </w:p>
    <w:p w:rsidR="00D043C1" w:rsidRPr="00F1493E" w:rsidDel="002B6B4A" w:rsidRDefault="002B6B4A" w:rsidP="00916642">
      <w:pPr>
        <w:pStyle w:val="BodyTextIndent3"/>
        <w:widowControl w:val="0"/>
        <w:spacing w:after="160" w:line="240" w:lineRule="auto"/>
        <w:rPr>
          <w:del w:id="11" w:author="Inesa Kocharyan" w:date="2024-02-09T17:12:00Z"/>
          <w:rFonts w:ascii="GHEA Grapalat" w:hAnsi="GHEA Grapalat" w:cs="Arial"/>
          <w:b/>
        </w:rPr>
      </w:pPr>
      <w:r w:rsidRPr="00F1493E">
        <w:rPr>
          <w:rFonts w:ascii="GHEA Grapalat" w:hAnsi="GHEA Grapalat"/>
        </w:rPr>
        <w:t>в случае признания отобранным участником</w:t>
      </w:r>
      <w:r w:rsidR="00B01410" w:rsidRPr="00F1493E">
        <w:rPr>
          <w:rFonts w:ascii="GHEA Grapalat" w:hAnsi="GHEA Grapalat"/>
        </w:rPr>
        <w:t xml:space="preserve"> в</w:t>
      </w:r>
      <w:r w:rsidRPr="00F1493E">
        <w:rPr>
          <w:rFonts w:ascii="GHEA Grapalat" w:hAnsi="GHEA Grapalat"/>
        </w:rPr>
        <w:t xml:space="preserve"> рамках открытого конкурса 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r w:rsidR="00916642" w:rsidRPr="00F1493E">
        <w:rPr>
          <w:rFonts w:ascii="GHEA Grapalat" w:hAnsi="GHEA Grapalat" w:cs="Sylfaen"/>
          <w:b/>
          <w:lang w:val="es-ES" w:eastAsia="en-US" w:bidi="ar-SA"/>
        </w:rPr>
        <w:t xml:space="preserve"> </w:t>
      </w:r>
      <w:r w:rsidRPr="00F1493E">
        <w:rPr>
          <w:rFonts w:ascii="GHEA Grapalat" w:hAnsi="GHEA Grapalat"/>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F1493E">
        <w:rPr>
          <w:rFonts w:ascii="GHEA Grapalat" w:hAnsi="GHEA Grapalat"/>
        </w:rPr>
        <w:t>,</w:t>
      </w:r>
    </w:p>
    <w:p w:rsidR="00094180" w:rsidRPr="00F1493E" w:rsidRDefault="00094180" w:rsidP="00D043C1">
      <w:pPr>
        <w:widowControl w:val="0"/>
        <w:tabs>
          <w:tab w:val="left" w:pos="6804"/>
        </w:tabs>
        <w:jc w:val="center"/>
        <w:rPr>
          <w:rFonts w:ascii="GHEA Grapalat" w:hAnsi="GHEA Grapalat"/>
          <w:sz w:val="20"/>
          <w:szCs w:val="20"/>
        </w:rPr>
      </w:pPr>
    </w:p>
    <w:p w:rsidR="00094180" w:rsidRPr="00F1493E" w:rsidRDefault="00094180" w:rsidP="00D043C1">
      <w:pPr>
        <w:widowControl w:val="0"/>
        <w:tabs>
          <w:tab w:val="left" w:pos="6804"/>
        </w:tabs>
        <w:jc w:val="center"/>
        <w:rPr>
          <w:rFonts w:ascii="GHEA Grapalat" w:hAnsi="GHEA Grapalat"/>
          <w:sz w:val="20"/>
          <w:szCs w:val="20"/>
        </w:rPr>
      </w:pPr>
    </w:p>
    <w:p w:rsidR="00094180" w:rsidRPr="00F1493E" w:rsidRDefault="00094180" w:rsidP="00D043C1">
      <w:pPr>
        <w:widowControl w:val="0"/>
        <w:tabs>
          <w:tab w:val="left" w:pos="6804"/>
        </w:tabs>
        <w:jc w:val="center"/>
        <w:rPr>
          <w:rFonts w:ascii="GHEA Grapalat" w:hAnsi="GHEA Grapalat"/>
          <w:sz w:val="20"/>
          <w:szCs w:val="20"/>
        </w:rPr>
      </w:pPr>
    </w:p>
    <w:p w:rsidR="00094180" w:rsidRPr="00F1493E" w:rsidRDefault="00094180" w:rsidP="00D043C1">
      <w:pPr>
        <w:widowControl w:val="0"/>
        <w:tabs>
          <w:tab w:val="left" w:pos="6804"/>
        </w:tabs>
        <w:jc w:val="center"/>
        <w:rPr>
          <w:rFonts w:ascii="GHEA Grapalat" w:hAnsi="GHEA Grapalat"/>
          <w:sz w:val="20"/>
          <w:szCs w:val="20"/>
        </w:rPr>
      </w:pPr>
    </w:p>
    <w:p w:rsidR="00D043C1" w:rsidRPr="00F1493E" w:rsidRDefault="00D043C1" w:rsidP="00D043C1">
      <w:pPr>
        <w:widowControl w:val="0"/>
        <w:tabs>
          <w:tab w:val="left" w:pos="6804"/>
        </w:tabs>
        <w:jc w:val="center"/>
        <w:rPr>
          <w:rFonts w:ascii="GHEA Grapalat" w:hAnsi="GHEA Grapalat"/>
          <w:sz w:val="20"/>
          <w:szCs w:val="20"/>
        </w:rPr>
      </w:pPr>
      <w:r w:rsidRPr="00F1493E">
        <w:rPr>
          <w:rFonts w:ascii="GHEA Grapalat" w:hAnsi="GHEA Grapalat"/>
          <w:sz w:val="20"/>
          <w:szCs w:val="20"/>
        </w:rPr>
        <w:t>_________________________________________________</w:t>
      </w:r>
      <w:r w:rsidRPr="00F1493E">
        <w:rPr>
          <w:rFonts w:ascii="GHEA Grapalat" w:hAnsi="GHEA Grapalat"/>
          <w:sz w:val="20"/>
          <w:szCs w:val="20"/>
        </w:rPr>
        <w:tab/>
        <w:t>_________________</w:t>
      </w:r>
    </w:p>
    <w:p w:rsidR="00D043C1" w:rsidRPr="00F1493E" w:rsidRDefault="00D043C1" w:rsidP="00D043C1">
      <w:pPr>
        <w:widowControl w:val="0"/>
        <w:tabs>
          <w:tab w:val="left" w:pos="7513"/>
        </w:tabs>
        <w:spacing w:after="160"/>
        <w:ind w:left="709"/>
        <w:jc w:val="both"/>
        <w:rPr>
          <w:rFonts w:ascii="GHEA Grapalat" w:hAnsi="GHEA Grapalat" w:cs="Arial"/>
          <w:sz w:val="20"/>
          <w:szCs w:val="20"/>
        </w:rPr>
      </w:pPr>
      <w:r w:rsidRPr="00F1493E">
        <w:rPr>
          <w:rFonts w:ascii="GHEA Grapalat" w:hAnsi="GHEA Grapalat"/>
          <w:sz w:val="20"/>
          <w:szCs w:val="20"/>
        </w:rPr>
        <w:t>наименование участника (должность, имя, фамилия руководителя</w:t>
      </w:r>
      <w:r w:rsidRPr="00F1493E">
        <w:rPr>
          <w:rFonts w:ascii="GHEA Grapalat" w:hAnsi="GHEA Grapalat"/>
          <w:sz w:val="20"/>
          <w:szCs w:val="20"/>
        </w:rPr>
        <w:tab/>
        <w:t>подпись</w:t>
      </w:r>
    </w:p>
    <w:p w:rsidR="00D043C1" w:rsidRPr="00F1493E" w:rsidRDefault="00D043C1" w:rsidP="00D043C1">
      <w:pPr>
        <w:widowControl w:val="0"/>
        <w:spacing w:after="160"/>
        <w:jc w:val="right"/>
        <w:rPr>
          <w:rFonts w:ascii="GHEA Grapalat" w:hAnsi="GHEA Grapalat"/>
          <w:sz w:val="20"/>
          <w:szCs w:val="20"/>
        </w:rPr>
      </w:pPr>
    </w:p>
    <w:p w:rsidR="00D043C1" w:rsidRPr="00F1493E" w:rsidRDefault="00D043C1" w:rsidP="00D043C1">
      <w:pPr>
        <w:widowControl w:val="0"/>
        <w:spacing w:after="160"/>
        <w:jc w:val="right"/>
        <w:rPr>
          <w:rFonts w:ascii="GHEA Grapalat" w:hAnsi="GHEA Grapalat"/>
          <w:sz w:val="20"/>
          <w:szCs w:val="20"/>
        </w:rPr>
      </w:pPr>
      <w:r w:rsidRPr="00F1493E">
        <w:rPr>
          <w:rFonts w:ascii="GHEA Grapalat" w:hAnsi="GHEA Grapalat"/>
          <w:sz w:val="20"/>
          <w:szCs w:val="20"/>
        </w:rPr>
        <w:t>М. П.</w:t>
      </w:r>
    </w:p>
    <w:p w:rsidR="00D043C1" w:rsidRPr="00F1493E" w:rsidRDefault="00D043C1" w:rsidP="00D043C1">
      <w:pPr>
        <w:rPr>
          <w:rFonts w:ascii="GHEA Grapalat" w:hAnsi="GHEA Grapalat"/>
          <w:sz w:val="20"/>
          <w:szCs w:val="20"/>
        </w:rPr>
      </w:pPr>
      <w:r w:rsidRPr="00F1493E">
        <w:rPr>
          <w:rFonts w:ascii="GHEA Grapalat" w:hAnsi="GHEA Grapalat"/>
          <w:sz w:val="20"/>
          <w:szCs w:val="20"/>
        </w:rPr>
        <w:br w:type="page"/>
      </w:r>
    </w:p>
    <w:p w:rsidR="00F111F6" w:rsidRPr="00F1493E" w:rsidRDefault="00F111F6" w:rsidP="00220899">
      <w:pPr>
        <w:jc w:val="right"/>
        <w:rPr>
          <w:rFonts w:ascii="GHEA Grapalat" w:hAnsi="GHEA Grapalat"/>
          <w:b/>
          <w:sz w:val="20"/>
          <w:szCs w:val="20"/>
        </w:rPr>
      </w:pPr>
    </w:p>
    <w:p w:rsidR="00220899" w:rsidRPr="00F1493E" w:rsidRDefault="00220899" w:rsidP="00220899">
      <w:pPr>
        <w:jc w:val="right"/>
        <w:rPr>
          <w:rFonts w:ascii="GHEA Grapalat" w:hAnsi="GHEA Grapalat"/>
          <w:b/>
          <w:sz w:val="20"/>
          <w:szCs w:val="20"/>
        </w:rPr>
      </w:pPr>
      <w:r w:rsidRPr="00F1493E">
        <w:rPr>
          <w:rFonts w:ascii="GHEA Grapalat" w:hAnsi="GHEA Grapalat"/>
          <w:b/>
          <w:sz w:val="20"/>
          <w:szCs w:val="20"/>
        </w:rPr>
        <w:t>Приложение 1.</w:t>
      </w:r>
      <w:r w:rsidR="00BA1C04" w:rsidRPr="00F1493E">
        <w:rPr>
          <w:rFonts w:ascii="GHEA Grapalat" w:hAnsi="GHEA Grapalat"/>
          <w:b/>
          <w:sz w:val="20"/>
          <w:szCs w:val="20"/>
        </w:rPr>
        <w:t>2</w:t>
      </w:r>
      <w:r w:rsidRPr="00F1493E">
        <w:rPr>
          <w:rFonts w:ascii="GHEA Grapalat" w:hAnsi="GHEA Grapalat"/>
          <w:b/>
          <w:sz w:val="20"/>
          <w:szCs w:val="20"/>
        </w:rPr>
        <w:t xml:space="preserve">** </w:t>
      </w:r>
    </w:p>
    <w:p w:rsidR="00220899" w:rsidRPr="00F1493E" w:rsidRDefault="00220899" w:rsidP="00220899">
      <w:pPr>
        <w:jc w:val="right"/>
        <w:rPr>
          <w:rFonts w:ascii="GHEA Grapalat" w:hAnsi="GHEA Grapalat"/>
          <w:b/>
          <w:sz w:val="20"/>
          <w:szCs w:val="20"/>
        </w:rPr>
      </w:pPr>
      <w:r w:rsidRPr="00F1493E">
        <w:rPr>
          <w:rFonts w:ascii="GHEA Grapalat" w:hAnsi="GHEA Grapalat"/>
          <w:b/>
          <w:sz w:val="20"/>
          <w:szCs w:val="20"/>
        </w:rPr>
        <w:t>к Приглашению на открытый конкурс</w:t>
      </w:r>
    </w:p>
    <w:p w:rsidR="00916642" w:rsidRPr="00F1493E" w:rsidRDefault="00220899" w:rsidP="00916642">
      <w:pPr>
        <w:pStyle w:val="BodyTextIndent3"/>
        <w:widowControl w:val="0"/>
        <w:spacing w:after="160" w:line="240" w:lineRule="auto"/>
        <w:jc w:val="right"/>
        <w:rPr>
          <w:rFonts w:ascii="GHEA Grapalat" w:hAnsi="GHEA Grapalat" w:cs="Arial"/>
          <w:b/>
        </w:rPr>
      </w:pP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220899" w:rsidRPr="00F1493E" w:rsidRDefault="00220899" w:rsidP="00220899">
      <w:pPr>
        <w:pStyle w:val="Heading3"/>
        <w:keepNext w:val="0"/>
        <w:widowControl w:val="0"/>
        <w:spacing w:after="160" w:line="240" w:lineRule="auto"/>
        <w:ind w:firstLine="567"/>
        <w:jc w:val="right"/>
        <w:rPr>
          <w:rFonts w:ascii="GHEA Grapalat" w:hAnsi="GHEA Grapalat" w:cs="Arial"/>
          <w:b/>
        </w:rPr>
      </w:pPr>
    </w:p>
    <w:p w:rsidR="00220899" w:rsidRPr="00F1493E" w:rsidRDefault="00220899" w:rsidP="00220899">
      <w:pPr>
        <w:ind w:left="360" w:hanging="360"/>
        <w:jc w:val="center"/>
        <w:rPr>
          <w:rFonts w:ascii="GHEA Grapalat" w:hAnsi="GHEA Grapalat"/>
          <w:b/>
          <w:sz w:val="20"/>
          <w:szCs w:val="20"/>
        </w:rPr>
      </w:pPr>
      <w:r w:rsidRPr="00F1493E">
        <w:rPr>
          <w:rFonts w:ascii="GHEA Grapalat" w:hAnsi="GHEA Grapalat"/>
          <w:b/>
          <w:sz w:val="20"/>
          <w:szCs w:val="20"/>
        </w:rPr>
        <w:t>ФОРМА</w:t>
      </w:r>
    </w:p>
    <w:p w:rsidR="00220899" w:rsidRPr="00F1493E" w:rsidRDefault="00220899" w:rsidP="00220899">
      <w:pPr>
        <w:ind w:left="360" w:hanging="360"/>
        <w:jc w:val="center"/>
        <w:rPr>
          <w:rFonts w:ascii="GHEA Grapalat" w:hAnsi="GHEA Grapalat"/>
          <w:b/>
          <w:sz w:val="20"/>
          <w:szCs w:val="20"/>
        </w:rPr>
      </w:pPr>
      <w:r w:rsidRPr="00F1493E">
        <w:rPr>
          <w:rFonts w:ascii="GHEA Grapalat" w:hAnsi="GHEA Grapalat"/>
          <w:b/>
          <w:sz w:val="20"/>
          <w:szCs w:val="20"/>
        </w:rPr>
        <w:t>ДЕКЛАРАЦИИ О РЕАЛЬНЫХ  БЕНЕФИЦИАРАХ</w:t>
      </w:r>
    </w:p>
    <w:p w:rsidR="00220899" w:rsidRPr="00F1493E" w:rsidRDefault="00220899" w:rsidP="00220899">
      <w:pPr>
        <w:ind w:left="360" w:hanging="360"/>
        <w:jc w:val="center"/>
        <w:rPr>
          <w:rFonts w:ascii="GHEA Grapalat" w:eastAsia="GHEA Grapalat" w:hAnsi="GHEA Grapalat" w:cs="GHEA Grapalat"/>
          <w:b/>
          <w:sz w:val="20"/>
          <w:szCs w:val="20"/>
        </w:rPr>
      </w:pPr>
    </w:p>
    <w:p w:rsidR="00220899" w:rsidRPr="00F1493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Организация</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 xml:space="preserve">Адрес </w:t>
            </w:r>
            <w:ins w:id="12" w:author="Inesa Kocharyan" w:date="2021-08-30T12:39:00Z">
              <w:r w:rsidRPr="00F1493E">
                <w:rPr>
                  <w:rFonts w:ascii="GHEA Grapalat" w:eastAsia="GHEA Grapalat" w:hAnsi="GHEA Grapalat" w:cs="GHEA Grapalat"/>
                  <w:color w:val="000000"/>
                  <w:sz w:val="20"/>
                  <w:szCs w:val="20"/>
                </w:rPr>
                <w:t xml:space="preserve"> </w:t>
              </w:r>
            </w:ins>
            <w:r w:rsidRPr="00F1493E">
              <w:rPr>
                <w:rFonts w:ascii="GHEA Grapalat" w:eastAsia="GHEA Grapalat" w:hAnsi="GHEA Grapalat" w:cs="GHEA Grapalat"/>
                <w:color w:val="000000"/>
                <w:sz w:val="20"/>
                <w:szCs w:val="20"/>
              </w:rPr>
              <w:t>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 регистрации</w:t>
            </w:r>
          </w:p>
        </w:tc>
        <w:tc>
          <w:tcPr>
            <w:tcW w:w="6180" w:type="dxa"/>
            <w:vAlign w:val="center"/>
          </w:tcPr>
          <w:p w:rsidR="00220899" w:rsidRPr="00F1493E" w:rsidRDefault="00220899" w:rsidP="00220899">
            <w:pPr>
              <w:spacing w:before="240" w:after="240"/>
              <w:ind w:left="993" w:hanging="851"/>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F1493E" w:rsidRDefault="00220899" w:rsidP="00220899">
            <w:pPr>
              <w:spacing w:before="240" w:after="240"/>
              <w:ind w:left="993" w:hanging="851"/>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487"/>
        </w:trPr>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Количество страниц декларации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rPr>
          <w:rFonts w:ascii="GHEA Grapalat" w:eastAsia="GHEA Grapalat" w:hAnsi="GHEA Grapalat" w:cs="GHEA Grapalat"/>
          <w:sz w:val="20"/>
          <w:szCs w:val="20"/>
        </w:rPr>
      </w:pPr>
    </w:p>
    <w:p w:rsidR="00220899" w:rsidRPr="00F1493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F1493E">
        <w:rPr>
          <w:rFonts w:ascii="GHEA Grapalat" w:eastAsia="GHEA Grapalat" w:hAnsi="GHEA Grapalat" w:cs="GHEA Grapalat"/>
          <w:b/>
          <w:color w:val="000000"/>
          <w:sz w:val="20"/>
          <w:szCs w:val="20"/>
        </w:rPr>
        <w:t>Данные листинга  акций</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фондовой биржи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латинскими буквами</w:t>
            </w:r>
            <w:r w:rsidRPr="00F1493E">
              <w:rPr>
                <w:sz w:val="20"/>
                <w:szCs w:val="20"/>
              </w:rPr>
              <w:t xml:space="preserve"> </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Адрес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361"/>
        </w:trPr>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Государтво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F1493E">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 (%)</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Вид участия</w:t>
            </w:r>
          </w:p>
        </w:tc>
        <w:tc>
          <w:tcPr>
            <w:tcW w:w="6178" w:type="dxa"/>
            <w:vAlign w:val="center"/>
          </w:tcPr>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Content>
                <w:r w:rsidR="00220899" w:rsidRPr="00F1493E">
                  <w:rPr>
                    <w:rFonts w:ascii="MS Gothic" w:eastAsia="MS Gothic" w:hAnsi="MS Gothic" w:cs="GHEA Grapalat" w:hint="eastAsia"/>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Content>
                <w:r w:rsidR="00220899" w:rsidRPr="00F1493E">
                  <w:rPr>
                    <w:rFonts w:ascii="MS Gothic" w:eastAsia="MS Gothic" w:hAnsi="MS Gothic" w:cs="GHEA Grapalat" w:hint="eastAsia"/>
                    <w:sz w:val="20"/>
                    <w:szCs w:val="20"/>
                  </w:rPr>
                  <w:t>☐</w:t>
                </w:r>
              </w:sdtContent>
            </w:sdt>
            <w:r w:rsidR="00220899" w:rsidRPr="00F1493E">
              <w:rPr>
                <w:rFonts w:ascii="GHEA Grapalat" w:eastAsia="GHEA Grapalat" w:hAnsi="GHEA Grapalat" w:cs="GHEA Grapalat"/>
                <w:sz w:val="20"/>
                <w:szCs w:val="20"/>
              </w:rPr>
              <w:tab/>
              <w:t>Косвенное участие</w:t>
            </w:r>
          </w:p>
        </w:tc>
      </w:tr>
    </w:tbl>
    <w:p w:rsidR="00220899" w:rsidRPr="00F1493E"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Участие государства, муниципалитета или международной организации</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государства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муниципалитета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 (%)</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Вид участия</w:t>
            </w:r>
          </w:p>
        </w:tc>
        <w:tc>
          <w:tcPr>
            <w:tcW w:w="6180" w:type="dxa"/>
            <w:vAlign w:val="center"/>
          </w:tcPr>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w:t>
            </w:r>
            <w:r w:rsidRPr="00F1493E" w:rsidDel="00C376E4">
              <w:rPr>
                <w:rFonts w:ascii="GHEA Grapalat" w:eastAsia="GHEA Grapalat" w:hAnsi="GHEA Grapalat" w:cs="GHEA Grapalat"/>
                <w:color w:val="000000"/>
                <w:sz w:val="20"/>
                <w:szCs w:val="20"/>
              </w:rPr>
              <w:t xml:space="preserve"> </w:t>
            </w:r>
            <w:r w:rsidRPr="00F1493E">
              <w:rPr>
                <w:rFonts w:ascii="GHEA Grapalat" w:eastAsia="GHEA Grapalat" w:hAnsi="GHEA Grapalat" w:cs="GHEA Grapalat"/>
                <w:color w:val="000000"/>
                <w:sz w:val="20"/>
                <w:szCs w:val="20"/>
              </w:rPr>
              <w:t>(%)</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Вид участия</w:t>
            </w:r>
          </w:p>
        </w:tc>
        <w:tc>
          <w:tcPr>
            <w:tcW w:w="6180" w:type="dxa"/>
            <w:vAlign w:val="center"/>
          </w:tcPr>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bl>
    <w:p w:rsidR="00220899" w:rsidRPr="00F1493E" w:rsidRDefault="00220899" w:rsidP="00220899">
      <w:pPr>
        <w:rPr>
          <w:rFonts w:ascii="GHEA Grapalat" w:eastAsia="GHEA Grapalat" w:hAnsi="GHEA Grapalat" w:cs="GHEA Grapalat"/>
          <w:b/>
          <w:sz w:val="20"/>
          <w:szCs w:val="20"/>
        </w:rPr>
      </w:pPr>
      <w:r w:rsidRPr="00F1493E">
        <w:rPr>
          <w:rFonts w:ascii="GHEA Grapalat" w:hAnsi="GHEA Grapalat"/>
          <w:sz w:val="20"/>
          <w:szCs w:val="20"/>
        </w:rPr>
        <w:br w:type="page"/>
      </w:r>
    </w:p>
    <w:p w:rsidR="00220899" w:rsidRPr="00F1493E"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lastRenderedPageBreak/>
        <w:t>Данные реального бенефициара</w:t>
      </w:r>
    </w:p>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Фамилия</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Имя(латинскими буквами)</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Фамилия (латинскими буквами)</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Гражданство</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рождения</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Тип документа</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документа</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предоставления</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Предоставляющий орган</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НЗОУ или эквивалентный номер</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Муниципалитет</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Муниципалитет</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Основания являться реальным бенефициаром</w:t>
      </w:r>
      <w:r w:rsidRPr="00F1493E" w:rsidDel="00F76C18">
        <w:rPr>
          <w:rFonts w:ascii="GHEA Grapalat" w:eastAsia="GHEA Grapalat" w:hAnsi="GHEA Grapalat" w:cs="GHEA Grapalat"/>
          <w:i/>
          <w:color w:val="000000"/>
          <w:sz w:val="20"/>
          <w:szCs w:val="20"/>
        </w:rPr>
        <w:t xml:space="preserve"> </w:t>
      </w:r>
      <w:r w:rsidRPr="00F1493E">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1493E" w:rsidTr="00220899">
        <w:trPr>
          <w:trHeight w:val="924"/>
        </w:trPr>
        <w:tc>
          <w:tcPr>
            <w:tcW w:w="9016" w:type="dxa"/>
            <w:gridSpan w:val="2"/>
            <w:vAlign w:val="center"/>
          </w:tcPr>
          <w:p w:rsidR="00220899" w:rsidRPr="00F1493E" w:rsidRDefault="0006029B"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а</w:t>
            </w:r>
            <w:r w:rsidR="00220899" w:rsidRPr="00F1493E">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1493E" w:rsidTr="00220899">
        <w:trPr>
          <w:trHeight w:val="684"/>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w:t>
            </w:r>
            <w:r w:rsidRPr="00F1493E" w:rsidDel="00C376E4">
              <w:rPr>
                <w:rFonts w:ascii="GHEA Grapalat" w:eastAsia="GHEA Grapalat" w:hAnsi="GHEA Grapalat" w:cs="GHEA Grapalat"/>
                <w:color w:val="000000"/>
                <w:sz w:val="20"/>
                <w:szCs w:val="20"/>
              </w:rPr>
              <w:t xml:space="preserve"> </w:t>
            </w:r>
            <w:r w:rsidRPr="00F1493E">
              <w:rPr>
                <w:rFonts w:ascii="GHEA Grapalat" w:eastAsia="GHEA Grapalat" w:hAnsi="GHEA Grapalat" w:cs="GHEA Grapalat"/>
                <w:color w:val="000000"/>
                <w:sz w:val="20"/>
                <w:szCs w:val="20"/>
              </w:rPr>
              <w:t>(%)</w:t>
            </w:r>
          </w:p>
        </w:tc>
        <w:tc>
          <w:tcPr>
            <w:tcW w:w="4508" w:type="dxa"/>
            <w:shd w:val="clear" w:color="auto" w:fill="FFFFFF"/>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282"/>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Вид участия</w:t>
            </w:r>
          </w:p>
        </w:tc>
        <w:tc>
          <w:tcPr>
            <w:tcW w:w="4508" w:type="dxa"/>
            <w:vAlign w:val="center"/>
          </w:tcPr>
          <w:p w:rsidR="00220899" w:rsidRPr="00F1493E" w:rsidRDefault="0006029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06029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r w:rsidR="00220899" w:rsidRPr="00F1493E" w:rsidTr="00220899">
        <w:tc>
          <w:tcPr>
            <w:tcW w:w="9016" w:type="dxa"/>
            <w:gridSpan w:val="2"/>
            <w:vAlign w:val="center"/>
          </w:tcPr>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б</w:t>
            </w:r>
            <w:r w:rsidR="00220899" w:rsidRPr="00F1493E">
              <w:rPr>
                <w:rFonts w:eastAsia="Cambria Math"/>
                <w:sz w:val="20"/>
                <w:szCs w:val="20"/>
              </w:rPr>
              <w:t>․</w:t>
            </w:r>
            <w:r w:rsidR="00220899" w:rsidRPr="00F1493E">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220899" w:rsidRPr="00F1493E" w:rsidTr="00220899">
        <w:tc>
          <w:tcPr>
            <w:tcW w:w="9016" w:type="dxa"/>
            <w:gridSpan w:val="2"/>
            <w:vAlign w:val="center"/>
          </w:tcPr>
          <w:p w:rsidR="00220899" w:rsidRPr="00F1493E" w:rsidRDefault="0006029B"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в</w:t>
            </w:r>
            <w:r w:rsidR="00220899" w:rsidRPr="00F1493E">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F1493E">
              <w:rPr>
                <w:rFonts w:ascii="GHEA Grapalat" w:eastAsia="GHEA Grapalat" w:hAnsi="GHEA Grapalat" w:cs="GHEA Grapalat"/>
                <w:sz w:val="20"/>
                <w:szCs w:val="20"/>
                <w:lang w:val="hy-AM"/>
              </w:rPr>
              <w:t>б</w:t>
            </w:r>
            <w:r w:rsidR="00220899" w:rsidRPr="00F1493E">
              <w:rPr>
                <w:rFonts w:ascii="GHEA Grapalat" w:eastAsia="GHEA Grapalat" w:hAnsi="GHEA Grapalat" w:cs="GHEA Grapalat"/>
                <w:sz w:val="20"/>
                <w:szCs w:val="20"/>
              </w:rPr>
              <w:t>"</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Основания являться реальным бенефициаром</w:t>
      </w:r>
      <w:r w:rsidRPr="00F1493E" w:rsidDel="00F76C18">
        <w:rPr>
          <w:rFonts w:ascii="GHEA Grapalat" w:eastAsia="GHEA Grapalat" w:hAnsi="GHEA Grapalat" w:cs="GHEA Grapalat"/>
          <w:i/>
          <w:color w:val="000000"/>
          <w:sz w:val="20"/>
          <w:szCs w:val="20"/>
        </w:rPr>
        <w:t xml:space="preserve"> </w:t>
      </w:r>
      <w:r w:rsidRPr="00F1493E">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1493E" w:rsidTr="00220899">
        <w:trPr>
          <w:trHeight w:val="924"/>
        </w:trPr>
        <w:tc>
          <w:tcPr>
            <w:tcW w:w="9016" w:type="dxa"/>
            <w:gridSpan w:val="2"/>
            <w:vAlign w:val="center"/>
          </w:tcPr>
          <w:p w:rsidR="00220899" w:rsidRPr="00F1493E" w:rsidRDefault="0006029B"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а</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F1493E" w:rsidTr="00220899">
        <w:trPr>
          <w:trHeight w:val="684"/>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282"/>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Вид участия</w:t>
            </w:r>
          </w:p>
        </w:tc>
        <w:tc>
          <w:tcPr>
            <w:tcW w:w="4508" w:type="dxa"/>
            <w:vAlign w:val="center"/>
          </w:tcPr>
          <w:p w:rsidR="00220899" w:rsidRPr="00F1493E" w:rsidRDefault="0006029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06029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r w:rsidR="00220899" w:rsidRPr="00F1493E" w:rsidTr="00220899">
        <w:tc>
          <w:tcPr>
            <w:tcW w:w="9016" w:type="dxa"/>
            <w:gridSpan w:val="2"/>
            <w:vAlign w:val="center"/>
          </w:tcPr>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б</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 xml:space="preserve">имеет право назначать или </w:t>
            </w:r>
            <w:r w:rsidR="00220899" w:rsidRPr="00F1493E">
              <w:rPr>
                <w:rFonts w:ascii="GHEA Grapalat" w:eastAsia="GHEA Grapalat" w:hAnsi="GHEA Grapalat" w:cs="GHEA Grapalat"/>
                <w:sz w:val="20"/>
                <w:szCs w:val="20"/>
                <w:lang w:eastAsia="hy-AM"/>
              </w:rPr>
              <w:t>освобождать</w:t>
            </w:r>
            <w:r w:rsidR="00220899" w:rsidRPr="00F1493E">
              <w:rPr>
                <w:rFonts w:ascii="GHEA Grapalat" w:eastAsia="GHEA Grapalat" w:hAnsi="GHEA Grapalat" w:cs="GHEA Grapalat"/>
                <w:sz w:val="20"/>
                <w:szCs w:val="20"/>
              </w:rPr>
              <w:t xml:space="preserve"> большинство членов органов управления юридического лица</w:t>
            </w:r>
          </w:p>
        </w:tc>
      </w:tr>
      <w:tr w:rsidR="00220899" w:rsidRPr="00F1493E" w:rsidTr="00220899">
        <w:tc>
          <w:tcPr>
            <w:tcW w:w="9016" w:type="dxa"/>
            <w:gridSpan w:val="2"/>
            <w:vAlign w:val="center"/>
          </w:tcPr>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в</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1493E" w:rsidTr="00220899">
        <w:tc>
          <w:tcPr>
            <w:tcW w:w="9016" w:type="dxa"/>
            <w:gridSpan w:val="2"/>
            <w:vAlign w:val="center"/>
          </w:tcPr>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г</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220899" w:rsidRPr="00F1493E" w:rsidTr="00220899">
        <w:tc>
          <w:tcPr>
            <w:tcW w:w="9016" w:type="dxa"/>
            <w:gridSpan w:val="2"/>
            <w:vAlign w:val="center"/>
          </w:tcPr>
          <w:p w:rsidR="00220899" w:rsidRPr="00F1493E" w:rsidRDefault="0006029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д</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220899" w:rsidRPr="00F1493E" w:rsidRDefault="0006029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Отдельно</w:t>
            </w:r>
          </w:p>
          <w:p w:rsidR="00220899" w:rsidRPr="00F1493E" w:rsidRDefault="0006029B" w:rsidP="00220899">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Совместно с аффилированными лицами</w:t>
            </w: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220899" w:rsidRPr="00F1493E" w:rsidRDefault="0006029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Да</w:t>
            </w:r>
          </w:p>
          <w:p w:rsidR="00220899" w:rsidRPr="00F1493E" w:rsidRDefault="0006029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Нет</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Адрес  электронной почты</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телефона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Промежуточные юридические лица</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Наименование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Адрес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rPr>
          <w:trHeight w:val="853"/>
        </w:trPr>
        <w:tc>
          <w:tcPr>
            <w:tcW w:w="2835" w:type="dxa"/>
            <w:vMerge w:val="restart"/>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F1493E">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фондовой биржи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Дополнительные примечания</w:t>
      </w:r>
    </w:p>
    <w:tbl>
      <w:tblPr>
        <w:tblStyle w:val="TableGrid"/>
        <w:tblW w:w="0" w:type="auto"/>
        <w:tblLayout w:type="fixed"/>
        <w:tblLook w:val="04A0"/>
      </w:tblPr>
      <w:tblGrid>
        <w:gridCol w:w="9039"/>
      </w:tblGrid>
      <w:tr w:rsidR="00220899" w:rsidRPr="00F1493E" w:rsidTr="00F111F6">
        <w:trPr>
          <w:trHeight w:val="646"/>
        </w:trPr>
        <w:tc>
          <w:tcPr>
            <w:tcW w:w="9039" w:type="dxa"/>
            <w:shd w:val="clear" w:color="auto" w:fill="DBE5F1" w:themeFill="accent1" w:themeFillTint="33"/>
          </w:tcPr>
          <w:p w:rsidR="00220899" w:rsidRPr="00F1493E" w:rsidRDefault="00220899" w:rsidP="00220899">
            <w:pP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lastRenderedPageBreak/>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1493E" w:rsidTr="00F111F6">
        <w:trPr>
          <w:trHeight w:val="86"/>
        </w:trPr>
        <w:tc>
          <w:tcPr>
            <w:tcW w:w="9039" w:type="dxa"/>
          </w:tcPr>
          <w:p w:rsidR="00220899" w:rsidRPr="00F1493E" w:rsidRDefault="00220899" w:rsidP="00220899">
            <w:pPr>
              <w:rPr>
                <w:rFonts w:ascii="GHEA Grapalat" w:eastAsia="GHEA Grapalat" w:hAnsi="GHEA Grapalat" w:cs="GHEA Grapalat"/>
                <w:b/>
                <w:color w:val="000000"/>
                <w:sz w:val="20"/>
                <w:szCs w:val="20"/>
              </w:rPr>
            </w:pPr>
          </w:p>
        </w:tc>
      </w:tr>
    </w:tbl>
    <w:p w:rsidR="00220899" w:rsidRPr="00F1493E" w:rsidRDefault="00220899" w:rsidP="00220899">
      <w:pPr>
        <w:pBdr>
          <w:top w:val="nil"/>
          <w:left w:val="nil"/>
          <w:bottom w:val="nil"/>
          <w:right w:val="nil"/>
          <w:between w:val="nil"/>
        </w:pBdr>
        <w:rPr>
          <w:rFonts w:ascii="GHEA Grapalat" w:eastAsia="GHEA Grapalat" w:hAnsi="GHEA Grapalat" w:cs="GHEA Grapalat"/>
          <w:b/>
          <w:color w:val="000000"/>
          <w:sz w:val="20"/>
          <w:szCs w:val="20"/>
        </w:rPr>
      </w:pPr>
    </w:p>
    <w:p w:rsidR="00220899" w:rsidRPr="00F1493E" w:rsidRDefault="00220899" w:rsidP="00220899">
      <w:pPr>
        <w:rPr>
          <w:rFonts w:ascii="GHEA Grapalat" w:hAnsi="GHEA Grapalat"/>
          <w:b/>
          <w:sz w:val="20"/>
          <w:szCs w:val="20"/>
        </w:rPr>
      </w:pPr>
    </w:p>
    <w:p w:rsidR="00220899" w:rsidRPr="00F1493E" w:rsidRDefault="00220899" w:rsidP="00220899">
      <w:pPr>
        <w:rPr>
          <w:rFonts w:ascii="GHEA Grapalat" w:hAnsi="GHEA Grapalat"/>
          <w:b/>
          <w:sz w:val="20"/>
          <w:szCs w:val="20"/>
        </w:rPr>
      </w:pPr>
      <w:r w:rsidRPr="00F1493E">
        <w:rPr>
          <w:rFonts w:ascii="GHEA Grapalat" w:hAnsi="GHEA Grapalat"/>
          <w:b/>
          <w:sz w:val="20"/>
          <w:szCs w:val="20"/>
        </w:rPr>
        <w:br w:type="page"/>
      </w:r>
    </w:p>
    <w:p w:rsidR="00220899" w:rsidRPr="00F1493E" w:rsidRDefault="00220899" w:rsidP="00220899">
      <w:pPr>
        <w:spacing w:line="360" w:lineRule="auto"/>
        <w:jc w:val="center"/>
        <w:rPr>
          <w:rFonts w:ascii="GHEA Grapalat" w:hAnsi="GHEA Grapalat"/>
          <w:b/>
          <w:sz w:val="20"/>
          <w:szCs w:val="20"/>
          <w:lang w:val="hy-AM"/>
        </w:rPr>
      </w:pPr>
      <w:r w:rsidRPr="00F1493E">
        <w:rPr>
          <w:rFonts w:ascii="GHEA Grapalat" w:hAnsi="GHEA Grapalat"/>
          <w:b/>
          <w:sz w:val="20"/>
          <w:szCs w:val="20"/>
        </w:rPr>
        <w:lastRenderedPageBreak/>
        <w:t>Порядок заполнения декларации</w:t>
      </w:r>
    </w:p>
    <w:p w:rsidR="00220899" w:rsidRPr="00F1493E" w:rsidRDefault="00220899" w:rsidP="00220899">
      <w:pPr>
        <w:spacing w:line="360" w:lineRule="auto"/>
        <w:jc w:val="center"/>
        <w:rPr>
          <w:rFonts w:ascii="GHEA Grapalat" w:hAnsi="GHEA Grapalat"/>
          <w:b/>
          <w:sz w:val="20"/>
          <w:szCs w:val="20"/>
          <w:lang w:val="hy-AM"/>
        </w:rPr>
      </w:pPr>
    </w:p>
    <w:p w:rsidR="00220899" w:rsidRPr="00F1493E" w:rsidRDefault="00220899" w:rsidP="00220899">
      <w:pPr>
        <w:pStyle w:val="ListParagraph"/>
        <w:numPr>
          <w:ilvl w:val="0"/>
          <w:numId w:val="29"/>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F1493E" w:rsidRDefault="00220899" w:rsidP="00220899">
      <w:pPr>
        <w:pStyle w:val="ListParagraph"/>
        <w:numPr>
          <w:ilvl w:val="0"/>
          <w:numId w:val="30"/>
        </w:numPr>
        <w:spacing w:after="200" w:line="360" w:lineRule="auto"/>
        <w:ind w:left="0" w:firstLine="142"/>
        <w:contextualSpacing/>
        <w:jc w:val="both"/>
        <w:rPr>
          <w:rFonts w:ascii="GHEA Grapalat" w:hAnsi="GHEA Grapalat"/>
          <w:sz w:val="20"/>
          <w:szCs w:val="20"/>
        </w:rPr>
      </w:pPr>
      <w:r w:rsidRPr="00F1493E">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F1493E" w:rsidRDefault="00220899" w:rsidP="00220899">
      <w:pPr>
        <w:pStyle w:val="ListParagraph"/>
        <w:numPr>
          <w:ilvl w:val="0"/>
          <w:numId w:val="30"/>
        </w:numPr>
        <w:spacing w:after="200" w:line="360" w:lineRule="auto"/>
        <w:contextualSpacing/>
        <w:jc w:val="both"/>
        <w:rPr>
          <w:rFonts w:ascii="GHEA Grapalat" w:hAnsi="GHEA Grapalat"/>
          <w:sz w:val="20"/>
          <w:szCs w:val="20"/>
        </w:rPr>
      </w:pPr>
      <w:r w:rsidRPr="00F1493E">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F1493E" w:rsidRDefault="00220899" w:rsidP="00220899">
      <w:pPr>
        <w:pStyle w:val="ListParagraph"/>
        <w:numPr>
          <w:ilvl w:val="0"/>
          <w:numId w:val="30"/>
        </w:numPr>
        <w:spacing w:after="200" w:line="360" w:lineRule="auto"/>
        <w:ind w:left="0" w:firstLine="0"/>
        <w:contextualSpacing/>
        <w:jc w:val="both"/>
        <w:rPr>
          <w:rFonts w:ascii="GHEA Grapalat" w:hAnsi="GHEA Grapalat"/>
          <w:sz w:val="20"/>
          <w:szCs w:val="20"/>
        </w:rPr>
      </w:pPr>
      <w:r w:rsidRPr="00F1493E">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F1493E" w:rsidRDefault="00220899" w:rsidP="00220899">
      <w:pPr>
        <w:pStyle w:val="ListParagraph"/>
        <w:numPr>
          <w:ilvl w:val="0"/>
          <w:numId w:val="29"/>
        </w:numPr>
        <w:spacing w:after="200" w:line="360" w:lineRule="auto"/>
        <w:ind w:left="142" w:hanging="284"/>
        <w:contextualSpacing/>
        <w:jc w:val="both"/>
        <w:rPr>
          <w:rFonts w:ascii="GHEA Grapalat" w:hAnsi="GHEA Grapalat"/>
          <w:sz w:val="20"/>
          <w:szCs w:val="20"/>
        </w:rPr>
      </w:pPr>
      <w:r w:rsidRPr="00F1493E">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F1493E" w:rsidRDefault="00220899" w:rsidP="00220899">
      <w:pPr>
        <w:pStyle w:val="ListParagraph"/>
        <w:numPr>
          <w:ilvl w:val="0"/>
          <w:numId w:val="31"/>
        </w:numPr>
        <w:spacing w:after="200" w:line="360" w:lineRule="auto"/>
        <w:contextualSpacing/>
        <w:jc w:val="both"/>
        <w:rPr>
          <w:rFonts w:ascii="GHEA Grapalat" w:hAnsi="GHEA Grapalat"/>
          <w:sz w:val="20"/>
          <w:szCs w:val="20"/>
        </w:rPr>
      </w:pPr>
      <w:r w:rsidRPr="00F1493E">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F1493E" w:rsidRDefault="00220899" w:rsidP="00220899">
      <w:pPr>
        <w:pStyle w:val="ListParagraph"/>
        <w:numPr>
          <w:ilvl w:val="0"/>
          <w:numId w:val="31"/>
        </w:numPr>
        <w:spacing w:after="200" w:line="360" w:lineRule="auto"/>
        <w:contextualSpacing/>
        <w:jc w:val="both"/>
        <w:rPr>
          <w:rFonts w:ascii="GHEA Grapalat" w:hAnsi="GHEA Grapalat"/>
          <w:sz w:val="20"/>
          <w:szCs w:val="20"/>
        </w:rPr>
      </w:pPr>
      <w:r w:rsidRPr="00F1493E">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F1493E" w:rsidRDefault="00220899" w:rsidP="00220899">
      <w:pPr>
        <w:pStyle w:val="ListParagraph"/>
        <w:numPr>
          <w:ilvl w:val="0"/>
          <w:numId w:val="31"/>
        </w:numPr>
        <w:spacing w:after="200" w:line="360" w:lineRule="auto"/>
        <w:contextualSpacing/>
        <w:jc w:val="both"/>
        <w:rPr>
          <w:rFonts w:ascii="GHEA Grapalat" w:hAnsi="GHEA Grapalat"/>
          <w:sz w:val="20"/>
          <w:szCs w:val="20"/>
        </w:rPr>
      </w:pPr>
      <w:r w:rsidRPr="00F1493E">
        <w:rPr>
          <w:rFonts w:ascii="GHEA Grapalat" w:hAnsi="GHEA Grapalat"/>
          <w:sz w:val="20"/>
          <w:szCs w:val="20"/>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F1493E" w:rsidRDefault="00220899" w:rsidP="00220899">
      <w:pPr>
        <w:pStyle w:val="ListParagraph"/>
        <w:numPr>
          <w:ilvl w:val="0"/>
          <w:numId w:val="29"/>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F1493E">
        <w:rPr>
          <w:rFonts w:ascii="Cambria Math" w:eastAsia="MS Mincho" w:hAnsi="Cambria Math" w:cs="Cambria Math"/>
          <w:sz w:val="20"/>
          <w:szCs w:val="20"/>
        </w:rPr>
        <w:t>․</w:t>
      </w:r>
    </w:p>
    <w:p w:rsidR="00220899" w:rsidRPr="00F1493E" w:rsidRDefault="00220899" w:rsidP="00220899">
      <w:pPr>
        <w:pStyle w:val="ListParagraph"/>
        <w:numPr>
          <w:ilvl w:val="0"/>
          <w:numId w:val="32"/>
        </w:numPr>
        <w:spacing w:after="200" w:line="360" w:lineRule="auto"/>
        <w:ind w:left="0" w:hanging="426"/>
        <w:contextualSpacing/>
        <w:jc w:val="both"/>
        <w:rPr>
          <w:rFonts w:ascii="GHEA Grapalat" w:hAnsi="GHEA Grapalat"/>
          <w:sz w:val="20"/>
          <w:szCs w:val="20"/>
        </w:rPr>
      </w:pPr>
      <w:r w:rsidRPr="00F1493E">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F1493E" w:rsidRDefault="00220899" w:rsidP="00220899">
      <w:pPr>
        <w:spacing w:line="360" w:lineRule="auto"/>
        <w:ind w:left="-360"/>
        <w:jc w:val="both"/>
        <w:rPr>
          <w:rFonts w:ascii="GHEA Grapalat" w:hAnsi="GHEA Grapalat"/>
          <w:sz w:val="20"/>
          <w:szCs w:val="20"/>
        </w:rPr>
      </w:pPr>
      <w:r w:rsidRPr="00F1493E">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F1493E" w:rsidRDefault="00220899" w:rsidP="00220899">
      <w:pPr>
        <w:pStyle w:val="ListParagraph"/>
        <w:numPr>
          <w:ilvl w:val="0"/>
          <w:numId w:val="29"/>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1493E">
        <w:rPr>
          <w:rFonts w:ascii="Cambria Math" w:eastAsia="MS Mincho" w:hAnsi="Cambria Math" w:cs="Cambria Math"/>
          <w:sz w:val="20"/>
          <w:szCs w:val="20"/>
        </w:rPr>
        <w:t>․</w:t>
      </w:r>
    </w:p>
    <w:p w:rsidR="00220899" w:rsidRPr="00F1493E" w:rsidRDefault="00220899" w:rsidP="00220899">
      <w:pPr>
        <w:pStyle w:val="ListParagraph"/>
        <w:numPr>
          <w:ilvl w:val="0"/>
          <w:numId w:val="33"/>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F1493E" w:rsidRDefault="00220899" w:rsidP="00220899">
      <w:pPr>
        <w:spacing w:line="360" w:lineRule="auto"/>
        <w:ind w:left="-375"/>
        <w:jc w:val="both"/>
        <w:rPr>
          <w:rFonts w:ascii="GHEA Grapalat" w:hAnsi="GHEA Grapalat"/>
          <w:sz w:val="20"/>
          <w:szCs w:val="20"/>
          <w:highlight w:val="yellow"/>
        </w:rPr>
      </w:pPr>
      <w:r w:rsidRPr="00F1493E">
        <w:rPr>
          <w:rFonts w:ascii="GHEA Grapalat" w:hAnsi="GHEA Grapalat"/>
          <w:sz w:val="20"/>
          <w:szCs w:val="20"/>
        </w:rPr>
        <w:lastRenderedPageBreak/>
        <w:t>2)  в подразделе "Документ, удостоверяющий личность" вносятся сведения о документе, удостоверяющем личность реального бенефициара;</w:t>
      </w:r>
    </w:p>
    <w:p w:rsidR="00220899" w:rsidRPr="00F1493E" w:rsidRDefault="00220899" w:rsidP="00220899">
      <w:pPr>
        <w:spacing w:line="360" w:lineRule="auto"/>
        <w:ind w:left="-375"/>
        <w:jc w:val="both"/>
        <w:rPr>
          <w:rFonts w:ascii="GHEA Grapalat" w:hAnsi="GHEA Grapalat"/>
          <w:sz w:val="20"/>
          <w:szCs w:val="20"/>
          <w:highlight w:val="yellow"/>
        </w:rPr>
      </w:pPr>
      <w:r w:rsidRPr="00F1493E">
        <w:rPr>
          <w:rFonts w:ascii="GHEA Grapalat" w:hAnsi="GHEA Grapalat"/>
          <w:sz w:val="20"/>
          <w:szCs w:val="20"/>
        </w:rPr>
        <w:t>3) в подразделе "Адрес учета лица" заполняется адрес места учета реального бенефициара;</w:t>
      </w:r>
    </w:p>
    <w:p w:rsidR="00220899" w:rsidRPr="00F1493E" w:rsidRDefault="00220899" w:rsidP="00220899">
      <w:pPr>
        <w:spacing w:line="360" w:lineRule="auto"/>
        <w:ind w:left="-375"/>
        <w:jc w:val="both"/>
        <w:rPr>
          <w:rFonts w:ascii="GHEA Grapalat" w:hAnsi="GHEA Grapalat"/>
          <w:sz w:val="20"/>
          <w:szCs w:val="20"/>
          <w:highlight w:val="yellow"/>
        </w:rPr>
      </w:pPr>
      <w:r w:rsidRPr="00F1493E">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F1493E" w:rsidRDefault="00220899" w:rsidP="00220899">
      <w:pPr>
        <w:spacing w:line="360" w:lineRule="auto"/>
        <w:ind w:left="-375"/>
        <w:jc w:val="both"/>
        <w:rPr>
          <w:rFonts w:ascii="GHEA Grapalat" w:hAnsi="GHEA Grapalat"/>
          <w:sz w:val="20"/>
          <w:szCs w:val="20"/>
        </w:rPr>
      </w:pPr>
      <w:r w:rsidRPr="00F1493E">
        <w:rPr>
          <w:rFonts w:ascii="GHEA Grapalat" w:hAnsi="GHEA Grapalat"/>
          <w:sz w:val="20"/>
          <w:szCs w:val="20"/>
        </w:rPr>
        <w:t xml:space="preserve">5) подраздел "Основания </w:t>
      </w:r>
      <w:r w:rsidRPr="00F1493E">
        <w:rPr>
          <w:rFonts w:ascii="GHEA Grapalat" w:eastAsiaTheme="minorHAnsi" w:hAnsi="GHEA Grapalat" w:cstheme="minorBidi"/>
          <w:sz w:val="20"/>
          <w:szCs w:val="20"/>
        </w:rPr>
        <w:t>являться</w:t>
      </w:r>
      <w:r w:rsidRPr="00F1493E">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F1493E" w:rsidRDefault="00220899" w:rsidP="00220899">
      <w:pPr>
        <w:spacing w:line="360" w:lineRule="auto"/>
        <w:jc w:val="both"/>
        <w:rPr>
          <w:rFonts w:ascii="GHEA Grapalat" w:eastAsia="GHEA Grapalat" w:hAnsi="GHEA Grapalat" w:cs="GHEA Grapalat"/>
          <w:sz w:val="20"/>
          <w:szCs w:val="20"/>
        </w:rPr>
      </w:pPr>
      <w:r w:rsidRPr="00F1493E">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1493E">
        <w:rPr>
          <w:rFonts w:ascii="GHEA Grapalat" w:hAnsi="GHEA Grapalat"/>
          <w:sz w:val="20"/>
          <w:szCs w:val="20"/>
          <w:lang w:val="hy-AM"/>
        </w:rPr>
        <w:t>Օ</w:t>
      </w:r>
      <w:r w:rsidRPr="00F1493E">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F1493E">
        <w:rPr>
          <w:rFonts w:ascii="GHEA Grapalat" w:hAnsi="GHEA Grapalat"/>
          <w:sz w:val="20"/>
          <w:szCs w:val="20"/>
          <w:lang w:val="hy-AM"/>
        </w:rPr>
        <w:t>Օ</w:t>
      </w:r>
      <w:r w:rsidRPr="00F1493E">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1493E">
        <w:rPr>
          <w:rFonts w:ascii="GHEA Grapalat" w:hAnsi="GHEA Grapalat"/>
          <w:sz w:val="20"/>
          <w:szCs w:val="20"/>
          <w:lang w:val="hy-AM"/>
        </w:rPr>
        <w:t>Օ</w:t>
      </w:r>
      <w:r w:rsidRPr="00F1493E">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1493E">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F1493E" w:rsidRDefault="00220899" w:rsidP="00220899">
      <w:pPr>
        <w:spacing w:line="360" w:lineRule="auto"/>
        <w:jc w:val="both"/>
        <w:rPr>
          <w:rFonts w:ascii="GHEA Grapalat" w:hAnsi="GHEA Grapalat"/>
          <w:sz w:val="20"/>
          <w:szCs w:val="20"/>
          <w:lang w:val="hy-AM"/>
        </w:rPr>
      </w:pPr>
      <w:r w:rsidRPr="00F1493E">
        <w:rPr>
          <w:rFonts w:ascii="GHEA Grapalat" w:hAnsi="GHEA Grapalat"/>
          <w:sz w:val="20"/>
          <w:szCs w:val="20"/>
        </w:rPr>
        <w:lastRenderedPageBreak/>
        <w:t xml:space="preserve">б. в пункте </w:t>
      </w:r>
      <w:r w:rsidRPr="00F1493E">
        <w:rPr>
          <w:rFonts w:ascii="GHEA Grapalat" w:eastAsia="GHEA Grapalat" w:hAnsi="GHEA Grapalat" w:cs="GHEA Grapalat"/>
          <w:sz w:val="20"/>
          <w:szCs w:val="20"/>
        </w:rPr>
        <w:t>"</w:t>
      </w:r>
      <w:r w:rsidRPr="00F1493E">
        <w:rPr>
          <w:rFonts w:ascii="GHEA Grapalat" w:hAnsi="GHEA Grapalat"/>
          <w:sz w:val="20"/>
          <w:szCs w:val="20"/>
        </w:rPr>
        <w:t>б</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делается отметка, если лицо по смыслу пункта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не является реальным бенефициаром Организации, но контролирует </w:t>
      </w:r>
      <w:r w:rsidRPr="00F1493E">
        <w:rPr>
          <w:rFonts w:ascii="GHEA Grapalat" w:hAnsi="GHEA Grapalat"/>
          <w:sz w:val="20"/>
          <w:szCs w:val="20"/>
          <w:lang w:val="hy-AM"/>
        </w:rPr>
        <w:t>Օ</w:t>
      </w:r>
      <w:r w:rsidRPr="00F1493E">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в</w:t>
      </w:r>
      <w:r w:rsidRPr="00F1493E">
        <w:rPr>
          <w:rFonts w:ascii="GHEA Grapalat" w:hAnsi="GHEA Grapalat"/>
          <w:sz w:val="20"/>
          <w:szCs w:val="20"/>
          <w:lang w:val="hy-AM"/>
        </w:rPr>
        <w:t xml:space="preserve">. </w:t>
      </w:r>
      <w:r w:rsidRPr="00F1493E">
        <w:rPr>
          <w:rFonts w:ascii="GHEA Grapalat" w:hAnsi="GHEA Grapalat"/>
          <w:sz w:val="20"/>
          <w:szCs w:val="20"/>
        </w:rPr>
        <w:t>в</w:t>
      </w:r>
      <w:r w:rsidRPr="00F1493E">
        <w:rPr>
          <w:rFonts w:ascii="GHEA Grapalat" w:hAnsi="GHEA Grapalat"/>
          <w:sz w:val="20"/>
          <w:szCs w:val="20"/>
          <w:lang w:val="hy-AM"/>
        </w:rPr>
        <w:t xml:space="preserve"> пункте </w:t>
      </w:r>
      <w:r w:rsidRPr="00F1493E">
        <w:rPr>
          <w:rFonts w:ascii="GHEA Grapalat" w:eastAsia="GHEA Grapalat" w:hAnsi="GHEA Grapalat" w:cs="GHEA Grapalat"/>
          <w:sz w:val="20"/>
          <w:szCs w:val="20"/>
        </w:rPr>
        <w:t>"</w:t>
      </w:r>
      <w:r w:rsidRPr="00F1493E">
        <w:rPr>
          <w:rFonts w:ascii="GHEA Grapalat" w:hAnsi="GHEA Grapalat"/>
          <w:sz w:val="20"/>
          <w:szCs w:val="20"/>
        </w:rPr>
        <w:t>в</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1493E">
        <w:rPr>
          <w:rFonts w:ascii="GHEA Grapalat" w:hAnsi="GHEA Grapalat"/>
          <w:sz w:val="20"/>
          <w:szCs w:val="20"/>
        </w:rPr>
        <w:t>О</w:t>
      </w:r>
      <w:r w:rsidRPr="00F1493E">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 xml:space="preserve">и </w:t>
      </w:r>
      <w:r w:rsidRPr="00F1493E">
        <w:rPr>
          <w:rFonts w:ascii="GHEA Grapalat" w:eastAsia="GHEA Grapalat" w:hAnsi="GHEA Grapalat" w:cs="GHEA Grapalat"/>
          <w:sz w:val="20"/>
          <w:szCs w:val="20"/>
        </w:rPr>
        <w:t>"</w:t>
      </w:r>
      <w:r w:rsidRPr="00F1493E">
        <w:rPr>
          <w:rFonts w:ascii="GHEA Grapalat" w:hAnsi="GHEA Grapalat"/>
          <w:sz w:val="20"/>
          <w:szCs w:val="20"/>
        </w:rPr>
        <w:t>б</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этого подраздела</w:t>
      </w:r>
      <w:r w:rsidRPr="00F1493E">
        <w:rPr>
          <w:rFonts w:ascii="GHEA Grapalat" w:hAnsi="GHEA Grapalat"/>
          <w:sz w:val="20"/>
          <w:szCs w:val="20"/>
        </w:rPr>
        <w:t>.</w:t>
      </w:r>
    </w:p>
    <w:p w:rsidR="00220899" w:rsidRPr="00F1493E" w:rsidRDefault="00220899" w:rsidP="00220899">
      <w:pPr>
        <w:spacing w:line="360" w:lineRule="auto"/>
        <w:jc w:val="both"/>
        <w:rPr>
          <w:rFonts w:ascii="GHEA Grapalat" w:hAnsi="GHEA Grapalat" w:cs="Cambria Math"/>
          <w:sz w:val="20"/>
          <w:szCs w:val="20"/>
        </w:rPr>
      </w:pPr>
      <w:r w:rsidRPr="00F1493E">
        <w:rPr>
          <w:rFonts w:ascii="GHEA Grapalat" w:hAnsi="GHEA Grapalat"/>
          <w:sz w:val="20"/>
          <w:szCs w:val="20"/>
          <w:lang w:val="hy-AM"/>
        </w:rPr>
        <w:t xml:space="preserve">6) </w:t>
      </w:r>
      <w:r w:rsidRPr="00F1493E">
        <w:rPr>
          <w:rFonts w:ascii="GHEA Grapalat" w:hAnsi="GHEA Grapalat"/>
          <w:sz w:val="20"/>
          <w:szCs w:val="20"/>
        </w:rPr>
        <w:t>П</w:t>
      </w:r>
      <w:r w:rsidRPr="00F1493E">
        <w:rPr>
          <w:rFonts w:ascii="GHEA Grapalat" w:hAnsi="GHEA Grapalat"/>
          <w:sz w:val="20"/>
          <w:szCs w:val="20"/>
          <w:lang w:val="hy-AM"/>
        </w:rPr>
        <w:t xml:space="preserve">одраздел </w:t>
      </w:r>
      <w:r w:rsidRPr="00F1493E">
        <w:rPr>
          <w:rFonts w:ascii="GHEA Grapalat" w:eastAsia="GHEA Grapalat" w:hAnsi="GHEA Grapalat" w:cs="GHEA Grapalat"/>
          <w:sz w:val="20"/>
          <w:szCs w:val="20"/>
        </w:rPr>
        <w:t>"</w:t>
      </w:r>
      <w:r w:rsidRPr="00F1493E">
        <w:rPr>
          <w:rFonts w:ascii="GHEA Grapalat" w:hAnsi="GHEA Grapalat"/>
          <w:sz w:val="20"/>
          <w:szCs w:val="20"/>
        </w:rPr>
        <w:t>О</w:t>
      </w:r>
      <w:r w:rsidRPr="00F1493E">
        <w:rPr>
          <w:rFonts w:ascii="GHEA Grapalat" w:hAnsi="GHEA Grapalat"/>
          <w:sz w:val="20"/>
          <w:szCs w:val="20"/>
          <w:lang w:val="hy-AM"/>
        </w:rPr>
        <w:t xml:space="preserve">снования </w:t>
      </w:r>
      <w:r w:rsidRPr="00F1493E">
        <w:rPr>
          <w:rFonts w:ascii="GHEA Grapalat" w:hAnsi="GHEA Grapalat"/>
          <w:sz w:val="20"/>
          <w:szCs w:val="20"/>
        </w:rPr>
        <w:t>являться</w:t>
      </w:r>
      <w:r w:rsidRPr="00F1493E">
        <w:rPr>
          <w:rFonts w:ascii="GHEA Grapalat" w:hAnsi="GHEA Grapalat"/>
          <w:sz w:val="20"/>
          <w:szCs w:val="20"/>
          <w:lang w:val="hy-AM"/>
        </w:rPr>
        <w:t xml:space="preserve"> реальн</w:t>
      </w:r>
      <w:r w:rsidRPr="00F1493E">
        <w:rPr>
          <w:rFonts w:ascii="GHEA Grapalat" w:hAnsi="GHEA Grapalat"/>
          <w:sz w:val="20"/>
          <w:szCs w:val="20"/>
        </w:rPr>
        <w:t>ым</w:t>
      </w:r>
      <w:r w:rsidRPr="00F1493E">
        <w:rPr>
          <w:rFonts w:ascii="GHEA Grapalat" w:hAnsi="GHEA Grapalat"/>
          <w:sz w:val="20"/>
          <w:szCs w:val="20"/>
          <w:lang w:val="hy-AM"/>
        </w:rPr>
        <w:t xml:space="preserve"> </w:t>
      </w:r>
      <w:r w:rsidRPr="00F1493E">
        <w:rPr>
          <w:rFonts w:ascii="GHEA Grapalat" w:hAnsi="GHEA Grapalat"/>
          <w:sz w:val="20"/>
          <w:szCs w:val="20"/>
        </w:rPr>
        <w:t>бенефициаром</w:t>
      </w:r>
      <w:r w:rsidRPr="00F1493E">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1493E">
        <w:rPr>
          <w:rFonts w:ascii="GHEA Grapalat" w:hAnsi="GHEA Grapalat"/>
          <w:sz w:val="20"/>
          <w:szCs w:val="20"/>
        </w:rPr>
        <w:t xml:space="preserve"> </w:t>
      </w:r>
      <w:r w:rsidRPr="00F1493E">
        <w:rPr>
          <w:rFonts w:ascii="GHEA Grapalat" w:hAnsi="GHEA Grapalat"/>
          <w:sz w:val="20"/>
          <w:szCs w:val="20"/>
          <w:lang w:val="hy-AM"/>
        </w:rPr>
        <w:t xml:space="preserve">Раскрытие реальных </w:t>
      </w:r>
      <w:r w:rsidRPr="00F1493E">
        <w:rPr>
          <w:rFonts w:ascii="GHEA Grapalat" w:hAnsi="GHEA Grapalat"/>
          <w:sz w:val="20"/>
          <w:szCs w:val="20"/>
        </w:rPr>
        <w:t>бенефициаров</w:t>
      </w:r>
      <w:r w:rsidRPr="00F1493E">
        <w:rPr>
          <w:rFonts w:ascii="GHEA Grapalat" w:hAnsi="GHEA Grapalat"/>
          <w:sz w:val="20"/>
          <w:szCs w:val="20"/>
          <w:lang w:val="hy-AM"/>
        </w:rPr>
        <w:t xml:space="preserve"> осуществляется по критериям, установленным Кодексом О недрах</w:t>
      </w:r>
      <w:r w:rsidRPr="00F1493E">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1493E">
        <w:rPr>
          <w:rFonts w:ascii="GHEA Grapalat" w:hAnsi="GHEA Grapalat" w:cs="Cambria Math"/>
          <w:sz w:val="20"/>
          <w:szCs w:val="20"/>
        </w:rPr>
        <w:t>:</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а. в пункте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подпункта 5 пункта 4 настоящего Порядка;</w:t>
      </w:r>
    </w:p>
    <w:p w:rsidR="00220899" w:rsidRPr="00F1493E" w:rsidRDefault="00220899" w:rsidP="00220899">
      <w:pPr>
        <w:spacing w:line="360" w:lineRule="auto"/>
        <w:jc w:val="both"/>
        <w:rPr>
          <w:rFonts w:ascii="GHEA Grapalat" w:hAnsi="GHEA Grapalat"/>
          <w:sz w:val="20"/>
          <w:szCs w:val="20"/>
          <w:lang w:val="hy-AM"/>
        </w:rPr>
      </w:pPr>
      <w:r w:rsidRPr="00F1493E">
        <w:rPr>
          <w:rFonts w:ascii="GHEA Grapalat" w:hAnsi="GHEA Grapalat"/>
          <w:sz w:val="20"/>
          <w:szCs w:val="20"/>
          <w:lang w:val="hy-AM"/>
        </w:rPr>
        <w:t xml:space="preserve">б.в пункте </w:t>
      </w:r>
      <w:r w:rsidRPr="00F1493E">
        <w:rPr>
          <w:rFonts w:ascii="GHEA Grapalat" w:eastAsia="GHEA Grapalat" w:hAnsi="GHEA Grapalat" w:cs="GHEA Grapalat"/>
          <w:sz w:val="20"/>
          <w:szCs w:val="20"/>
        </w:rPr>
        <w:t>"</w:t>
      </w:r>
      <w:r w:rsidRPr="00F1493E">
        <w:rPr>
          <w:rFonts w:ascii="GHEA Grapalat" w:hAnsi="GHEA Grapalat"/>
          <w:sz w:val="20"/>
          <w:szCs w:val="20"/>
        </w:rPr>
        <w:t>б</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 xml:space="preserve">этого подраздела производится отметка, если лицо имеет право назначать или </w:t>
      </w:r>
      <w:r w:rsidRPr="00F1493E">
        <w:rPr>
          <w:rFonts w:ascii="GHEA Grapalat" w:hAnsi="GHEA Grapalat"/>
          <w:sz w:val="20"/>
          <w:szCs w:val="20"/>
        </w:rPr>
        <w:t>отстраня</w:t>
      </w:r>
      <w:r w:rsidRPr="00F1493E">
        <w:rPr>
          <w:rFonts w:ascii="GHEA Grapalat" w:hAnsi="GHEA Grapalat"/>
          <w:sz w:val="20"/>
          <w:szCs w:val="20"/>
          <w:lang w:val="hy-AM"/>
        </w:rPr>
        <w:t>ть большинство членов органов управления юридического лица;</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в. В пункте </w:t>
      </w:r>
      <w:r w:rsidRPr="00F1493E">
        <w:rPr>
          <w:rFonts w:ascii="GHEA Grapalat" w:eastAsia="GHEA Grapalat" w:hAnsi="GHEA Grapalat" w:cs="GHEA Grapalat"/>
          <w:sz w:val="20"/>
          <w:szCs w:val="20"/>
        </w:rPr>
        <w:t>"</w:t>
      </w:r>
      <w:r w:rsidRPr="00F1493E">
        <w:rPr>
          <w:rFonts w:ascii="GHEA Grapalat" w:hAnsi="GHEA Grapalat"/>
          <w:sz w:val="20"/>
          <w:szCs w:val="20"/>
        </w:rPr>
        <w:t>в</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г. в пункте </w:t>
      </w:r>
      <w:r w:rsidRPr="00F1493E">
        <w:rPr>
          <w:rFonts w:ascii="GHEA Grapalat" w:eastAsia="GHEA Grapalat" w:hAnsi="GHEA Grapalat" w:cs="GHEA Grapalat"/>
          <w:sz w:val="20"/>
          <w:szCs w:val="20"/>
        </w:rPr>
        <w:t>"</w:t>
      </w:r>
      <w:r w:rsidRPr="00F1493E">
        <w:rPr>
          <w:rFonts w:ascii="GHEA Grapalat" w:hAnsi="GHEA Grapalat"/>
          <w:sz w:val="20"/>
          <w:szCs w:val="20"/>
        </w:rPr>
        <w:t>г</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лицо по смыслу пунктов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eastAsia="GHEA Grapalat" w:hAnsi="GHEA Grapalat" w:cs="GHEA Grapalat"/>
          <w:sz w:val="20"/>
          <w:szCs w:val="20"/>
          <w:lang w:val="hy-AM"/>
        </w:rPr>
        <w:t xml:space="preserve"> </w:t>
      </w:r>
      <w:r w:rsidRPr="00F1493E">
        <w:rPr>
          <w:rFonts w:ascii="GHEA Grapalat" w:hAnsi="GHEA Grapalat"/>
          <w:sz w:val="20"/>
          <w:szCs w:val="20"/>
        </w:rPr>
        <w:t>-</w:t>
      </w:r>
      <w:r w:rsidRPr="00F1493E">
        <w:rPr>
          <w:rFonts w:ascii="GHEA Grapalat" w:hAnsi="GHEA Grapalat"/>
          <w:sz w:val="20"/>
          <w:szCs w:val="20"/>
          <w:lang w:val="hy-AM"/>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в</w:t>
      </w:r>
      <w:r w:rsidRPr="00F1493E">
        <w:rPr>
          <w:rFonts w:ascii="GHEA Grapalat" w:eastAsia="GHEA Grapalat" w:hAnsi="GHEA Grapalat" w:cs="GHEA Grapalat"/>
          <w:sz w:val="20"/>
          <w:szCs w:val="20"/>
        </w:rPr>
        <w:t>"</w:t>
      </w:r>
      <w:r w:rsidRPr="00F1493E">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д. в пункте </w:t>
      </w:r>
      <w:r w:rsidRPr="00F1493E">
        <w:rPr>
          <w:rFonts w:ascii="GHEA Grapalat" w:eastAsia="GHEA Grapalat" w:hAnsi="GHEA Grapalat" w:cs="GHEA Grapalat"/>
          <w:sz w:val="20"/>
          <w:szCs w:val="20"/>
        </w:rPr>
        <w:t>"</w:t>
      </w:r>
      <w:r w:rsidRPr="00F1493E">
        <w:rPr>
          <w:rFonts w:ascii="GHEA Grapalat" w:hAnsi="GHEA Grapalat"/>
          <w:sz w:val="20"/>
          <w:szCs w:val="20"/>
        </w:rPr>
        <w:t>д</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 xml:space="preserve">" </w:t>
      </w:r>
      <w:r w:rsidRPr="00F1493E">
        <w:rPr>
          <w:rFonts w:ascii="GHEA Grapalat" w:hAnsi="GHEA Grapalat"/>
          <w:sz w:val="20"/>
          <w:szCs w:val="20"/>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г</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1493E">
        <w:rPr>
          <w:rFonts w:ascii="GHEA Grapalat" w:hAnsi="GHEA Grapalat"/>
          <w:sz w:val="20"/>
          <w:szCs w:val="20"/>
          <w:lang w:val="hy-AM"/>
        </w:rPr>
        <w:t>Օ</w:t>
      </w:r>
      <w:r w:rsidRPr="00F1493E">
        <w:rPr>
          <w:rFonts w:ascii="GHEA Grapalat" w:hAnsi="GHEA Grapalat"/>
          <w:sz w:val="20"/>
          <w:szCs w:val="20"/>
        </w:rPr>
        <w:t xml:space="preserve">рганизацию в силу согласованной с аффилированным лицом </w:t>
      </w:r>
      <w:r w:rsidRPr="00F1493E">
        <w:rPr>
          <w:rFonts w:ascii="GHEA Grapalat" w:hAnsi="GHEA Grapalat"/>
          <w:sz w:val="20"/>
          <w:szCs w:val="20"/>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F1493E" w:rsidRDefault="00220899" w:rsidP="00220899">
      <w:pPr>
        <w:spacing w:line="360" w:lineRule="auto"/>
        <w:jc w:val="both"/>
        <w:rPr>
          <w:rFonts w:ascii="GHEA Grapalat" w:eastAsia="GHEA Grapalat" w:hAnsi="GHEA Grapalat" w:cs="GHEA Grapalat"/>
          <w:sz w:val="20"/>
          <w:szCs w:val="20"/>
        </w:rPr>
      </w:pPr>
      <w:r w:rsidRPr="00F1493E">
        <w:rPr>
          <w:rFonts w:ascii="GHEA Grapalat" w:eastAsia="GHEA Grapalat" w:hAnsi="GHEA Grapalat" w:cs="GHEA Grapalat"/>
          <w:sz w:val="20"/>
          <w:szCs w:val="20"/>
        </w:rPr>
        <w:t>8) в подразделе</w:t>
      </w:r>
      <w:r w:rsidRPr="00F1493E">
        <w:rPr>
          <w:rFonts w:ascii="GHEA Grapalat" w:eastAsia="GHEA Grapalat" w:hAnsi="GHEA Grapalat" w:cs="GHEA Grapalat"/>
          <w:sz w:val="20"/>
          <w:szCs w:val="20"/>
          <w:lang w:val="hy-AM"/>
        </w:rPr>
        <w:t xml:space="preserve"> </w:t>
      </w:r>
      <w:r w:rsidRPr="00F1493E">
        <w:rPr>
          <w:rFonts w:ascii="GHEA Grapalat" w:eastAsia="GHEA Grapalat" w:hAnsi="GHEA Grapalat" w:cs="GHEA Grapalat"/>
          <w:sz w:val="20"/>
          <w:szCs w:val="20"/>
        </w:rPr>
        <w:t xml:space="preserve">"Контактные данные реального </w:t>
      </w:r>
      <w:r w:rsidRPr="00F1493E">
        <w:rPr>
          <w:rFonts w:ascii="GHEA Grapalat" w:hAnsi="GHEA Grapalat"/>
          <w:sz w:val="20"/>
          <w:szCs w:val="20"/>
        </w:rPr>
        <w:t>бенефициара</w:t>
      </w:r>
      <w:r w:rsidRPr="00F1493E">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F1493E">
        <w:rPr>
          <w:rFonts w:ascii="GHEA Grapalat" w:hAnsi="GHEA Grapalat"/>
          <w:sz w:val="20"/>
          <w:szCs w:val="20"/>
        </w:rPr>
        <w:t>бенефициара</w:t>
      </w:r>
      <w:r w:rsidRPr="00F1493E">
        <w:rPr>
          <w:rFonts w:ascii="GHEA Grapalat" w:eastAsia="GHEA Grapalat" w:hAnsi="GHEA Grapalat" w:cs="GHEA Grapalat"/>
          <w:sz w:val="20"/>
          <w:szCs w:val="20"/>
        </w:rPr>
        <w:t>.</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5. Раздел 5 декларации (Промежуточные юридические лица) заполняется, </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1493E">
        <w:rPr>
          <w:rFonts w:ascii="Cambria Math" w:eastAsia="MS Mincho" w:hAnsi="Cambria Math" w:cs="Cambria Math"/>
          <w:sz w:val="20"/>
          <w:szCs w:val="20"/>
        </w:rPr>
        <w:t>․</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1) в подразделе</w:t>
      </w:r>
      <w:r w:rsidRPr="00F1493E">
        <w:rPr>
          <w:rFonts w:ascii="GHEA Grapalat" w:hAnsi="GHEA Grapalat"/>
          <w:sz w:val="20"/>
          <w:szCs w:val="20"/>
          <w:lang w:val="hy-AM"/>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Данные организации"</w:t>
      </w:r>
      <w:r w:rsidRPr="00F1493E">
        <w:rPr>
          <w:rFonts w:ascii="GHEA Grapalat" w:hAnsi="GHEA Grapalat"/>
          <w:sz w:val="20"/>
          <w:szCs w:val="20"/>
          <w:lang w:val="hy-AM"/>
        </w:rPr>
        <w:t xml:space="preserve"> </w:t>
      </w:r>
      <w:r w:rsidRPr="00F1493E">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3) Подраздел</w:t>
      </w:r>
      <w:r w:rsidRPr="00F1493E">
        <w:rPr>
          <w:rFonts w:ascii="GHEA Grapalat" w:hAnsi="GHEA Grapalat"/>
          <w:sz w:val="20"/>
          <w:szCs w:val="20"/>
          <w:lang w:val="hy-AM"/>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6. Раздел 6 декларации (Дополнительные </w:t>
      </w:r>
      <w:r w:rsidR="000A4322" w:rsidRPr="00F1493E">
        <w:rPr>
          <w:rFonts w:ascii="GHEA Grapalat" w:hAnsi="GHEA Grapalat"/>
          <w:sz w:val="20"/>
          <w:szCs w:val="20"/>
        </w:rPr>
        <w:t>примечания</w:t>
      </w:r>
      <w:r w:rsidRPr="00F1493E">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7. Декларация заполняется и подписывается лицом, подающим заявку.</w:t>
      </w:r>
      <w:r w:rsidRPr="00F1493E">
        <w:rPr>
          <w:rFonts w:ascii="GHEA Grapalat" w:hAnsi="GHEA Grapalat"/>
          <w:sz w:val="20"/>
          <w:szCs w:val="20"/>
          <w:lang w:val="hy-AM"/>
        </w:rPr>
        <w:t xml:space="preserve"> </w:t>
      </w:r>
    </w:p>
    <w:p w:rsidR="00220899" w:rsidRPr="00F1493E" w:rsidRDefault="00220899" w:rsidP="00220899">
      <w:pPr>
        <w:contextualSpacing/>
        <w:jc w:val="both"/>
        <w:rPr>
          <w:rFonts w:ascii="GHEA Grapalat" w:hAnsi="GHEA Grapalat"/>
          <w:sz w:val="20"/>
          <w:szCs w:val="20"/>
        </w:rPr>
      </w:pPr>
    </w:p>
    <w:p w:rsidR="00220899" w:rsidRPr="00F1493E" w:rsidRDefault="00220899" w:rsidP="00220899">
      <w:pPr>
        <w:contextualSpacing/>
        <w:jc w:val="both"/>
        <w:rPr>
          <w:rFonts w:ascii="GHEA Grapalat" w:hAnsi="GHEA Grapalat"/>
          <w:sz w:val="20"/>
          <w:szCs w:val="20"/>
        </w:rPr>
      </w:pPr>
    </w:p>
    <w:p w:rsidR="00220899" w:rsidRPr="00F1493E" w:rsidRDefault="00220899" w:rsidP="00220899">
      <w:pPr>
        <w:contextualSpacing/>
        <w:jc w:val="both"/>
        <w:rPr>
          <w:rFonts w:ascii="GHEA Grapalat" w:hAnsi="GHEA Grapalat"/>
          <w:i/>
          <w:sz w:val="20"/>
          <w:szCs w:val="20"/>
        </w:rPr>
      </w:pPr>
      <w:r w:rsidRPr="00F1493E">
        <w:rPr>
          <w:rFonts w:ascii="GHEA Grapalat" w:hAnsi="GHEA Grapalat"/>
          <w:sz w:val="20"/>
          <w:szCs w:val="20"/>
        </w:rPr>
        <w:t xml:space="preserve">* </w:t>
      </w:r>
      <w:r w:rsidRPr="00F1493E">
        <w:rPr>
          <w:rFonts w:ascii="GHEA Grapalat" w:hAnsi="GHEA Grapalat"/>
          <w:i/>
          <w:sz w:val="20"/>
          <w:szCs w:val="20"/>
        </w:rPr>
        <w:t>заполняется секретарем комиссии до публикации приглашения в бюллетене:</w:t>
      </w:r>
    </w:p>
    <w:p w:rsidR="00220899" w:rsidRPr="00F1493E" w:rsidRDefault="00220899" w:rsidP="00220899">
      <w:pPr>
        <w:contextualSpacing/>
        <w:jc w:val="both"/>
        <w:rPr>
          <w:rFonts w:ascii="GHEA Grapalat" w:hAnsi="GHEA Grapalat"/>
          <w:i/>
          <w:sz w:val="20"/>
          <w:szCs w:val="20"/>
        </w:rPr>
      </w:pPr>
      <w:r w:rsidRPr="00F1493E">
        <w:rPr>
          <w:rFonts w:ascii="GHEA Grapalat" w:hAnsi="GHEA Grapalat"/>
          <w:i/>
          <w:sz w:val="20"/>
          <w:szCs w:val="20"/>
        </w:rPr>
        <w:t>** Приложение 1.</w:t>
      </w:r>
      <w:r w:rsidR="00917D0C" w:rsidRPr="00F1493E">
        <w:rPr>
          <w:rFonts w:ascii="GHEA Grapalat" w:hAnsi="GHEA Grapalat"/>
          <w:i/>
          <w:sz w:val="20"/>
          <w:szCs w:val="20"/>
        </w:rPr>
        <w:t>2</w:t>
      </w:r>
      <w:r w:rsidRPr="00F1493E">
        <w:rPr>
          <w:rFonts w:ascii="GHEA Grapalat" w:hAnsi="GHEA Grapalat"/>
          <w:i/>
          <w:sz w:val="20"/>
          <w:szCs w:val="20"/>
        </w:rPr>
        <w:t xml:space="preserve"> не представляется участником</w:t>
      </w:r>
      <w:r w:rsidR="00C87B15" w:rsidRPr="00F1493E">
        <w:rPr>
          <w:rFonts w:ascii="GHEA Grapalat" w:hAnsi="GHEA Grapalat"/>
          <w:i/>
          <w:sz w:val="20"/>
          <w:szCs w:val="20"/>
        </w:rPr>
        <w:t>,</w:t>
      </w:r>
      <w:r w:rsidRPr="00F1493E">
        <w:rPr>
          <w:rFonts w:ascii="GHEA Grapalat" w:hAnsi="GHEA Grapalat"/>
          <w:i/>
          <w:sz w:val="20"/>
          <w:szCs w:val="20"/>
        </w:rPr>
        <w:t xml:space="preserve"> </w:t>
      </w:r>
      <w:r w:rsidR="00DA698A" w:rsidRPr="00F1493E">
        <w:rPr>
          <w:rFonts w:ascii="GHEA Grapalat" w:hAnsi="GHEA Grapalat"/>
          <w:i/>
          <w:sz w:val="20"/>
          <w:szCs w:val="20"/>
        </w:rPr>
        <w:t xml:space="preserve">если он является резидентом РА, </w:t>
      </w:r>
      <w:r w:rsidRPr="00F1493E">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Pr="00F1493E" w:rsidRDefault="00220899" w:rsidP="00220899">
      <w:pPr>
        <w:rPr>
          <w:rFonts w:ascii="GHEA Grapalat" w:hAnsi="GHEA Grapalat"/>
          <w:b/>
          <w:sz w:val="20"/>
          <w:szCs w:val="20"/>
        </w:rPr>
      </w:pPr>
    </w:p>
    <w:p w:rsidR="00220899" w:rsidRPr="00F1493E" w:rsidRDefault="00220899" w:rsidP="00220899">
      <w:pPr>
        <w:rPr>
          <w:rFonts w:ascii="GHEA Grapalat" w:hAnsi="GHEA Grapalat"/>
          <w:b/>
          <w:sz w:val="20"/>
          <w:szCs w:val="20"/>
        </w:rPr>
      </w:pPr>
      <w:r w:rsidRPr="00F1493E">
        <w:rPr>
          <w:rFonts w:ascii="GHEA Grapalat" w:hAnsi="GHEA Grapalat"/>
          <w:b/>
          <w:sz w:val="20"/>
          <w:szCs w:val="20"/>
        </w:rPr>
        <w:br w:type="page"/>
      </w:r>
    </w:p>
    <w:p w:rsidR="00220899" w:rsidRPr="00F1493E" w:rsidRDefault="00220899">
      <w:pPr>
        <w:rPr>
          <w:rFonts w:ascii="GHEA Grapalat" w:hAnsi="GHEA Grapalat"/>
          <w:b/>
          <w:sz w:val="20"/>
          <w:szCs w:val="20"/>
        </w:rPr>
      </w:pPr>
    </w:p>
    <w:p w:rsidR="00B2572B" w:rsidRPr="00F1493E" w:rsidRDefault="00B2572B" w:rsidP="00B46D58">
      <w:pPr>
        <w:pStyle w:val="BodyTextIndent3"/>
        <w:widowControl w:val="0"/>
        <w:spacing w:after="160" w:line="240" w:lineRule="auto"/>
        <w:ind w:firstLine="0"/>
        <w:jc w:val="right"/>
        <w:rPr>
          <w:rFonts w:ascii="GHEA Grapalat" w:hAnsi="GHEA Grapalat" w:cs="Arial"/>
          <w:b/>
        </w:rPr>
      </w:pPr>
      <w:r w:rsidRPr="00F1493E">
        <w:rPr>
          <w:rFonts w:ascii="GHEA Grapalat" w:hAnsi="GHEA Grapalat"/>
          <w:b/>
        </w:rPr>
        <w:t xml:space="preserve">Приложение № </w:t>
      </w:r>
      <w:r w:rsidR="00B048B2" w:rsidRPr="00F1493E">
        <w:rPr>
          <w:rFonts w:ascii="GHEA Grapalat" w:hAnsi="GHEA Grapalat"/>
          <w:b/>
        </w:rPr>
        <w:t>2</w:t>
      </w:r>
    </w:p>
    <w:p w:rsidR="00F111F6" w:rsidRPr="00F1493E" w:rsidRDefault="00B2572B" w:rsidP="00F111F6">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005744FC"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B2572B" w:rsidRPr="00F1493E" w:rsidRDefault="00B2572B" w:rsidP="00F111F6">
      <w:pPr>
        <w:widowControl w:val="0"/>
        <w:spacing w:after="120"/>
        <w:rPr>
          <w:rFonts w:ascii="GHEA Grapalat" w:hAnsi="GHEA Grapalat"/>
          <w:sz w:val="20"/>
          <w:szCs w:val="20"/>
        </w:rPr>
      </w:pPr>
    </w:p>
    <w:p w:rsidR="00B2572B" w:rsidRPr="00F1493E" w:rsidRDefault="00B2572B" w:rsidP="00B46D58">
      <w:pPr>
        <w:widowControl w:val="0"/>
        <w:spacing w:after="120"/>
        <w:ind w:left="-66"/>
        <w:jc w:val="center"/>
        <w:rPr>
          <w:rFonts w:ascii="GHEA Grapalat" w:hAnsi="GHEA Grapalat"/>
          <w:b/>
          <w:sz w:val="20"/>
          <w:szCs w:val="20"/>
        </w:rPr>
      </w:pPr>
      <w:r w:rsidRPr="00F1493E">
        <w:rPr>
          <w:rFonts w:ascii="GHEA Grapalat" w:hAnsi="GHEA Grapalat"/>
          <w:b/>
          <w:sz w:val="20"/>
          <w:szCs w:val="20"/>
        </w:rPr>
        <w:t>ЦЕНОВОЕ ПРЕДЛОЖЕНИЕ</w:t>
      </w:r>
    </w:p>
    <w:p w:rsidR="00B2572B" w:rsidRPr="00F1493E" w:rsidRDefault="00B2572B" w:rsidP="00B46D58">
      <w:pPr>
        <w:widowControl w:val="0"/>
        <w:spacing w:after="120"/>
        <w:ind w:firstLine="567"/>
        <w:jc w:val="center"/>
        <w:rPr>
          <w:rFonts w:ascii="GHEA Grapalat" w:hAnsi="GHEA Grapalat"/>
          <w:sz w:val="20"/>
          <w:szCs w:val="20"/>
        </w:rPr>
      </w:pPr>
    </w:p>
    <w:p w:rsidR="005744FC" w:rsidRPr="00F1493E" w:rsidRDefault="00B2572B" w:rsidP="00F111F6">
      <w:pPr>
        <w:pStyle w:val="BodyTextIndent3"/>
        <w:widowControl w:val="0"/>
        <w:spacing w:after="160" w:line="240" w:lineRule="auto"/>
        <w:ind w:firstLine="708"/>
        <w:rPr>
          <w:rFonts w:ascii="GHEA Grapalat" w:hAnsi="GHEA Grapalat" w:cs="Arial"/>
          <w:b/>
        </w:rPr>
      </w:pPr>
      <w:r w:rsidRPr="00F1493E">
        <w:rPr>
          <w:rFonts w:ascii="GHEA Grapalat" w:hAnsi="GHEA Grapalat"/>
          <w:spacing w:val="-6"/>
        </w:rPr>
        <w:t xml:space="preserve">Рассмотрев приглашение на открытый конкурс 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r w:rsidRPr="00F1493E">
        <w:rPr>
          <w:rFonts w:ascii="GHEA Grapalat" w:hAnsi="GHEA Grapalat"/>
          <w:spacing w:val="-6"/>
        </w:rPr>
        <w:t>,</w:t>
      </w:r>
      <w:r w:rsidRPr="00F1493E">
        <w:rPr>
          <w:rFonts w:ascii="GHEA Grapalat" w:hAnsi="GHEA Grapalat"/>
        </w:rPr>
        <w:t xml:space="preserve"> </w:t>
      </w:r>
    </w:p>
    <w:p w:rsidR="005646FC" w:rsidRPr="00F1493E" w:rsidRDefault="005744FC" w:rsidP="00B46D58">
      <w:pPr>
        <w:widowControl w:val="0"/>
        <w:jc w:val="both"/>
        <w:rPr>
          <w:rFonts w:ascii="GHEA Grapalat" w:hAnsi="GHEA Grapalat"/>
          <w:sz w:val="20"/>
          <w:szCs w:val="20"/>
        </w:rPr>
      </w:pPr>
      <w:r w:rsidRPr="00F1493E">
        <w:rPr>
          <w:rFonts w:ascii="GHEA Grapalat" w:hAnsi="GHEA Grapalat"/>
          <w:sz w:val="20"/>
          <w:szCs w:val="20"/>
        </w:rPr>
        <w:t xml:space="preserve">в </w:t>
      </w:r>
      <w:r w:rsidR="00B2572B" w:rsidRPr="00F1493E">
        <w:rPr>
          <w:rFonts w:ascii="GHEA Grapalat" w:hAnsi="GHEA Grapalat"/>
          <w:sz w:val="20"/>
          <w:szCs w:val="20"/>
        </w:rPr>
        <w:t>том числе проект заключаемого договора</w:t>
      </w:r>
      <w:r w:rsidRPr="00F1493E">
        <w:rPr>
          <w:rFonts w:ascii="GHEA Grapalat" w:hAnsi="GHEA Grapalat"/>
          <w:sz w:val="20"/>
          <w:szCs w:val="20"/>
        </w:rPr>
        <w:t xml:space="preserve"> </w:t>
      </w:r>
      <w:r w:rsidR="00B2572B" w:rsidRPr="00F1493E">
        <w:rPr>
          <w:rFonts w:ascii="GHEA Grapalat" w:hAnsi="GHEA Grapalat"/>
          <w:sz w:val="20"/>
          <w:szCs w:val="20"/>
        </w:rPr>
        <w:t>___</w:t>
      </w:r>
      <w:r w:rsidRPr="00F1493E">
        <w:rPr>
          <w:rFonts w:ascii="GHEA Grapalat" w:hAnsi="GHEA Grapalat"/>
          <w:sz w:val="20"/>
          <w:szCs w:val="20"/>
        </w:rPr>
        <w:t>________________________</w:t>
      </w:r>
      <w:r w:rsidR="00B2572B" w:rsidRPr="00F1493E">
        <w:rPr>
          <w:rFonts w:ascii="GHEA Grapalat" w:hAnsi="GHEA Grapalat"/>
          <w:sz w:val="20"/>
          <w:szCs w:val="20"/>
        </w:rPr>
        <w:t>____</w:t>
      </w:r>
      <w:r w:rsidR="00191D27" w:rsidRPr="00F1493E">
        <w:rPr>
          <w:rFonts w:ascii="GHEA Grapalat" w:hAnsi="GHEA Grapalat"/>
          <w:sz w:val="20"/>
          <w:szCs w:val="20"/>
        </w:rPr>
        <w:t>___</w:t>
      </w:r>
    </w:p>
    <w:p w:rsidR="005646FC" w:rsidRPr="00F1493E" w:rsidRDefault="005646FC" w:rsidP="00B46D58">
      <w:pPr>
        <w:widowControl w:val="0"/>
        <w:spacing w:after="160"/>
        <w:ind w:left="6237"/>
        <w:jc w:val="both"/>
        <w:rPr>
          <w:rFonts w:ascii="GHEA Grapalat" w:hAnsi="GHEA Grapalat"/>
          <w:sz w:val="20"/>
          <w:szCs w:val="20"/>
          <w:vertAlign w:val="superscript"/>
        </w:rPr>
      </w:pPr>
      <w:r w:rsidRPr="00F1493E">
        <w:rPr>
          <w:rFonts w:ascii="GHEA Grapalat" w:hAnsi="GHEA Grapalat"/>
          <w:sz w:val="20"/>
          <w:szCs w:val="20"/>
          <w:vertAlign w:val="superscript"/>
        </w:rPr>
        <w:t>наименование участника</w:t>
      </w:r>
    </w:p>
    <w:p w:rsidR="00B2572B" w:rsidRPr="00F1493E" w:rsidRDefault="00B2572B" w:rsidP="00B46D58">
      <w:pPr>
        <w:widowControl w:val="0"/>
        <w:spacing w:after="160"/>
        <w:jc w:val="both"/>
        <w:rPr>
          <w:rFonts w:ascii="GHEA Grapalat" w:hAnsi="GHEA Grapalat"/>
          <w:sz w:val="20"/>
          <w:szCs w:val="20"/>
        </w:rPr>
      </w:pPr>
      <w:r w:rsidRPr="00F1493E">
        <w:rPr>
          <w:rFonts w:ascii="GHEA Grapalat" w:hAnsi="GHEA Grapalat"/>
          <w:sz w:val="20"/>
          <w:szCs w:val="20"/>
        </w:rPr>
        <w:t>предлагает</w:t>
      </w:r>
      <w:r w:rsidR="005646FC" w:rsidRPr="00F1493E">
        <w:rPr>
          <w:rFonts w:ascii="GHEA Grapalat" w:hAnsi="GHEA Grapalat"/>
          <w:sz w:val="20"/>
          <w:szCs w:val="20"/>
        </w:rPr>
        <w:t xml:space="preserve"> </w:t>
      </w:r>
      <w:r w:rsidRPr="00F1493E">
        <w:rPr>
          <w:rFonts w:ascii="GHEA Grapalat" w:hAnsi="GHEA Grapalat"/>
          <w:sz w:val="20"/>
          <w:szCs w:val="20"/>
        </w:rPr>
        <w:t>выполнить договор по нижеуказанным общим ценам:</w:t>
      </w:r>
    </w:p>
    <w:p w:rsidR="00B2572B" w:rsidRPr="00F1493E" w:rsidRDefault="005646FC" w:rsidP="00B46D58">
      <w:pPr>
        <w:widowControl w:val="0"/>
        <w:spacing w:after="160"/>
        <w:jc w:val="right"/>
        <w:rPr>
          <w:rFonts w:ascii="GHEA Grapalat" w:hAnsi="GHEA Grapalat"/>
          <w:sz w:val="20"/>
          <w:szCs w:val="20"/>
        </w:rPr>
      </w:pPr>
      <w:r w:rsidRPr="00F1493E">
        <w:rPr>
          <w:rFonts w:ascii="GHEA Grapalat" w:hAnsi="GHEA Grapalat"/>
          <w:sz w:val="20"/>
          <w:szCs w:val="20"/>
        </w:rPr>
        <w:t>д</w:t>
      </w:r>
      <w:r w:rsidR="00B2572B" w:rsidRPr="00F1493E">
        <w:rPr>
          <w:rFonts w:ascii="GHEA Grapalat" w:hAnsi="GHEA Grapalat"/>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F1493E"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lang w:val="en-US"/>
              </w:rPr>
            </w:pPr>
            <w:r w:rsidRPr="00F1493E">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sz w:val="20"/>
                <w:szCs w:val="20"/>
              </w:rPr>
            </w:pPr>
            <w:r w:rsidRPr="00F1493E">
              <w:rPr>
                <w:rFonts w:ascii="GHEA Grapalat" w:hAnsi="GHEA Grapalat"/>
                <w:b/>
                <w:sz w:val="20"/>
                <w:szCs w:val="20"/>
              </w:rPr>
              <w:t>Стоимость</w:t>
            </w:r>
          </w:p>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sz w:val="20"/>
                <w:szCs w:val="20"/>
              </w:rPr>
              <w:t>(совокупность себестоимости и прогнозируемой прибыли)</w:t>
            </w:r>
            <w:r w:rsidRPr="00F1493E">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F1493E" w:rsidRDefault="006A7C27" w:rsidP="00B46D58">
            <w:pPr>
              <w:widowControl w:val="0"/>
              <w:jc w:val="center"/>
              <w:rPr>
                <w:rFonts w:ascii="GHEA Grapalat" w:hAnsi="GHEA Grapalat"/>
                <w:b/>
                <w:sz w:val="20"/>
                <w:szCs w:val="20"/>
                <w:lang w:val="en-US"/>
              </w:rPr>
            </w:pPr>
            <w:r w:rsidRPr="00F1493E">
              <w:rPr>
                <w:rFonts w:ascii="GHEA Grapalat" w:hAnsi="GHEA Grapalat"/>
                <w:b/>
                <w:sz w:val="20"/>
                <w:szCs w:val="20"/>
              </w:rPr>
              <w:t>НДС</w:t>
            </w:r>
            <w:r w:rsidRPr="00F1493E">
              <w:rPr>
                <w:rStyle w:val="FootnoteReference"/>
                <w:rFonts w:ascii="GHEA Grapalat" w:hAnsi="GHEA Grapalat"/>
                <w:b/>
                <w:sz w:val="20"/>
                <w:szCs w:val="20"/>
              </w:rPr>
              <w:footnoteReference w:customMarkFollows="1" w:id="16"/>
              <w:t>**</w:t>
            </w:r>
          </w:p>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Общая цена</w:t>
            </w:r>
          </w:p>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/прописью и цифрами/</w:t>
            </w:r>
          </w:p>
        </w:tc>
      </w:tr>
      <w:tr w:rsidR="006A7C27" w:rsidRPr="00F1493E"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F1493E" w:rsidRDefault="006A7C27" w:rsidP="00B46D58">
            <w:pPr>
              <w:widowControl w:val="0"/>
              <w:jc w:val="center"/>
              <w:rPr>
                <w:rFonts w:ascii="GHEA Grapalat" w:hAnsi="GHEA Grapalat"/>
                <w:b/>
                <w:i/>
                <w:sz w:val="20"/>
                <w:szCs w:val="20"/>
              </w:rPr>
            </w:pPr>
            <w:r w:rsidRPr="00F1493E">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B46D58">
            <w:pPr>
              <w:widowControl w:val="0"/>
              <w:jc w:val="center"/>
              <w:rPr>
                <w:rFonts w:ascii="GHEA Grapalat" w:hAnsi="GHEA Grapalat"/>
                <w:b/>
                <w:i/>
                <w:sz w:val="20"/>
                <w:szCs w:val="20"/>
              </w:rPr>
            </w:pPr>
            <w:r w:rsidRPr="00F1493E">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B46D58">
            <w:pPr>
              <w:widowControl w:val="0"/>
              <w:jc w:val="center"/>
              <w:rPr>
                <w:rFonts w:ascii="GHEA Grapalat" w:hAnsi="GHEA Grapalat"/>
                <w:i/>
                <w:sz w:val="20"/>
                <w:szCs w:val="20"/>
              </w:rPr>
            </w:pPr>
            <w:r w:rsidRPr="00F1493E">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B46D58">
            <w:pPr>
              <w:widowControl w:val="0"/>
              <w:autoSpaceDE w:val="0"/>
              <w:autoSpaceDN w:val="0"/>
              <w:adjustRightInd w:val="0"/>
              <w:jc w:val="center"/>
              <w:rPr>
                <w:rFonts w:ascii="GHEA Grapalat" w:hAnsi="GHEA Grapalat"/>
                <w:i/>
                <w:sz w:val="20"/>
                <w:szCs w:val="20"/>
                <w:lang w:val="en-US"/>
              </w:rPr>
            </w:pPr>
            <w:r w:rsidRPr="00F1493E">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6A7C27">
            <w:pPr>
              <w:widowControl w:val="0"/>
              <w:jc w:val="center"/>
              <w:rPr>
                <w:rFonts w:ascii="GHEA Grapalat" w:hAnsi="GHEA Grapalat"/>
                <w:i/>
                <w:sz w:val="20"/>
                <w:szCs w:val="20"/>
              </w:rPr>
            </w:pPr>
            <w:r w:rsidRPr="00F1493E">
              <w:rPr>
                <w:rFonts w:ascii="GHEA Grapalat" w:hAnsi="GHEA Grapalat"/>
                <w:b/>
                <w:i/>
                <w:sz w:val="20"/>
                <w:szCs w:val="20"/>
                <w:lang w:val="en-US"/>
              </w:rPr>
              <w:t>5</w:t>
            </w:r>
            <w:r w:rsidRPr="00F1493E">
              <w:rPr>
                <w:rFonts w:ascii="GHEA Grapalat" w:hAnsi="GHEA Grapalat"/>
                <w:b/>
                <w:i/>
                <w:sz w:val="20"/>
                <w:szCs w:val="20"/>
              </w:rPr>
              <w:t>=3+4</w:t>
            </w:r>
          </w:p>
        </w:tc>
      </w:tr>
      <w:tr w:rsidR="006A7C27" w:rsidRPr="00F1493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r>
      <w:tr w:rsidR="006A7C27" w:rsidRPr="00F1493E"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rPr>
                <w:rFonts w:ascii="GHEA Grapalat" w:hAnsi="GHEA Grapalat"/>
                <w:sz w:val="20"/>
                <w:szCs w:val="20"/>
              </w:rPr>
            </w:pPr>
          </w:p>
        </w:tc>
      </w:tr>
      <w:tr w:rsidR="006A7C27" w:rsidRPr="00F1493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r>
      <w:tr w:rsidR="006A7C27" w:rsidRPr="00F1493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r>
      <w:tr w:rsidR="006A7C27" w:rsidRPr="00F1493E"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1493E" w:rsidRDefault="006A7C27" w:rsidP="00B46D58">
            <w:pPr>
              <w:widowControl w:val="0"/>
              <w:jc w:val="center"/>
              <w:rPr>
                <w:rFonts w:ascii="GHEA Grapalat" w:hAnsi="GHEA Grapalat"/>
                <w:sz w:val="20"/>
                <w:szCs w:val="20"/>
              </w:rPr>
            </w:pPr>
          </w:p>
        </w:tc>
      </w:tr>
    </w:tbl>
    <w:p w:rsidR="00374F4A" w:rsidRPr="00F1493E" w:rsidRDefault="00374F4A" w:rsidP="00B46D58">
      <w:pPr>
        <w:widowControl w:val="0"/>
        <w:tabs>
          <w:tab w:val="left" w:pos="6804"/>
        </w:tabs>
        <w:jc w:val="center"/>
        <w:rPr>
          <w:rFonts w:ascii="GHEA Grapalat" w:hAnsi="GHEA Grapalat"/>
          <w:sz w:val="20"/>
          <w:szCs w:val="20"/>
        </w:rPr>
      </w:pPr>
      <w:r w:rsidRPr="00F1493E">
        <w:rPr>
          <w:rFonts w:ascii="GHEA Grapalat" w:hAnsi="GHEA Grapalat"/>
          <w:sz w:val="20"/>
          <w:szCs w:val="20"/>
        </w:rPr>
        <w:t>_________________________________________________</w:t>
      </w:r>
      <w:r w:rsidRPr="00F1493E">
        <w:rPr>
          <w:rFonts w:ascii="GHEA Grapalat" w:hAnsi="GHEA Grapalat"/>
          <w:sz w:val="20"/>
          <w:szCs w:val="20"/>
        </w:rPr>
        <w:tab/>
        <w:t>_________________</w:t>
      </w:r>
    </w:p>
    <w:p w:rsidR="00374F4A" w:rsidRPr="00F1493E" w:rsidRDefault="00374F4A" w:rsidP="00B46D58">
      <w:pPr>
        <w:widowControl w:val="0"/>
        <w:tabs>
          <w:tab w:val="left" w:pos="7513"/>
        </w:tabs>
        <w:spacing w:after="160"/>
        <w:ind w:left="709"/>
        <w:jc w:val="both"/>
        <w:rPr>
          <w:rFonts w:ascii="GHEA Grapalat" w:hAnsi="GHEA Grapalat" w:cs="Arial"/>
          <w:sz w:val="20"/>
          <w:szCs w:val="20"/>
        </w:rPr>
      </w:pPr>
      <w:r w:rsidRPr="00F1493E">
        <w:rPr>
          <w:rFonts w:ascii="GHEA Grapalat" w:hAnsi="GHEA Grapalat"/>
          <w:sz w:val="20"/>
          <w:szCs w:val="20"/>
        </w:rPr>
        <w:t>наименование участника (должность, имя, фамилия руководителя</w:t>
      </w:r>
      <w:r w:rsidR="00335DAA" w:rsidRPr="00F1493E">
        <w:rPr>
          <w:rFonts w:ascii="GHEA Grapalat" w:hAnsi="GHEA Grapalat"/>
          <w:sz w:val="20"/>
          <w:szCs w:val="20"/>
        </w:rPr>
        <w:t>)</w:t>
      </w:r>
      <w:r w:rsidRPr="00F1493E">
        <w:rPr>
          <w:rFonts w:ascii="GHEA Grapalat" w:hAnsi="GHEA Grapalat"/>
          <w:sz w:val="20"/>
          <w:szCs w:val="20"/>
        </w:rPr>
        <w:tab/>
        <w:t>подпись</w:t>
      </w:r>
    </w:p>
    <w:p w:rsidR="00DC619D" w:rsidRPr="00F1493E" w:rsidRDefault="00DC619D" w:rsidP="00B46D58">
      <w:pPr>
        <w:widowControl w:val="0"/>
        <w:spacing w:after="160"/>
        <w:jc w:val="both"/>
        <w:rPr>
          <w:rFonts w:ascii="GHEA Grapalat" w:hAnsi="GHEA Grapalat"/>
          <w:sz w:val="20"/>
          <w:szCs w:val="20"/>
          <w:lang w:val="es-ES"/>
        </w:rPr>
      </w:pPr>
    </w:p>
    <w:p w:rsidR="00B2572B" w:rsidRPr="00F1493E" w:rsidRDefault="00B2572B" w:rsidP="00B46D58">
      <w:pPr>
        <w:widowControl w:val="0"/>
        <w:spacing w:after="160"/>
        <w:jc w:val="right"/>
        <w:rPr>
          <w:rFonts w:ascii="GHEA Grapalat" w:hAnsi="GHEA Grapalat"/>
          <w:sz w:val="20"/>
          <w:szCs w:val="20"/>
        </w:rPr>
      </w:pPr>
      <w:r w:rsidRPr="00F1493E">
        <w:rPr>
          <w:rFonts w:ascii="GHEA Grapalat" w:hAnsi="GHEA Grapalat"/>
          <w:sz w:val="20"/>
          <w:szCs w:val="20"/>
        </w:rPr>
        <w:t>М. П.</w:t>
      </w:r>
    </w:p>
    <w:p w:rsidR="00B217BB" w:rsidRPr="00F1493E" w:rsidRDefault="00B217BB" w:rsidP="00B46D58">
      <w:pPr>
        <w:rPr>
          <w:rFonts w:ascii="GHEA Grapalat" w:hAnsi="GHEA Grapalat"/>
          <w:b/>
          <w:sz w:val="20"/>
          <w:szCs w:val="20"/>
        </w:rPr>
      </w:pPr>
      <w:r w:rsidRPr="00F1493E">
        <w:rPr>
          <w:rFonts w:ascii="GHEA Grapalat" w:hAnsi="GHEA Grapalat"/>
          <w:b/>
          <w:sz w:val="20"/>
          <w:szCs w:val="20"/>
        </w:rPr>
        <w:br w:type="page"/>
      </w:r>
    </w:p>
    <w:p w:rsidR="00B2572B" w:rsidRPr="00F1493E" w:rsidRDefault="00B2572B" w:rsidP="00B46D58">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lastRenderedPageBreak/>
        <w:t xml:space="preserve">Приложение № </w:t>
      </w:r>
      <w:r w:rsidR="001F7821" w:rsidRPr="00F1493E">
        <w:rPr>
          <w:rFonts w:ascii="GHEA Grapalat" w:hAnsi="GHEA Grapalat"/>
          <w:b/>
          <w:sz w:val="20"/>
          <w:szCs w:val="20"/>
        </w:rPr>
        <w:t>3</w:t>
      </w:r>
    </w:p>
    <w:p w:rsidR="00F111F6" w:rsidRPr="00F1493E" w:rsidRDefault="00B2572B" w:rsidP="00F111F6">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00EC165E"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742F7B" w:rsidRPr="00F1493E" w:rsidRDefault="00742F7B" w:rsidP="00F111F6">
      <w:pPr>
        <w:pStyle w:val="BodyTextIndent3"/>
        <w:widowControl w:val="0"/>
        <w:spacing w:after="160" w:line="240" w:lineRule="auto"/>
        <w:jc w:val="right"/>
        <w:rPr>
          <w:rFonts w:ascii="GHEA Grapalat" w:hAnsi="GHEA Grapalat"/>
        </w:rPr>
      </w:pPr>
      <w:r w:rsidRPr="00F1493E">
        <w:rPr>
          <w:rFonts w:ascii="GHEA Grapalat" w:hAnsi="GHEA Grapalat"/>
        </w:rPr>
        <w:t xml:space="preserve"> </w:t>
      </w:r>
    </w:p>
    <w:p w:rsidR="00B2572B" w:rsidRPr="00F1493E" w:rsidRDefault="00742F7B" w:rsidP="00742F7B">
      <w:pPr>
        <w:pStyle w:val="BodyTextIndent3"/>
        <w:widowControl w:val="0"/>
        <w:spacing w:after="160" w:line="240" w:lineRule="auto"/>
        <w:jc w:val="center"/>
        <w:rPr>
          <w:rFonts w:ascii="GHEA Grapalat" w:hAnsi="GHEA Grapalat"/>
          <w:lang w:val="hy-AM"/>
        </w:rPr>
      </w:pPr>
      <w:r w:rsidRPr="00F1493E">
        <w:rPr>
          <w:rFonts w:ascii="GHEA Grapalat" w:hAnsi="GHEA Grapalat"/>
        </w:rPr>
        <w:t>ГАРАНТИЯ</w:t>
      </w:r>
      <w:r w:rsidR="00AA2488" w:rsidRPr="00F1493E">
        <w:rPr>
          <w:rFonts w:ascii="GHEA Grapalat" w:hAnsi="GHEA Grapalat"/>
        </w:rPr>
        <w:t xml:space="preserve"> </w:t>
      </w:r>
      <w:r w:rsidR="00AA2488" w:rsidRPr="00F1493E">
        <w:rPr>
          <w:rFonts w:ascii="GHEA Grapalat" w:hAnsi="GHEA Grapalat"/>
          <w:lang w:val="en-US"/>
        </w:rPr>
        <w:t>N</w:t>
      </w:r>
      <w:r w:rsidR="00AA2488" w:rsidRPr="00F1493E">
        <w:rPr>
          <w:rFonts w:ascii="GHEA Grapalat" w:hAnsi="GHEA Grapalat"/>
          <w:lang w:val="hy-AM"/>
        </w:rPr>
        <w:t>________</w:t>
      </w:r>
    </w:p>
    <w:p w:rsidR="000E5A91" w:rsidRPr="00F1493E" w:rsidRDefault="000E5A91" w:rsidP="000E5A91">
      <w:pPr>
        <w:widowControl w:val="0"/>
        <w:spacing w:after="160"/>
        <w:ind w:left="567" w:right="565"/>
        <w:jc w:val="center"/>
        <w:rPr>
          <w:rFonts w:ascii="GHEA Grapalat" w:hAnsi="GHEA Grapalat"/>
          <w:b/>
          <w:sz w:val="20"/>
          <w:szCs w:val="20"/>
        </w:rPr>
      </w:pPr>
    </w:p>
    <w:p w:rsidR="00BF7253" w:rsidRPr="00F1493E"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F1493E">
        <w:rPr>
          <w:rFonts w:ascii="GHEA Grapalat" w:eastAsiaTheme="minorHAnsi" w:hAnsi="GHEA Grapalat" w:cstheme="minorBidi"/>
          <w:bCs/>
          <w:sz w:val="20"/>
          <w:szCs w:val="20"/>
        </w:rPr>
        <w:t xml:space="preserve"> организованной</w:t>
      </w:r>
    </w:p>
    <w:p w:rsidR="00BF7253" w:rsidRPr="00F1493E"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код процедуры                                           </w:t>
      </w:r>
    </w:p>
    <w:p w:rsidR="00BF7253" w:rsidRPr="00F1493E"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F1493E">
        <w:rPr>
          <w:rFonts w:ascii="GHEA Grapalat" w:eastAsiaTheme="minorHAnsi" w:hAnsi="GHEA Grapalat" w:cstheme="minorBidi"/>
          <w:sz w:val="20"/>
          <w:szCs w:val="20"/>
        </w:rPr>
        <w:t>____________________________</w:t>
      </w:r>
      <w:r w:rsidRPr="00F1493E">
        <w:rPr>
          <w:rFonts w:ascii="GHEA Grapalat" w:eastAsiaTheme="minorHAnsi" w:hAnsi="GHEA Grapalat" w:cstheme="minorBidi"/>
          <w:sz w:val="20"/>
          <w:szCs w:val="20"/>
          <w:lang w:val="hy-AM"/>
        </w:rPr>
        <w:t>(далее-бенефициар)</w:t>
      </w:r>
      <w:r w:rsidRPr="00F1493E">
        <w:rPr>
          <w:rFonts w:ascii="GHEA Grapalat" w:eastAsiaTheme="minorHAnsi" w:hAnsi="GHEA Grapalat" w:cstheme="minorBidi"/>
          <w:sz w:val="20"/>
          <w:szCs w:val="20"/>
        </w:rPr>
        <w:t xml:space="preserve">, </w:t>
      </w:r>
      <w:r w:rsidR="009F7BD5" w:rsidRPr="00F1493E">
        <w:rPr>
          <w:rFonts w:ascii="GHEA Grapalat" w:eastAsiaTheme="minorHAnsi" w:hAnsi="GHEA Grapalat" w:cstheme="minorBidi"/>
          <w:sz w:val="20"/>
          <w:szCs w:val="20"/>
        </w:rPr>
        <w:t>вытекаю</w:t>
      </w:r>
      <w:r w:rsidRPr="00F1493E">
        <w:rPr>
          <w:rFonts w:ascii="GHEA Grapalat" w:eastAsiaTheme="minorHAnsi" w:hAnsi="GHEA Grapalat" w:cstheme="minorBidi"/>
          <w:sz w:val="20"/>
          <w:szCs w:val="20"/>
        </w:rPr>
        <w:t xml:space="preserve">щих из </w:t>
      </w:r>
      <w:r w:rsidRPr="00F1493E">
        <w:rPr>
          <w:rFonts w:ascii="GHEA Grapalat" w:hAnsi="GHEA Grapalat"/>
          <w:sz w:val="20"/>
          <w:szCs w:val="20"/>
        </w:rPr>
        <w:t xml:space="preserve">участия ____________   </w:t>
      </w:r>
    </w:p>
    <w:p w:rsidR="00BF7253" w:rsidRPr="00F1493E"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F1493E">
        <w:rPr>
          <w:rFonts w:ascii="GHEA Grapalat" w:eastAsiaTheme="minorHAnsi" w:hAnsi="GHEA Grapalat" w:cstheme="minorBidi"/>
          <w:sz w:val="20"/>
          <w:szCs w:val="20"/>
        </w:rPr>
        <w:t>наименование заказчика</w:t>
      </w:r>
      <w:r w:rsidRPr="00F1493E">
        <w:rPr>
          <w:rStyle w:val="Strong"/>
          <w:rFonts w:ascii="GHEA Grapalat" w:hAnsi="GHEA Grapalat"/>
          <w:sz w:val="20"/>
          <w:szCs w:val="20"/>
        </w:rPr>
        <w:t xml:space="preserve">                                                                                                       </w:t>
      </w:r>
      <w:r w:rsidR="00D95F89" w:rsidRPr="00F1493E">
        <w:rPr>
          <w:rStyle w:val="Strong"/>
          <w:rFonts w:ascii="GHEA Grapalat" w:hAnsi="GHEA Grapalat"/>
          <w:sz w:val="20"/>
          <w:szCs w:val="20"/>
        </w:rPr>
        <w:t xml:space="preserve">                    </w:t>
      </w:r>
      <w:r w:rsidRPr="00F1493E">
        <w:rPr>
          <w:rStyle w:val="Strong"/>
          <w:rFonts w:ascii="GHEA Grapalat" w:hAnsi="GHEA Grapalat"/>
          <w:b w:val="0"/>
          <w:sz w:val="20"/>
          <w:szCs w:val="20"/>
        </w:rPr>
        <w:t>наименование участника</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lang w:val="hy-AM"/>
        </w:rPr>
        <w:t xml:space="preserve"> (далее-</w:t>
      </w:r>
      <w:r w:rsidRPr="00F1493E">
        <w:rPr>
          <w:rFonts w:ascii="GHEA Grapalat" w:eastAsiaTheme="minorHAnsi" w:hAnsi="GHEA Grapalat" w:cstheme="minorBidi"/>
          <w:sz w:val="20"/>
          <w:szCs w:val="20"/>
        </w:rPr>
        <w:t>п</w:t>
      </w:r>
      <w:r w:rsidRPr="00F1493E">
        <w:rPr>
          <w:rFonts w:ascii="GHEA Grapalat" w:eastAsiaTheme="minorHAnsi" w:hAnsi="GHEA Grapalat" w:cstheme="minorBidi"/>
          <w:sz w:val="20"/>
          <w:szCs w:val="20"/>
          <w:lang w:val="hy-AM"/>
        </w:rPr>
        <w:t>ринципал)</w:t>
      </w:r>
      <w:r w:rsidRPr="00F1493E">
        <w:rPr>
          <w:rFonts w:ascii="GHEA Grapalat" w:eastAsiaTheme="minorHAnsi" w:hAnsi="GHEA Grapalat" w:cstheme="minorBidi"/>
          <w:sz w:val="20"/>
          <w:szCs w:val="20"/>
        </w:rPr>
        <w:t xml:space="preserve"> в данной процедуре закупок.</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p>
    <w:p w:rsidR="00BF7253" w:rsidRPr="00F1493E"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2.  По гарантии </w:t>
      </w:r>
      <w:r w:rsidRPr="00F1493E">
        <w:rPr>
          <w:rFonts w:ascii="GHEA Grapalat" w:eastAsiaTheme="minorHAnsi" w:hAnsi="GHEA Grapalat" w:cstheme="minorBidi"/>
          <w:sz w:val="20"/>
          <w:szCs w:val="20"/>
          <w:lang w:val="hy-AM"/>
        </w:rPr>
        <w:t xml:space="preserve">-------------------------------------------------------------------------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наименование банка выдающего гарантию</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сумма в цифрах и прописью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гарантии)  в течение </w:t>
      </w:r>
      <w:r w:rsidR="003D06E3" w:rsidRPr="00F1493E">
        <w:rPr>
          <w:rFonts w:ascii="GHEA Grapalat" w:eastAsiaTheme="minorHAnsi" w:hAnsi="GHEA Grapalat" w:cstheme="minorBidi"/>
          <w:sz w:val="20"/>
          <w:szCs w:val="20"/>
        </w:rPr>
        <w:t>пяти</w:t>
      </w:r>
      <w:r w:rsidRPr="00F1493E">
        <w:rPr>
          <w:rFonts w:ascii="GHEA Grapalat" w:eastAsiaTheme="minorHAnsi" w:hAnsi="GHEA Grapalat" w:cstheme="minorBidi"/>
          <w:sz w:val="20"/>
          <w:szCs w:val="20"/>
        </w:rPr>
        <w:t xml:space="preserve"> рабочих дней после получения требования.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Выплата производится посредств</w:t>
      </w:r>
      <w:r w:rsidR="006B37A3" w:rsidRPr="00F1493E">
        <w:rPr>
          <w:rFonts w:ascii="GHEA Grapalat" w:eastAsiaTheme="minorHAnsi" w:hAnsi="GHEA Grapalat" w:cstheme="minorBidi"/>
          <w:sz w:val="20"/>
          <w:szCs w:val="20"/>
        </w:rPr>
        <w:t xml:space="preserve">ом перечисления на расчетный  </w:t>
      </w:r>
      <w:r w:rsidRPr="00F1493E">
        <w:rPr>
          <w:rFonts w:ascii="GHEA Grapalat" w:eastAsiaTheme="minorHAnsi" w:hAnsi="GHEA Grapalat" w:cstheme="minorBidi"/>
          <w:sz w:val="20"/>
          <w:szCs w:val="20"/>
        </w:rPr>
        <w:t>счет</w:t>
      </w:r>
      <w:r w:rsidR="006B37A3" w:rsidRPr="00F1493E">
        <w:rPr>
          <w:rFonts w:ascii="GHEA Grapalat" w:eastAsiaTheme="minorHAnsi" w:hAnsi="GHEA Grapalat" w:cstheme="minorBidi"/>
          <w:sz w:val="20"/>
          <w:szCs w:val="20"/>
        </w:rPr>
        <w:t xml:space="preserve">  </w:t>
      </w:r>
      <w:r w:rsidR="006B37A3" w:rsidRPr="00F1493E">
        <w:rPr>
          <w:rFonts w:ascii="GHEA Grapalat" w:hAnsi="GHEA Grapalat"/>
          <w:b/>
          <w:sz w:val="20"/>
          <w:szCs w:val="20"/>
          <w:u w:val="single"/>
          <w:lang w:val="hy-AM" w:eastAsia="en-US" w:bidi="ar-SA"/>
        </w:rPr>
        <w:t>900008000466</w:t>
      </w:r>
      <w:r w:rsidR="006B37A3" w:rsidRPr="00F1493E">
        <w:rPr>
          <w:rFonts w:ascii="GHEA Grapalat" w:hAnsi="GHEA Grapalat"/>
          <w:b/>
          <w:sz w:val="20"/>
          <w:szCs w:val="20"/>
          <w:u w:val="single"/>
          <w:lang w:eastAsia="en-US" w:bidi="ar-SA"/>
        </w:rPr>
        <w:t xml:space="preserve"> </w:t>
      </w:r>
      <w:r w:rsidRPr="00F1493E">
        <w:rPr>
          <w:rFonts w:ascii="GHEA Grapalat" w:eastAsiaTheme="minorHAnsi" w:hAnsi="GHEA Grapalat" w:cstheme="minorBidi"/>
          <w:sz w:val="20"/>
          <w:szCs w:val="20"/>
        </w:rPr>
        <w:t>бенефициара.</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3. Настоящая гарантия является безотзывной.</w:t>
      </w:r>
    </w:p>
    <w:p w:rsidR="00BF7253" w:rsidRPr="00F1493E"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F1493E" w:rsidRDefault="00BF7253" w:rsidP="00BF7253">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5. Гарантия действует </w:t>
      </w:r>
      <w:r w:rsidR="00476E9A" w:rsidRPr="00F1493E">
        <w:rPr>
          <w:rFonts w:ascii="GHEA Grapalat" w:eastAsiaTheme="minorHAnsi" w:hAnsi="GHEA Grapalat" w:cstheme="minorBidi"/>
          <w:sz w:val="20"/>
          <w:szCs w:val="20"/>
        </w:rPr>
        <w:t xml:space="preserve">с момента выпуска и в силе </w:t>
      </w:r>
      <w:r w:rsidR="006B37A3" w:rsidRPr="00F1493E">
        <w:rPr>
          <w:rFonts w:ascii="GHEA Grapalat" w:hAnsi="GHEA Grapalat"/>
          <w:b/>
          <w:sz w:val="20"/>
          <w:szCs w:val="20"/>
        </w:rPr>
        <w:t>сто двадцать</w:t>
      </w:r>
      <w:r w:rsidRPr="00F1493E">
        <w:rPr>
          <w:rFonts w:ascii="GHEA Grapalat" w:eastAsiaTheme="minorHAnsi" w:hAnsi="GHEA Grapalat" w:cstheme="minorBidi"/>
          <w:b/>
          <w:sz w:val="20"/>
          <w:szCs w:val="20"/>
        </w:rPr>
        <w:t xml:space="preserve"> рабочих дней</w:t>
      </w:r>
      <w:r w:rsidR="00E177DB"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со дня </w:t>
      </w:r>
      <w:r w:rsidR="00770F29" w:rsidRPr="00F1493E">
        <w:rPr>
          <w:rFonts w:ascii="GHEA Grapalat" w:eastAsiaTheme="minorHAnsi" w:hAnsi="GHEA Grapalat" w:cstheme="minorBidi"/>
          <w:sz w:val="20"/>
          <w:szCs w:val="20"/>
        </w:rPr>
        <w:t xml:space="preserve">истечения крайнего срока </w:t>
      </w:r>
      <w:r w:rsidRPr="00F1493E">
        <w:rPr>
          <w:rFonts w:ascii="GHEA Grapalat" w:eastAsiaTheme="minorHAnsi" w:hAnsi="GHEA Grapalat" w:cstheme="minorBidi"/>
          <w:sz w:val="20"/>
          <w:szCs w:val="20"/>
        </w:rPr>
        <w:t xml:space="preserve">подачи принципалом </w:t>
      </w:r>
      <w:r w:rsidR="00770F29" w:rsidRPr="00F1493E">
        <w:rPr>
          <w:rFonts w:ascii="GHEA Grapalat" w:eastAsiaTheme="minorHAnsi" w:hAnsi="GHEA Grapalat" w:cstheme="minorBidi"/>
          <w:sz w:val="20"/>
          <w:szCs w:val="20"/>
        </w:rPr>
        <w:t xml:space="preserve">заявок </w:t>
      </w:r>
      <w:r w:rsidRPr="00F1493E">
        <w:rPr>
          <w:rFonts w:ascii="GHEA Grapalat" w:eastAsiaTheme="minorHAnsi" w:hAnsi="GHEA Grapalat" w:cstheme="minorBidi"/>
          <w:sz w:val="20"/>
          <w:szCs w:val="20"/>
        </w:rPr>
        <w:t>на участие в организованной бенефициаром процедуре закупок под кодом   ________________________________.</w:t>
      </w:r>
    </w:p>
    <w:p w:rsidR="00BF7253" w:rsidRPr="00F1493E" w:rsidRDefault="00BF7253" w:rsidP="00770F2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код процедуры</w:t>
      </w:r>
    </w:p>
    <w:p w:rsidR="006947EF" w:rsidRPr="00F1493E"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Информацию о факте предоставления настоящей гарантии </w:t>
      </w:r>
      <w:r w:rsidR="004B6770" w:rsidRPr="00F1493E">
        <w:rPr>
          <w:rFonts w:ascii="GHEA Grapalat" w:eastAsiaTheme="minorHAnsi" w:hAnsi="GHEA Grapalat" w:cstheme="minorBidi"/>
          <w:sz w:val="20"/>
          <w:szCs w:val="20"/>
        </w:rPr>
        <w:t>-</w:t>
      </w:r>
      <w:r w:rsidR="004B6770" w:rsidRPr="00F1493E">
        <w:rPr>
          <w:sz w:val="20"/>
          <w:szCs w:val="20"/>
        </w:rPr>
        <w:t xml:space="preserve"> </w:t>
      </w:r>
      <w:r w:rsidR="004B6770" w:rsidRPr="00F1493E">
        <w:rPr>
          <w:rFonts w:ascii="GHEA Grapalat" w:eastAsiaTheme="minorHAnsi" w:hAnsi="GHEA Grapalat" w:cstheme="minorBidi"/>
          <w:sz w:val="20"/>
          <w:szCs w:val="20"/>
        </w:rPr>
        <w:t xml:space="preserve">номер гарантии, наименование предоставляющего банка и код, указанный в пункте 1 настоящей гарантии, </w:t>
      </w:r>
      <w:r w:rsidRPr="00F1493E">
        <w:rPr>
          <w:rFonts w:ascii="GHEA Grapalat" w:eastAsiaTheme="minorHAnsi" w:hAnsi="GHEA Grapalat"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w:t>
      </w:r>
    </w:p>
    <w:p w:rsidR="006947EF" w:rsidRPr="00F1493E" w:rsidRDefault="006947EF" w:rsidP="004C474D">
      <w:pPr>
        <w:pStyle w:val="NormalWeb"/>
        <w:shd w:val="clear" w:color="auto" w:fill="FFFFFF"/>
        <w:spacing w:before="0" w:beforeAutospacing="0" w:after="0" w:afterAutospacing="0"/>
        <w:ind w:firstLine="375"/>
        <w:jc w:val="right"/>
        <w:rPr>
          <w:rFonts w:ascii="GHEA Grapalat" w:eastAsiaTheme="minorHAnsi" w:hAnsi="GHEA Grapalat" w:cstheme="minorBidi"/>
          <w:sz w:val="20"/>
          <w:szCs w:val="20"/>
        </w:rPr>
      </w:pPr>
      <w:r w:rsidRPr="00F1493E">
        <w:rPr>
          <w:rStyle w:val="Strong"/>
          <w:b w:val="0"/>
          <w:bCs w:val="0"/>
          <w:sz w:val="20"/>
          <w:szCs w:val="20"/>
        </w:rPr>
        <w:t>адрес эл. почты секретаря</w:t>
      </w:r>
    </w:p>
    <w:p w:rsidR="007A4FB9" w:rsidRPr="00F1493E" w:rsidRDefault="007A4FB9" w:rsidP="004C474D">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который указан в упомянутом в настоящем пункте приглашении к процедуре закупок.</w:t>
      </w:r>
    </w:p>
    <w:p w:rsidR="007A4FB9" w:rsidRPr="00F1493E"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F1493E"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6. Бенефициар предъявляет требование лицу, выдающему гарантию, в письменной форме. К требованию </w:t>
      </w:r>
      <w:r w:rsidR="009B09D3" w:rsidRPr="00F1493E">
        <w:rPr>
          <w:rFonts w:ascii="GHEA Grapalat" w:eastAsiaTheme="minorHAnsi" w:hAnsi="GHEA Grapalat" w:cstheme="minorBidi"/>
          <w:sz w:val="20"/>
          <w:szCs w:val="20"/>
        </w:rPr>
        <w:t>прилагается копия протокола заседания оценочной комиссии об отклонении заявки.</w:t>
      </w:r>
    </w:p>
    <w:p w:rsidR="00C65612" w:rsidRPr="00F1493E"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7.</w:t>
      </w:r>
      <w:r w:rsidRPr="00F1493E">
        <w:rPr>
          <w:sz w:val="20"/>
          <w:szCs w:val="20"/>
        </w:rPr>
        <w:t xml:space="preserve"> </w:t>
      </w:r>
      <w:r w:rsidRPr="00F1493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8.</w:t>
      </w:r>
      <w:r w:rsidRPr="00F1493E">
        <w:rPr>
          <w:sz w:val="20"/>
          <w:szCs w:val="20"/>
        </w:rPr>
        <w:t xml:space="preserve"> </w:t>
      </w:r>
      <w:r w:rsidRPr="00F1493E">
        <w:rPr>
          <w:rFonts w:ascii="GHEA Grapalat" w:eastAsiaTheme="minorHAnsi" w:hAnsi="GHEA Grapalat" w:cstheme="minorBidi"/>
          <w:sz w:val="20"/>
          <w:szCs w:val="20"/>
        </w:rPr>
        <w:t>Лицо, выдающее гарантию, отклоняет требование бенефициара, если:</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2) требование представлено по истечении срока, установленного гарантией.</w:t>
      </w: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F1493E">
        <w:rPr>
          <w:rFonts w:ascii="GHEA Grapalat" w:hAnsi="GHEA Grapalat"/>
          <w:sz w:val="20"/>
          <w:szCs w:val="20"/>
          <w:lang w:val="hy-AM"/>
        </w:rPr>
        <w:t>Руководитель исполнительного органа</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BF7253" w:rsidRPr="00F1493E" w:rsidRDefault="00BF7253" w:rsidP="00BF7253">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hAnsi="GHEA Grapalat" w:cs="Sylfaen"/>
          <w:sz w:val="20"/>
          <w:szCs w:val="20"/>
          <w:vertAlign w:val="superscript"/>
          <w:lang w:val="hy-AM"/>
        </w:rPr>
        <w:t xml:space="preserve">                                                        </w:t>
      </w:r>
      <w:r w:rsidRPr="00F1493E">
        <w:rPr>
          <w:rFonts w:ascii="GHEA Grapalat" w:hAnsi="GHEA Grapalat" w:cs="Sylfaen"/>
          <w:sz w:val="20"/>
          <w:szCs w:val="20"/>
          <w:vertAlign w:val="superscript"/>
        </w:rPr>
        <w:t>число, месяц, год</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0E5A91" w:rsidRPr="00F1493E" w:rsidRDefault="000E5A91" w:rsidP="00BF7253">
      <w:pPr>
        <w:pStyle w:val="BodyTextIndent"/>
        <w:widowControl w:val="0"/>
        <w:spacing w:after="160" w:line="240" w:lineRule="auto"/>
        <w:rPr>
          <w:rFonts w:ascii="GHEA Grapalat" w:hAnsi="GHEA Grapalat" w:cs="Sylfaen"/>
          <w:i w:val="0"/>
        </w:rPr>
      </w:pPr>
    </w:p>
    <w:p w:rsidR="00260163" w:rsidRPr="00F1493E" w:rsidRDefault="00260163"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2A4554" w:rsidRPr="00F1493E" w:rsidRDefault="002A4554">
      <w:pPr>
        <w:rPr>
          <w:rFonts w:ascii="GHEA Grapalat" w:hAnsi="GHEA Grapalat"/>
          <w:b/>
          <w:sz w:val="20"/>
          <w:szCs w:val="20"/>
        </w:rPr>
      </w:pPr>
    </w:p>
    <w:p w:rsidR="001005B0" w:rsidRPr="00F1493E" w:rsidRDefault="007B3F5F" w:rsidP="00D74AFA">
      <w:pPr>
        <w:jc w:val="right"/>
        <w:rPr>
          <w:rFonts w:ascii="GHEA Grapalat" w:hAnsi="GHEA Grapalat"/>
          <w:b/>
          <w:sz w:val="20"/>
          <w:szCs w:val="20"/>
        </w:rPr>
      </w:pPr>
      <w:r w:rsidRPr="00F1493E">
        <w:rPr>
          <w:rFonts w:ascii="GHEA Grapalat" w:hAnsi="GHEA Grapalat"/>
          <w:b/>
          <w:sz w:val="20"/>
          <w:szCs w:val="20"/>
        </w:rPr>
        <w:t>Приложение № 4</w:t>
      </w:r>
    </w:p>
    <w:p w:rsidR="007B3F5F" w:rsidRPr="00F1493E" w:rsidRDefault="007B3F5F" w:rsidP="001005B0">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к Приглашению на открытый конкурс</w:t>
      </w:r>
      <w:r w:rsidRPr="00F1493E">
        <w:rPr>
          <w:rFonts w:ascii="GHEA Grapalat" w:hAnsi="GHEA Grapalat" w:cs="Arial"/>
          <w:b/>
          <w:sz w:val="20"/>
          <w:szCs w:val="20"/>
        </w:rPr>
        <w:br/>
      </w:r>
      <w:r w:rsidRPr="00F1493E">
        <w:rPr>
          <w:rFonts w:ascii="GHEA Grapalat" w:hAnsi="GHEA Grapalat"/>
          <w:b/>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2A4554" w:rsidRPr="00F1493E" w:rsidRDefault="002A4554" w:rsidP="0016001A">
      <w:pPr>
        <w:pStyle w:val="BodyTextIndent3"/>
        <w:widowControl w:val="0"/>
        <w:spacing w:after="160" w:line="240" w:lineRule="auto"/>
        <w:jc w:val="center"/>
        <w:rPr>
          <w:rFonts w:ascii="GHEA Grapalat" w:hAnsi="GHEA Grapalat"/>
        </w:rPr>
      </w:pPr>
    </w:p>
    <w:p w:rsidR="0016001A" w:rsidRPr="00F1493E" w:rsidRDefault="0016001A" w:rsidP="0016001A">
      <w:pPr>
        <w:pStyle w:val="BodyTextIndent3"/>
        <w:widowControl w:val="0"/>
        <w:spacing w:after="160" w:line="240" w:lineRule="auto"/>
        <w:jc w:val="center"/>
        <w:rPr>
          <w:rFonts w:ascii="GHEA Grapalat" w:hAnsi="GHEA Grapalat"/>
          <w:lang w:val="hy-AM"/>
        </w:rPr>
      </w:pPr>
      <w:r w:rsidRPr="00F1493E">
        <w:rPr>
          <w:rFonts w:ascii="GHEA Grapalat" w:hAnsi="GHEA Grapalat"/>
        </w:rPr>
        <w:t xml:space="preserve">ГАРАНТИЯ </w:t>
      </w:r>
      <w:r w:rsidRPr="00F1493E">
        <w:rPr>
          <w:rFonts w:ascii="GHEA Grapalat" w:hAnsi="GHEA Grapalat"/>
          <w:lang w:val="en-US"/>
        </w:rPr>
        <w:t>N</w:t>
      </w:r>
      <w:r w:rsidRPr="00F1493E">
        <w:rPr>
          <w:rFonts w:ascii="GHEA Grapalat" w:hAnsi="GHEA Grapalat"/>
          <w:lang w:val="hy-AM"/>
        </w:rPr>
        <w:t>________</w:t>
      </w:r>
    </w:p>
    <w:p w:rsidR="007B3F5F" w:rsidRPr="00F1493E" w:rsidRDefault="0016001A" w:rsidP="007B3F5F">
      <w:pPr>
        <w:widowControl w:val="0"/>
        <w:spacing w:after="160"/>
        <w:ind w:left="567" w:right="565"/>
        <w:jc w:val="center"/>
        <w:rPr>
          <w:rFonts w:ascii="GHEA Grapalat" w:hAnsi="GHEA Grapalat"/>
          <w:b/>
          <w:sz w:val="20"/>
          <w:szCs w:val="20"/>
        </w:rPr>
      </w:pPr>
      <w:r w:rsidRPr="00F1493E">
        <w:rPr>
          <w:rFonts w:ascii="GHEA Grapalat" w:hAnsi="GHEA Grapalat"/>
          <w:b/>
          <w:sz w:val="20"/>
          <w:szCs w:val="20"/>
        </w:rPr>
        <w:t>(обеспечение квалификации)</w:t>
      </w:r>
    </w:p>
    <w:p w:rsidR="007B3F5F" w:rsidRPr="00F1493E"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F1493E">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F1493E">
        <w:rPr>
          <w:rFonts w:eastAsiaTheme="minorHAnsi" w:cstheme="minorBidi"/>
          <w:sz w:val="20"/>
          <w:szCs w:val="20"/>
        </w:rPr>
        <w:t xml:space="preserve"> N</w:t>
      </w:r>
      <w:r w:rsidRPr="00F1493E">
        <w:rPr>
          <w:rFonts w:eastAsiaTheme="minorHAnsi" w:cstheme="minorBidi"/>
          <w:sz w:val="20"/>
          <w:szCs w:val="20"/>
          <w:lang w:val="hy-AM"/>
        </w:rPr>
        <w:t xml:space="preserve">  </w:t>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rPr>
        <w:t xml:space="preserve">                                                                    </w:t>
      </w:r>
    </w:p>
    <w:p w:rsidR="007B3F5F" w:rsidRPr="00F1493E" w:rsidRDefault="007B3F5F" w:rsidP="007B3F5F">
      <w:pPr>
        <w:pStyle w:val="NormalWeb"/>
        <w:shd w:val="clear" w:color="auto" w:fill="FFFFFF"/>
        <w:spacing w:before="0" w:beforeAutospacing="0" w:after="0" w:afterAutospacing="0"/>
        <w:ind w:left="-142"/>
        <w:rPr>
          <w:rStyle w:val="Strong"/>
          <w:rFonts w:ascii="GHEA Grapalat" w:hAnsi="GHEA Grapalat"/>
          <w:b w:val="0"/>
          <w:sz w:val="20"/>
          <w:szCs w:val="20"/>
        </w:rPr>
      </w:pPr>
      <w:r w:rsidRPr="00F1493E">
        <w:rPr>
          <w:rStyle w:val="Strong"/>
          <w:rFonts w:ascii="GHEA Grapalat" w:hAnsi="GHEA Grapalat"/>
          <w:b w:val="0"/>
          <w:sz w:val="20"/>
          <w:szCs w:val="20"/>
          <w:lang w:val="hy-AM"/>
        </w:rPr>
        <w:tab/>
      </w:r>
      <w:r w:rsidRPr="00F1493E">
        <w:rPr>
          <w:rStyle w:val="Strong"/>
          <w:rFonts w:ascii="GHEA Grapalat" w:hAnsi="GHEA Grapalat"/>
          <w:b w:val="0"/>
          <w:sz w:val="20"/>
          <w:szCs w:val="20"/>
        </w:rPr>
        <w:t xml:space="preserve">                                                                            номер заключаемого договора</w:t>
      </w:r>
    </w:p>
    <w:p w:rsidR="007B3F5F" w:rsidRPr="00F1493E"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F1493E">
        <w:rPr>
          <w:rFonts w:ascii="GHEA Grapalat" w:eastAsiaTheme="minorHAnsi" w:hAnsi="GHEA Grapalat" w:cstheme="minorBidi"/>
          <w:sz w:val="20"/>
          <w:szCs w:val="20"/>
        </w:rPr>
        <w:t xml:space="preserve">  заключаемым</w:t>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Fonts w:eastAsiaTheme="minorHAnsi" w:cstheme="minorBidi"/>
          <w:sz w:val="20"/>
          <w:szCs w:val="20"/>
        </w:rPr>
        <w:t xml:space="preserve"> (</w:t>
      </w:r>
      <w:r w:rsidRPr="00F1493E">
        <w:rPr>
          <w:rFonts w:ascii="GHEA Grapalat" w:eastAsiaTheme="minorHAnsi" w:hAnsi="GHEA Grapalat" w:cstheme="minorBidi"/>
          <w:sz w:val="20"/>
          <w:szCs w:val="20"/>
        </w:rPr>
        <w:t xml:space="preserve">далее-принципал ) в результате  </w:t>
      </w:r>
    </w:p>
    <w:p w:rsidR="007B3F5F" w:rsidRPr="00F1493E" w:rsidRDefault="007B3F5F" w:rsidP="007B3F5F">
      <w:pPr>
        <w:pStyle w:val="NormalWeb"/>
        <w:shd w:val="clear" w:color="auto" w:fill="FFFFFF"/>
        <w:spacing w:before="0" w:beforeAutospacing="0" w:after="0" w:afterAutospacing="0"/>
        <w:ind w:left="-142"/>
        <w:rPr>
          <w:rFonts w:cs="Sylfaen"/>
          <w:b/>
          <w:sz w:val="20"/>
          <w:szCs w:val="20"/>
          <w:vertAlign w:val="superscript"/>
          <w:lang w:val="hy-AM"/>
        </w:rPr>
      </w:pPr>
      <w:r w:rsidRPr="00F1493E">
        <w:rPr>
          <w:rStyle w:val="Strong"/>
          <w:rFonts w:ascii="GHEA Grapalat" w:hAnsi="GHEA Grapalat"/>
          <w:b w:val="0"/>
          <w:sz w:val="20"/>
          <w:szCs w:val="20"/>
        </w:rPr>
        <w:t xml:space="preserve">                                  наименование отобранного участника</w:t>
      </w:r>
      <w:r w:rsidRPr="00F1493E">
        <w:rPr>
          <w:rStyle w:val="Strong"/>
          <w:rFonts w:ascii="GHEA Grapalat" w:hAnsi="GHEA Grapalat"/>
          <w:b w:val="0"/>
          <w:sz w:val="20"/>
          <w:szCs w:val="20"/>
          <w:lang w:val="hy-AM"/>
        </w:rPr>
        <w:tab/>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Style w:val="Strong"/>
          <w:rFonts w:ascii="GHEA Grapalat" w:hAnsi="GHEA Grapalat"/>
          <w:sz w:val="20"/>
          <w:szCs w:val="20"/>
          <w:lang w:val="hy-AM"/>
        </w:rPr>
        <w:lastRenderedPageBreak/>
        <w:tab/>
      </w:r>
      <w:r w:rsidRPr="00F1493E">
        <w:rPr>
          <w:rFonts w:eastAsiaTheme="minorHAnsi" w:cstheme="minorBidi"/>
          <w:sz w:val="20"/>
          <w:szCs w:val="20"/>
        </w:rPr>
        <w:t xml:space="preserve"> </w:t>
      </w:r>
    </w:p>
    <w:p w:rsidR="007B3F5F" w:rsidRPr="00F1493E"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F1493E">
        <w:rPr>
          <w:rFonts w:ascii="GHEA Grapalat" w:eastAsiaTheme="minorHAnsi" w:hAnsi="GHEA Grapalat" w:cstheme="minorBidi"/>
          <w:sz w:val="20"/>
          <w:szCs w:val="20"/>
        </w:rPr>
        <w:t xml:space="preserve">организованной </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lang w:val="hy-AM"/>
        </w:rPr>
        <w:t xml:space="preserve"> </w:t>
      </w:r>
      <w:r w:rsidRPr="00F1493E">
        <w:rPr>
          <w:rFonts w:ascii="GHEA Grapalat" w:eastAsiaTheme="minorHAnsi" w:hAnsi="GHEA Grapalat" w:cstheme="minorBidi"/>
          <w:sz w:val="20"/>
          <w:szCs w:val="20"/>
        </w:rPr>
        <w:t xml:space="preserve"> (далее-бенефициар) </w:t>
      </w:r>
    </w:p>
    <w:p w:rsidR="007B3F5F" w:rsidRPr="00F1493E"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F1493E">
        <w:rPr>
          <w:rFonts w:ascii="GHEA Grapalat" w:hAnsi="GHEA Grapalat" w:cs="Sylfaen"/>
          <w:sz w:val="20"/>
          <w:szCs w:val="20"/>
          <w:vertAlign w:val="superscript"/>
        </w:rPr>
        <w:t xml:space="preserve">                         </w:t>
      </w:r>
      <w:r w:rsidRPr="00F1493E">
        <w:rPr>
          <w:rStyle w:val="Strong"/>
          <w:rFonts w:ascii="GHEA Grapalat" w:hAnsi="GHEA Grapalat"/>
          <w:b w:val="0"/>
          <w:sz w:val="20"/>
          <w:szCs w:val="20"/>
        </w:rPr>
        <w:t>наименование заказчика</w:t>
      </w:r>
      <w:r w:rsidRPr="00F1493E">
        <w:rPr>
          <w:rFonts w:ascii="GHEA Grapalat" w:eastAsiaTheme="minorHAnsi" w:hAnsi="GHEA Grapalat" w:cstheme="minorBidi"/>
          <w:b/>
          <w:sz w:val="20"/>
          <w:szCs w:val="20"/>
        </w:rPr>
        <w:t xml:space="preserve"> </w:t>
      </w:r>
    </w:p>
    <w:p w:rsidR="007B3F5F" w:rsidRPr="00F1493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eastAsiaTheme="minorHAnsi" w:hAnsi="GHEA Grapalat" w:cstheme="minorBidi"/>
          <w:sz w:val="20"/>
          <w:szCs w:val="20"/>
        </w:rPr>
        <w:t>процедуры  закупок под кодом ____________________.</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код процедуры</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  2.  По гарантии </w:t>
      </w:r>
      <w:r w:rsidRPr="00F1493E">
        <w:rPr>
          <w:rFonts w:ascii="GHEA Grapalat" w:eastAsiaTheme="minorHAnsi" w:hAnsi="GHEA Grapalat" w:cstheme="minorBidi"/>
          <w:sz w:val="20"/>
          <w:szCs w:val="20"/>
          <w:lang w:val="hy-AM"/>
        </w:rPr>
        <w:t xml:space="preserve">----------------------------------------------------------------------------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наименование </w:t>
      </w:r>
      <w:r w:rsidR="00E004B7" w:rsidRPr="00F1493E">
        <w:rPr>
          <w:rFonts w:ascii="GHEA Grapalat" w:eastAsiaTheme="minorHAnsi" w:hAnsi="GHEA Grapalat" w:cstheme="minorBidi"/>
          <w:sz w:val="20"/>
          <w:szCs w:val="20"/>
        </w:rPr>
        <w:t xml:space="preserve">выдающего гарантию </w:t>
      </w:r>
      <w:r w:rsidRPr="00F1493E">
        <w:rPr>
          <w:rFonts w:ascii="GHEA Grapalat" w:eastAsiaTheme="minorHAnsi" w:hAnsi="GHEA Grapalat" w:cstheme="minorBidi"/>
          <w:sz w:val="20"/>
          <w:szCs w:val="20"/>
        </w:rPr>
        <w:t xml:space="preserve">банка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сумма в цифрах и прописью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гарантии) в течение </w:t>
      </w:r>
      <w:r w:rsidR="0029453A" w:rsidRPr="00F1493E">
        <w:rPr>
          <w:rFonts w:ascii="GHEA Grapalat" w:eastAsiaTheme="minorHAnsi" w:hAnsi="GHEA Grapalat" w:cstheme="minorBidi"/>
          <w:sz w:val="20"/>
          <w:szCs w:val="20"/>
        </w:rPr>
        <w:t xml:space="preserve">пяти </w:t>
      </w:r>
      <w:r w:rsidRPr="00F1493E">
        <w:rPr>
          <w:rFonts w:ascii="GHEA Grapalat" w:eastAsiaTheme="minorHAnsi" w:hAnsi="GHEA Grapalat" w:cstheme="minorBidi"/>
          <w:sz w:val="20"/>
          <w:szCs w:val="20"/>
        </w:rPr>
        <w:t xml:space="preserve">рабочих  дней после получения требования. </w:t>
      </w:r>
    </w:p>
    <w:p w:rsidR="007B3F5F" w:rsidRPr="00F1493E" w:rsidRDefault="007B3F5F" w:rsidP="00D74AFA">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Выплата производится посредством перечисления на </w:t>
      </w:r>
      <w:r w:rsidRPr="00F1493E">
        <w:rPr>
          <w:rFonts w:ascii="GHEA Grapalat" w:eastAsiaTheme="minorHAnsi" w:hAnsi="GHEA Grapalat" w:cstheme="minorBidi"/>
          <w:b/>
          <w:sz w:val="20"/>
          <w:szCs w:val="20"/>
        </w:rPr>
        <w:t>расчетный счет</w:t>
      </w:r>
      <w:r w:rsidR="00D74AFA" w:rsidRPr="00F1493E">
        <w:rPr>
          <w:rFonts w:ascii="GHEA Grapalat" w:eastAsiaTheme="minorHAnsi" w:hAnsi="GHEA Grapalat" w:cstheme="minorBidi"/>
          <w:b/>
          <w:sz w:val="20"/>
          <w:szCs w:val="20"/>
        </w:rPr>
        <w:t xml:space="preserve">  </w:t>
      </w:r>
      <w:r w:rsidR="00D74AFA" w:rsidRPr="00F1493E">
        <w:rPr>
          <w:rFonts w:ascii="GHEA Grapalat" w:hAnsi="GHEA Grapalat"/>
          <w:b/>
          <w:sz w:val="20"/>
          <w:szCs w:val="20"/>
          <w:u w:val="single"/>
          <w:lang w:val="hy-AM" w:eastAsia="en-US" w:bidi="ar-SA"/>
        </w:rPr>
        <w:t>900008000664</w:t>
      </w:r>
      <w:r w:rsidR="00D74AFA" w:rsidRPr="00F1493E">
        <w:rPr>
          <w:rFonts w:ascii="GHEA Grapalat" w:hAnsi="GHEA Grapalat"/>
          <w:b/>
          <w:sz w:val="20"/>
          <w:szCs w:val="20"/>
          <w:u w:val="single"/>
          <w:lang w:eastAsia="en-US" w:bidi="ar-SA"/>
        </w:rPr>
        <w:t xml:space="preserve"> </w:t>
      </w:r>
      <w:r w:rsidR="00D74AFA" w:rsidRPr="00F1493E">
        <w:rPr>
          <w:rFonts w:ascii="GHEA Grapalat" w:hAnsi="GHEA Grapalat"/>
          <w:b/>
          <w:sz w:val="20"/>
          <w:szCs w:val="20"/>
          <w:u w:val="single"/>
          <w:lang w:val="hy-AM" w:eastAsia="en-US" w:bidi="ar-SA"/>
        </w:rPr>
        <w:t xml:space="preserve"> </w:t>
      </w:r>
      <w:r w:rsidRPr="00F1493E">
        <w:rPr>
          <w:rFonts w:ascii="GHEA Grapalat" w:eastAsiaTheme="minorHAnsi" w:hAnsi="GHEA Grapalat" w:cstheme="minorBidi"/>
          <w:sz w:val="20"/>
          <w:szCs w:val="20"/>
        </w:rPr>
        <w:t>бенефициара.</w:t>
      </w:r>
    </w:p>
    <w:p w:rsidR="007B3F5F" w:rsidRPr="00F1493E"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F1493E">
        <w:rPr>
          <w:rStyle w:val="Strong"/>
          <w:rFonts w:ascii="GHEA Grapalat" w:hAnsi="GHEA Grapalat"/>
          <w:sz w:val="20"/>
          <w:szCs w:val="20"/>
        </w:rPr>
        <w:t xml:space="preserve">3. </w:t>
      </w:r>
      <w:r w:rsidRPr="00F1493E">
        <w:rPr>
          <w:rFonts w:ascii="GHEA Grapalat" w:eastAsiaTheme="minorHAnsi" w:hAnsi="GHEA Grapalat" w:cstheme="minorBidi"/>
          <w:sz w:val="20"/>
          <w:szCs w:val="20"/>
        </w:rPr>
        <w:t>Настоящая гарантия является безотзывной.</w:t>
      </w:r>
    </w:p>
    <w:p w:rsidR="007B3F5F" w:rsidRPr="00F1493E"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F1493E"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4A3859" w:rsidRPr="00F1493E" w:rsidRDefault="004A3859" w:rsidP="004A385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5. Гарантия действует </w:t>
      </w:r>
      <w:r w:rsidR="00DF01E3" w:rsidRPr="00F1493E">
        <w:rPr>
          <w:rFonts w:ascii="GHEA Grapalat" w:eastAsiaTheme="minorHAnsi" w:hAnsi="GHEA Grapalat" w:cstheme="minorBidi"/>
          <w:sz w:val="20"/>
          <w:szCs w:val="20"/>
        </w:rPr>
        <w:t xml:space="preserve">с момента выпуска и в силе </w:t>
      </w:r>
      <w:r w:rsidRPr="00F1493E">
        <w:rPr>
          <w:rFonts w:ascii="GHEA Grapalat" w:eastAsiaTheme="minorHAnsi" w:hAnsi="GHEA Grapalat" w:cstheme="minorBidi"/>
          <w:sz w:val="20"/>
          <w:szCs w:val="20"/>
        </w:rPr>
        <w:t xml:space="preserve">со дня вступления в силу договора под кодом N________________________ заключаемого  между  бенефициаром </w:t>
      </w:r>
    </w:p>
    <w:p w:rsidR="004A3859" w:rsidRPr="00F1493E" w:rsidRDefault="00DF01E3" w:rsidP="004A385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r w:rsidR="00D74AFA" w:rsidRPr="00F1493E">
        <w:rPr>
          <w:rFonts w:ascii="GHEA Grapalat" w:eastAsiaTheme="minorHAnsi" w:hAnsi="GHEA Grapalat" w:cstheme="minorBidi"/>
          <w:sz w:val="20"/>
          <w:szCs w:val="20"/>
        </w:rPr>
        <w:t xml:space="preserve">     </w:t>
      </w:r>
      <w:r w:rsidR="004A3859" w:rsidRPr="00F1493E">
        <w:rPr>
          <w:rFonts w:ascii="GHEA Grapalat" w:eastAsiaTheme="minorHAnsi" w:hAnsi="GHEA Grapalat" w:cstheme="minorBidi"/>
          <w:sz w:val="20"/>
          <w:szCs w:val="20"/>
        </w:rPr>
        <w:t>номер заключаемого договара</w:t>
      </w:r>
    </w:p>
    <w:p w:rsidR="004A3859" w:rsidRPr="00F1493E" w:rsidRDefault="004A3859" w:rsidP="004A3859">
      <w:pPr>
        <w:pStyle w:val="NormalWeb"/>
        <w:shd w:val="clear" w:color="auto" w:fill="FFFFFF"/>
        <w:ind w:firstLine="374"/>
        <w:contextualSpacing/>
        <w:jc w:val="both"/>
        <w:rPr>
          <w:rFonts w:ascii="GHEA Grapalat" w:eastAsiaTheme="minorHAnsi" w:hAnsi="GHEA Grapalat" w:cstheme="minorBidi"/>
          <w:sz w:val="20"/>
          <w:szCs w:val="20"/>
        </w:rPr>
      </w:pPr>
    </w:p>
    <w:p w:rsidR="004A3859" w:rsidRPr="00F1493E" w:rsidRDefault="00DF01E3" w:rsidP="004A3859">
      <w:pPr>
        <w:pStyle w:val="NormalWeb"/>
        <w:shd w:val="clear" w:color="auto" w:fill="FFFFFF"/>
        <w:contextualSpacing/>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и принципалом </w:t>
      </w:r>
      <w:r w:rsidR="004A3859" w:rsidRPr="00F1493E">
        <w:rPr>
          <w:rFonts w:ascii="GHEA Grapalat" w:eastAsiaTheme="minorHAnsi" w:hAnsi="GHEA Grapalat" w:cstheme="minorBidi"/>
          <w:sz w:val="20"/>
          <w:szCs w:val="20"/>
        </w:rPr>
        <w:t xml:space="preserve">и  действует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в</w:t>
      </w:r>
      <w:r w:rsidR="004A3859" w:rsidRPr="00F1493E">
        <w:rPr>
          <w:rFonts w:ascii="GHEA Grapalat" w:hAnsi="GHEA Grapalat"/>
          <w:sz w:val="20"/>
          <w:szCs w:val="20"/>
        </w:rPr>
        <w:t>ключительно</w:t>
      </w:r>
      <w:r w:rsidR="004A3859" w:rsidRPr="00F1493E">
        <w:rPr>
          <w:rFonts w:ascii="GHEA Grapalat" w:eastAsiaTheme="minorHAnsi" w:hAnsi="GHEA Grapalat" w:cstheme="minorBidi"/>
          <w:sz w:val="20"/>
          <w:szCs w:val="20"/>
        </w:rPr>
        <w:t xml:space="preserve">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до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девяностого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рабочего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дня</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следующего за днем </w:t>
      </w:r>
    </w:p>
    <w:p w:rsidR="004A3859" w:rsidRPr="00F1493E" w:rsidRDefault="004A3859" w:rsidP="004A3859">
      <w:pPr>
        <w:pStyle w:val="NormalWeb"/>
        <w:shd w:val="clear" w:color="auto" w:fill="FFFFFF"/>
        <w:contextualSpacing/>
        <w:jc w:val="both"/>
        <w:rPr>
          <w:rFonts w:ascii="GHEA Grapalat" w:eastAsiaTheme="minorHAnsi" w:hAnsi="GHEA Grapalat" w:cstheme="minorBidi"/>
          <w:sz w:val="20"/>
          <w:szCs w:val="20"/>
          <w:lang w:val="hy-AM"/>
        </w:rPr>
      </w:pPr>
    </w:p>
    <w:p w:rsidR="004A3859" w:rsidRPr="00F1493E" w:rsidRDefault="004A3859" w:rsidP="004A3859">
      <w:pPr>
        <w:pStyle w:val="NormalWeb"/>
        <w:shd w:val="clear" w:color="auto" w:fill="FFFFFF"/>
        <w:contextualSpacing/>
        <w:jc w:val="center"/>
        <w:rPr>
          <w:rFonts w:eastAsiaTheme="minorHAnsi" w:cstheme="minorBidi"/>
          <w:sz w:val="20"/>
          <w:szCs w:val="20"/>
        </w:rPr>
      </w:pP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w:t>
      </w:r>
      <w:r w:rsidRPr="00F1493E">
        <w:rPr>
          <w:rFonts w:eastAsiaTheme="minorHAnsi" w:cstheme="minorBidi"/>
          <w:sz w:val="20"/>
          <w:szCs w:val="20"/>
        </w:rPr>
        <w:t xml:space="preserve"> </w:t>
      </w:r>
      <w:r w:rsidRPr="00F1493E">
        <w:rPr>
          <w:rFonts w:eastAsiaTheme="minorHAnsi" w:cstheme="minorBidi"/>
          <w:sz w:val="20"/>
          <w:szCs w:val="20"/>
          <w:lang w:val="hy-AM"/>
        </w:rPr>
        <w:t>.</w:t>
      </w:r>
      <w:r w:rsidRPr="00F1493E">
        <w:rPr>
          <w:rFonts w:eastAsiaTheme="minorHAnsi" w:cstheme="minorBidi"/>
          <w:sz w:val="20"/>
          <w:szCs w:val="20"/>
        </w:rPr>
        <w:t xml:space="preserve">           </w:t>
      </w:r>
      <w:r w:rsidRPr="00F1493E">
        <w:rPr>
          <w:rFonts w:ascii="GHEA Grapalat" w:eastAsiaTheme="minorHAnsi" w:hAnsi="GHEA Grapalat" w:cstheme="minorBidi"/>
          <w:sz w:val="20"/>
          <w:szCs w:val="20"/>
        </w:rPr>
        <w:t xml:space="preserve"> крайн</w:t>
      </w:r>
      <w:r w:rsidR="005502DE" w:rsidRPr="00F1493E">
        <w:rPr>
          <w:rFonts w:ascii="GHEA Grapalat" w:eastAsiaTheme="minorHAnsi" w:hAnsi="GHEA Grapalat" w:cstheme="minorBidi"/>
          <w:sz w:val="20"/>
          <w:szCs w:val="20"/>
        </w:rPr>
        <w:t>и</w:t>
      </w:r>
      <w:r w:rsidRPr="00F1493E">
        <w:rPr>
          <w:rFonts w:ascii="GHEA Grapalat" w:eastAsiaTheme="minorHAnsi" w:hAnsi="GHEA Grapalat" w:cstheme="minorBidi"/>
          <w:sz w:val="20"/>
          <w:szCs w:val="20"/>
        </w:rPr>
        <w:t>й срок выполнения работ</w:t>
      </w:r>
      <w:r w:rsidRPr="00F1493E">
        <w:rPr>
          <w:rFonts w:ascii="GHEA Grapalat" w:eastAsiaTheme="minorHAnsi" w:hAnsi="GHEA Grapalat" w:cstheme="minorBidi"/>
          <w:sz w:val="20"/>
          <w:szCs w:val="20"/>
          <w:lang w:val="hy-AM"/>
        </w:rPr>
        <w:t>, предусмотренн</w:t>
      </w:r>
      <w:r w:rsidRPr="00F1493E">
        <w:rPr>
          <w:rFonts w:ascii="GHEA Grapalat" w:eastAsiaTheme="minorHAnsi" w:hAnsi="GHEA Grapalat" w:cstheme="minorBidi"/>
          <w:sz w:val="20"/>
          <w:szCs w:val="20"/>
        </w:rPr>
        <w:t xml:space="preserve">ый </w:t>
      </w:r>
      <w:r w:rsidRPr="00F1493E">
        <w:rPr>
          <w:rFonts w:ascii="GHEA Grapalat" w:eastAsiaTheme="minorHAnsi" w:hAnsi="GHEA Grapalat" w:cstheme="minorBidi"/>
          <w:sz w:val="20"/>
          <w:szCs w:val="20"/>
          <w:lang w:val="hy-AM"/>
        </w:rPr>
        <w:t>заключаемым договором</w:t>
      </w:r>
    </w:p>
    <w:p w:rsidR="00A60C3C" w:rsidRPr="00F1493E" w:rsidRDefault="004A3859" w:rsidP="004A3859">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3" w:author="Inesa Kocharyan" w:date="2023-07-07T17:29:00Z">
        <w:r w:rsidR="00A60C3C" w:rsidRPr="00F1493E">
          <w:rPr>
            <w:rFonts w:ascii="GHEA Grapalat" w:eastAsiaTheme="minorHAnsi" w:hAnsi="GHEA Grapalat" w:cstheme="minorBidi"/>
            <w:sz w:val="20"/>
            <w:szCs w:val="20"/>
          </w:rPr>
          <w:t xml:space="preserve"> </w:t>
        </w:r>
      </w:ins>
      <w:r w:rsidR="00A60C3C"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w:t>
      </w:r>
    </w:p>
    <w:p w:rsidR="00A60C3C" w:rsidRPr="00F1493E" w:rsidRDefault="00A60C3C" w:rsidP="004A3859">
      <w:pPr>
        <w:pStyle w:val="NormalWeb"/>
        <w:shd w:val="clear" w:color="auto" w:fill="FFFFFF"/>
        <w:contextualSpacing/>
        <w:jc w:val="both"/>
        <w:rPr>
          <w:rFonts w:ascii="GHEA Grapalat" w:eastAsiaTheme="minorHAnsi" w:hAnsi="GHEA Grapalat" w:cstheme="minorBidi"/>
          <w:sz w:val="20"/>
          <w:szCs w:val="20"/>
        </w:rPr>
      </w:pPr>
      <w:r w:rsidRPr="00F1493E">
        <w:rPr>
          <w:rStyle w:val="Strong"/>
          <w:b w:val="0"/>
          <w:bCs w:val="0"/>
          <w:sz w:val="20"/>
          <w:szCs w:val="20"/>
        </w:rPr>
        <w:t xml:space="preserve">                                                                      адрес эл. почты секретаря</w:t>
      </w:r>
    </w:p>
    <w:p w:rsidR="004A3859" w:rsidRPr="00F1493E" w:rsidRDefault="004A3859" w:rsidP="004A3859">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указанный в приглашении к процедуре закупок, организованной под кодом упомянутым в пункте 1 настоящей гарантии</w:t>
      </w: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 xml:space="preserve"> </w:t>
      </w:r>
    </w:p>
    <w:p w:rsidR="004A3859" w:rsidRPr="00F1493E" w:rsidRDefault="004A3859" w:rsidP="004A3859">
      <w:pPr>
        <w:pStyle w:val="NormalWeb"/>
        <w:shd w:val="clear" w:color="auto" w:fill="FFFFFF"/>
        <w:contextualSpacing/>
        <w:jc w:val="both"/>
        <w:rPr>
          <w:rFonts w:ascii="GHEA Grapalat" w:eastAsiaTheme="minorHAnsi" w:hAnsi="GHEA Grapalat" w:cstheme="minorBidi"/>
          <w:color w:val="FF0000"/>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17E6E" w:rsidRPr="00F1493E"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копии заключенного договора N</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 xml:space="preserve">_____________________, включая </w:t>
      </w:r>
    </w:p>
    <w:p w:rsidR="007B3F5F" w:rsidRPr="00F1493E" w:rsidRDefault="007B3F5F" w:rsidP="007B3F5F">
      <w:pPr>
        <w:pStyle w:val="NormalWeb"/>
        <w:shd w:val="clear" w:color="auto" w:fill="FFFFFF"/>
        <w:contextualSpacing/>
        <w:jc w:val="both"/>
        <w:rPr>
          <w:rFonts w:ascii="GHEA Grapalat" w:eastAsiaTheme="minorHAnsi" w:hAnsi="GHEA Grapalat" w:cstheme="minorBidi"/>
          <w:sz w:val="20"/>
          <w:szCs w:val="20"/>
        </w:rPr>
      </w:pPr>
      <w:r w:rsidRPr="00F1493E">
        <w:rPr>
          <w:rFonts w:eastAsiaTheme="minorHAnsi" w:cstheme="minorBidi"/>
          <w:sz w:val="20"/>
          <w:szCs w:val="20"/>
        </w:rPr>
        <w:t xml:space="preserve">                                                             </w:t>
      </w:r>
      <w:r w:rsidR="00D74AFA" w:rsidRPr="00F1493E">
        <w:rPr>
          <w:rFonts w:eastAsiaTheme="minorHAnsi" w:cstheme="minorBidi"/>
          <w:sz w:val="20"/>
          <w:szCs w:val="20"/>
        </w:rPr>
        <w:t xml:space="preserve">       </w:t>
      </w:r>
      <w:r w:rsidRPr="00F1493E">
        <w:rPr>
          <w:rFonts w:eastAsiaTheme="minorHAnsi" w:cstheme="minorBidi"/>
          <w:sz w:val="20"/>
          <w:szCs w:val="20"/>
        </w:rPr>
        <w:t xml:space="preserve">  </w:t>
      </w:r>
      <w:r w:rsidRPr="00F1493E">
        <w:rPr>
          <w:rFonts w:ascii="GHEA Grapalat" w:eastAsiaTheme="minorHAnsi" w:hAnsi="GHEA Grapalat" w:cstheme="minorBidi"/>
          <w:sz w:val="20"/>
          <w:szCs w:val="20"/>
        </w:rPr>
        <w:t>номер заключаемого договара</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копии внесенных  в него изменений, дополнительных соглашений,</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F1493E">
          <w:rPr>
            <w:rStyle w:val="Hyperlink"/>
            <w:rFonts w:ascii="GHEA Grapalat" w:hAnsi="GHEA Grapalat"/>
            <w:color w:val="auto"/>
            <w:sz w:val="20"/>
            <w:szCs w:val="20"/>
            <w:lang w:val="hy-AM"/>
          </w:rPr>
          <w:t>www.procurement.am</w:t>
        </w:r>
      </w:hyperlink>
      <w:r w:rsidRPr="00F1493E">
        <w:rPr>
          <w:rFonts w:ascii="GHEA Grapalat" w:eastAsiaTheme="minorHAnsi" w:hAnsi="GHEA Grapalat" w:cstheme="minorBidi"/>
          <w:sz w:val="20"/>
          <w:szCs w:val="20"/>
        </w:rPr>
        <w:t xml:space="preserve"> .</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7.</w:t>
      </w:r>
      <w:r w:rsidRPr="00F1493E">
        <w:rPr>
          <w:sz w:val="20"/>
          <w:szCs w:val="20"/>
        </w:rPr>
        <w:t xml:space="preserve"> </w:t>
      </w:r>
      <w:r w:rsidRPr="00F1493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8.</w:t>
      </w:r>
      <w:r w:rsidRPr="00F1493E">
        <w:rPr>
          <w:sz w:val="20"/>
          <w:szCs w:val="20"/>
        </w:rPr>
        <w:t xml:space="preserve"> </w:t>
      </w:r>
      <w:r w:rsidRPr="00F1493E">
        <w:rPr>
          <w:rFonts w:ascii="GHEA Grapalat" w:eastAsiaTheme="minorHAnsi" w:hAnsi="GHEA Grapalat" w:cstheme="minorBidi"/>
          <w:sz w:val="20"/>
          <w:szCs w:val="20"/>
        </w:rPr>
        <w:t>Лицо, выдающее гарантию, отклоняет требование бенефициара, если:</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lastRenderedPageBreak/>
        <w:t>1) требование или прилагаемые документы не соответствуют условиям настоящей гарантии,</w:t>
      </w: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F1493E">
        <w:rPr>
          <w:rFonts w:ascii="GHEA Grapalat" w:hAnsi="GHEA Grapalat"/>
          <w:sz w:val="20"/>
          <w:szCs w:val="20"/>
          <w:lang w:val="hy-AM"/>
        </w:rPr>
        <w:t>Руководитель исполнительного органа</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7B3F5F" w:rsidRPr="00F1493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hAnsi="GHEA Grapalat" w:cs="Sylfaen"/>
          <w:sz w:val="20"/>
          <w:szCs w:val="20"/>
          <w:vertAlign w:val="superscript"/>
          <w:lang w:val="hy-AM"/>
        </w:rPr>
        <w:t xml:space="preserve">                                                        </w:t>
      </w:r>
      <w:r w:rsidRPr="00F1493E">
        <w:rPr>
          <w:rFonts w:ascii="GHEA Grapalat" w:hAnsi="GHEA Grapalat" w:cs="Sylfaen"/>
          <w:sz w:val="20"/>
          <w:szCs w:val="20"/>
          <w:vertAlign w:val="superscript"/>
        </w:rPr>
        <w:t>число, месяц, год</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EB4E5C" w:rsidRPr="00F1493E" w:rsidRDefault="00EB4E5C" w:rsidP="00EB4E5C">
      <w:pPr>
        <w:pStyle w:val="BodyTextIndent3"/>
        <w:spacing w:line="240" w:lineRule="auto"/>
        <w:jc w:val="right"/>
        <w:rPr>
          <w:rFonts w:ascii="Sylfaen" w:hAnsi="Sylfaen" w:cs="Arial"/>
          <w:b/>
          <w:lang w:val="hy-AM"/>
        </w:rPr>
      </w:pPr>
      <w:r w:rsidRPr="00F1493E">
        <w:rPr>
          <w:rFonts w:ascii="Sylfaen" w:hAnsi="Sylfaen" w:cs="Sylfaen"/>
          <w:b/>
          <w:lang w:val="hy-AM"/>
        </w:rPr>
        <w:t xml:space="preserve">Приложение </w:t>
      </w:r>
      <w:r w:rsidRPr="00F1493E">
        <w:rPr>
          <w:rFonts w:ascii="Sylfaen" w:hAnsi="Sylfaen" w:cs="Arial"/>
          <w:b/>
          <w:lang w:val="hy-AM"/>
        </w:rPr>
        <w:t>4.2</w:t>
      </w:r>
    </w:p>
    <w:p w:rsidR="00EB4E5C" w:rsidRPr="00F1493E" w:rsidRDefault="00EB4E5C" w:rsidP="00EB4E5C">
      <w:pPr>
        <w:pStyle w:val="BodyTextIndent3"/>
        <w:spacing w:line="240" w:lineRule="auto"/>
        <w:jc w:val="right"/>
        <w:rPr>
          <w:rFonts w:ascii="Sylfaen" w:hAnsi="Sylfaen" w:cs="Arial"/>
          <w:b/>
          <w:lang w:val="hy-AM"/>
        </w:rPr>
      </w:pPr>
      <w:r w:rsidRPr="00F1493E">
        <w:rPr>
          <w:rFonts w:ascii="Arial" w:hAnsi="Arial" w:cs="Arial"/>
          <w:b/>
          <w:lang w:val="es-ES" w:eastAsia="en-US" w:bidi="ar-SA"/>
        </w:rPr>
        <w:t>ԳՀ</w:t>
      </w:r>
      <w:r w:rsidRPr="00F1493E">
        <w:rPr>
          <w:rFonts w:ascii="Open Sans" w:hAnsi="Open Sans" w:cs="Open Sans"/>
          <w:b/>
          <w:lang w:val="es-ES" w:eastAsia="en-US" w:bidi="ar-SA"/>
        </w:rPr>
        <w:t>-</w:t>
      </w:r>
      <w:r w:rsidRPr="00F1493E">
        <w:rPr>
          <w:rFonts w:ascii="Arial" w:hAnsi="Arial" w:cs="Arial"/>
          <w:b/>
          <w:lang w:val="es-ES" w:eastAsia="en-US" w:bidi="ar-SA"/>
        </w:rPr>
        <w:t>ԲՄԱՇՁԲ</w:t>
      </w:r>
      <w:r w:rsidRPr="00F1493E">
        <w:rPr>
          <w:rFonts w:ascii="Open Sans" w:hAnsi="Open Sans" w:cs="Open Sans"/>
          <w:b/>
          <w:lang w:val="es-ES" w:eastAsia="en-US" w:bidi="ar-SA"/>
        </w:rPr>
        <w:t>-2025/01</w:t>
      </w:r>
      <w:r w:rsidRPr="00F1493E">
        <w:rPr>
          <w:rFonts w:ascii="Sylfaen" w:hAnsi="Sylfaen"/>
          <w:lang w:val="af-ZA"/>
        </w:rPr>
        <w:t xml:space="preserve">  </w:t>
      </w:r>
      <w:r w:rsidRPr="00F1493E">
        <w:rPr>
          <w:rFonts w:ascii="Sylfaen" w:hAnsi="Sylfaen" w:cs="Sylfaen"/>
          <w:b/>
          <w:lang w:val="hy-AM"/>
        </w:rPr>
        <w:t>с кодом</w:t>
      </w:r>
    </w:p>
    <w:p w:rsidR="00EB4E5C" w:rsidRPr="00F1493E" w:rsidRDefault="00EB4E5C" w:rsidP="00EB4E5C">
      <w:pPr>
        <w:pStyle w:val="BodyTextIndent3"/>
        <w:spacing w:line="240" w:lineRule="auto"/>
        <w:jc w:val="right"/>
        <w:rPr>
          <w:rFonts w:ascii="Sylfaen" w:hAnsi="Sylfaen" w:cs="Sylfaen"/>
          <w:b/>
          <w:lang w:val="hy-AM"/>
        </w:rPr>
      </w:pPr>
      <w:r w:rsidRPr="00F1493E">
        <w:rPr>
          <w:rFonts w:ascii="Sylfaen" w:hAnsi="Sylfaen" w:cs="Sylfaen"/>
          <w:b/>
          <w:lang w:val="hy-AM"/>
        </w:rPr>
        <w:t xml:space="preserve">приглашение </w:t>
      </w:r>
      <w:r w:rsidRPr="00F1493E">
        <w:rPr>
          <w:rFonts w:ascii="Sylfaen" w:hAnsi="Sylfaen" w:cs="Arial"/>
          <w:b/>
          <w:lang w:val="hy-AM"/>
        </w:rPr>
        <w:t xml:space="preserve">к участию в </w:t>
      </w:r>
      <w:r w:rsidRPr="00F1493E">
        <w:rPr>
          <w:rFonts w:ascii="Sylfaen" w:hAnsi="Sylfaen" w:cs="Sylfaen"/>
          <w:b/>
          <w:lang w:val="hy-AM"/>
        </w:rPr>
        <w:t>тендере</w:t>
      </w:r>
    </w:p>
    <w:p w:rsidR="00EB4E5C" w:rsidRPr="00F1493E" w:rsidRDefault="00EB4E5C" w:rsidP="00EB4E5C">
      <w:pPr>
        <w:pStyle w:val="BodyTextIndent3"/>
        <w:spacing w:line="240" w:lineRule="auto"/>
        <w:jc w:val="right"/>
        <w:rPr>
          <w:rFonts w:ascii="Sylfaen" w:hAnsi="Sylfaen" w:cs="Sylfaen"/>
          <w:b/>
          <w:lang w:val="hy-AM"/>
        </w:rPr>
      </w:pP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b/>
          <w:sz w:val="20"/>
          <w:szCs w:val="20"/>
          <w:lang w:val="hy-AM"/>
        </w:rPr>
        <w:t xml:space="preserve">       СОГЛАШЕНИЕ О ШТРАФАХ</w:t>
      </w: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b/>
          <w:sz w:val="20"/>
          <w:szCs w:val="20"/>
          <w:lang w:val="hy-AM"/>
        </w:rPr>
        <w:t>(подтверждение квалификации)</w:t>
      </w:r>
    </w:p>
    <w:p w:rsidR="00EB4E5C" w:rsidRPr="00F1493E" w:rsidRDefault="00EB4E5C" w:rsidP="00EB4E5C">
      <w:pPr>
        <w:rPr>
          <w:rFonts w:ascii="Sylfaen" w:hAnsi="Sylfaen" w:cs="GHEA Grapalat"/>
          <w:b/>
          <w:sz w:val="20"/>
          <w:szCs w:val="20"/>
          <w:lang w:val="hy-AM"/>
        </w:rPr>
      </w:pPr>
      <w:r w:rsidRPr="00F1493E">
        <w:rPr>
          <w:rFonts w:ascii="Sylfaen" w:hAnsi="Sylfaen" w:cs="GHEA Grapalat"/>
          <w:color w:val="FF0000"/>
          <w:sz w:val="20"/>
          <w:szCs w:val="20"/>
          <w:shd w:val="clear" w:color="auto" w:fill="92CDDC"/>
          <w:lang w:val="hy-AM"/>
        </w:rPr>
        <w:t xml:space="preserve">                                                              </w:t>
      </w:r>
    </w:p>
    <w:p w:rsidR="00EB4E5C" w:rsidRPr="00F1493E" w:rsidRDefault="00EB4E5C" w:rsidP="00EB4E5C">
      <w:pPr>
        <w:rPr>
          <w:rFonts w:ascii="Sylfaen" w:hAnsi="Sylfaen" w:cs="GHEA Grapalat"/>
          <w:sz w:val="20"/>
          <w:szCs w:val="20"/>
          <w:lang w:val="hy-AM"/>
        </w:rPr>
      </w:pPr>
      <w:r w:rsidRPr="00F1493E">
        <w:rPr>
          <w:rFonts w:ascii="Sylfaen" w:hAnsi="Sylfaen" w:cs="GHEA Grapalat"/>
          <w:sz w:val="20"/>
          <w:szCs w:val="20"/>
          <w:lang w:val="hy-AM"/>
        </w:rPr>
        <w:t>город Ереван</w:t>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lang w:val="hy-AM"/>
        </w:rPr>
        <w:t>20 лет</w:t>
      </w:r>
    </w:p>
    <w:p w:rsidR="00EB4E5C" w:rsidRPr="00F1493E" w:rsidRDefault="00EB4E5C" w:rsidP="00EB4E5C">
      <w:pPr>
        <w:rPr>
          <w:rFonts w:ascii="Sylfaen" w:hAnsi="Sylfaen" w:cs="GHEA Grapalat"/>
          <w:sz w:val="20"/>
          <w:szCs w:val="20"/>
          <w:lang w:val="hy-AM"/>
        </w:rPr>
      </w:pPr>
    </w:p>
    <w:p w:rsidR="00EB4E5C" w:rsidRPr="00F1493E" w:rsidRDefault="00EB4E5C" w:rsidP="00EB4E5C">
      <w:pPr>
        <w:jc w:val="both"/>
        <w:rPr>
          <w:rFonts w:ascii="Sylfaen" w:hAnsi="Sylfaen" w:cs="GHEA Grapalat"/>
          <w:sz w:val="20"/>
          <w:szCs w:val="20"/>
          <w:u w:val="single"/>
          <w:vertAlign w:val="subscript"/>
          <w:lang w:val="hy-AM"/>
        </w:rPr>
      </w:pP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в лице Директора Компании</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cs="GHEA Grapalat"/>
          <w:sz w:val="20"/>
          <w:szCs w:val="20"/>
          <w:lang w:val="hy-AM"/>
        </w:rPr>
      </w:pPr>
      <w:r w:rsidRPr="00F1493E">
        <w:rPr>
          <w:rFonts w:ascii="Sylfaen" w:hAnsi="Sylfaen"/>
          <w:sz w:val="20"/>
          <w:szCs w:val="20"/>
          <w:vertAlign w:val="superscript"/>
          <w:lang w:val="hy-AM"/>
        </w:rPr>
        <w:t>Название компании</w:t>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t xml:space="preserve">    </w:t>
      </w:r>
      <w:r w:rsidRPr="00F1493E">
        <w:rPr>
          <w:rFonts w:ascii="Sylfaen" w:hAnsi="Sylfaen"/>
          <w:sz w:val="20"/>
          <w:szCs w:val="20"/>
          <w:vertAlign w:val="superscript"/>
          <w:lang w:val="hy-AM"/>
        </w:rPr>
        <w:t xml:space="preserve">Имя, фамилия и паспортные данные директора Общества </w:t>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rsidR="00EB4E5C" w:rsidRPr="00F1493E" w:rsidRDefault="00EB4E5C" w:rsidP="00EB4E5C">
      <w:pPr>
        <w:ind w:firstLine="708"/>
        <w:jc w:val="both"/>
        <w:rPr>
          <w:rFonts w:ascii="Sylfaen" w:hAnsi="Sylfaen" w:cs="GHEA Grapalat"/>
          <w:sz w:val="20"/>
          <w:szCs w:val="20"/>
          <w:lang w:val="hy-AM"/>
        </w:rPr>
      </w:pPr>
    </w:p>
    <w:p w:rsidR="00EB4E5C" w:rsidRPr="00F1493E" w:rsidRDefault="00EB4E5C" w:rsidP="00EB4E5C">
      <w:pPr>
        <w:numPr>
          <w:ilvl w:val="0"/>
          <w:numId w:val="6"/>
        </w:numPr>
        <w:jc w:val="center"/>
        <w:rPr>
          <w:rFonts w:ascii="Sylfaen" w:hAnsi="Sylfaen" w:cs="GHEA Grapalat"/>
          <w:b/>
          <w:bCs/>
          <w:sz w:val="20"/>
          <w:szCs w:val="20"/>
          <w:lang w:val="pt-BR"/>
        </w:rPr>
      </w:pPr>
      <w:r w:rsidRPr="00F1493E">
        <w:rPr>
          <w:rFonts w:ascii="Sylfaen" w:hAnsi="Sylfaen" w:cs="GHEA Grapalat"/>
          <w:b/>
          <w:sz w:val="20"/>
          <w:szCs w:val="20"/>
          <w:lang w:val="hy-AM"/>
        </w:rPr>
        <w:t>Согласие</w:t>
      </w:r>
      <w:r w:rsidRPr="00F1493E">
        <w:rPr>
          <w:rFonts w:ascii="Sylfaen" w:hAnsi="Sylfaen" w:cs="GHEA Grapalat"/>
          <w:b/>
          <w:sz w:val="20"/>
          <w:szCs w:val="20"/>
        </w:rPr>
        <w:t xml:space="preserve"> предмет</w:t>
      </w:r>
    </w:p>
    <w:p w:rsidR="00EB4E5C" w:rsidRPr="00F1493E" w:rsidRDefault="00EB4E5C" w:rsidP="00EB4E5C">
      <w:pPr>
        <w:jc w:val="both"/>
        <w:rPr>
          <w:rFonts w:ascii="Sylfaen" w:hAnsi="Sylfaen" w:cs="GHEA Grapalat"/>
          <w:b/>
          <w:bCs/>
          <w:sz w:val="20"/>
          <w:szCs w:val="20"/>
          <w:lang w:val="pt-BR"/>
        </w:rPr>
      </w:pPr>
      <w:r w:rsidRPr="00F1493E">
        <w:rPr>
          <w:rFonts w:ascii="Sylfaen" w:hAnsi="Sylfaen" w:cs="GHEA Grapalat"/>
          <w:sz w:val="20"/>
          <w:szCs w:val="20"/>
          <w:lang w:val="pt-BR"/>
        </w:rPr>
        <w:tab/>
      </w:r>
      <w:r w:rsidRPr="00F1493E">
        <w:rPr>
          <w:rFonts w:ascii="Sylfaen" w:hAnsi="Sylfaen" w:cs="GHEA Grapalat"/>
          <w:sz w:val="20"/>
          <w:szCs w:val="20"/>
          <w:lang w:val="pt-BR"/>
        </w:rPr>
        <w:tab/>
        <w:t xml:space="preserve">                               </w:t>
      </w:r>
    </w:p>
    <w:p w:rsidR="00EB4E5C" w:rsidRPr="00F1493E" w:rsidRDefault="00EB4E5C" w:rsidP="00EB4E5C">
      <w:pPr>
        <w:numPr>
          <w:ilvl w:val="1"/>
          <w:numId w:val="7"/>
        </w:numPr>
        <w:ind w:left="0" w:firstLine="426"/>
        <w:jc w:val="both"/>
        <w:rPr>
          <w:rFonts w:ascii="Sylfaen" w:hAnsi="Sylfaen" w:cs="GHEA Grapalat"/>
          <w:sz w:val="20"/>
          <w:szCs w:val="20"/>
          <w:lang w:val="pt-BR"/>
        </w:rPr>
      </w:pPr>
      <w:r w:rsidRPr="00F1493E">
        <w:rPr>
          <w:rFonts w:ascii="Sylfaen" w:hAnsi="Sylfaen" w:cs="GHEA Grapalat"/>
          <w:sz w:val="20"/>
          <w:szCs w:val="20"/>
          <w:lang w:val="pt-BR"/>
        </w:rPr>
        <w:t>Компания участвует</w:t>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t xml:space="preserve">               </w:t>
      </w:r>
      <w:r w:rsidRPr="00F1493E">
        <w:rPr>
          <w:rFonts w:ascii="Sylfaen" w:hAnsi="Sylfaen" w:cs="GHEA Grapalat"/>
          <w:sz w:val="20"/>
          <w:szCs w:val="20"/>
          <w:u w:val="single"/>
          <w:lang w:val="pt-BR"/>
        </w:rPr>
        <w:tab/>
      </w:r>
      <w:r w:rsidRPr="00F1493E">
        <w:rPr>
          <w:rFonts w:ascii="Sylfaen" w:hAnsi="Sylfaen" w:cs="GHEA Grapalat"/>
          <w:sz w:val="20"/>
          <w:szCs w:val="20"/>
          <w:lang w:val="pt-BR"/>
        </w:rPr>
        <w:t>* (далее именуемый Клиент)</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cs="GHEA Grapalat"/>
          <w:sz w:val="20"/>
          <w:szCs w:val="20"/>
          <w:lang w:val="pt-BR"/>
        </w:rPr>
        <w:t xml:space="preserve">                                                                 </w:t>
      </w:r>
      <w:r w:rsidRPr="00F1493E">
        <w:rPr>
          <w:rFonts w:ascii="Sylfaen" w:hAnsi="Sylfaen"/>
          <w:sz w:val="20"/>
          <w:szCs w:val="20"/>
          <w:vertAlign w:val="superscript"/>
          <w:lang w:val="hy-AM"/>
        </w:rPr>
        <w:t>имя клиента</w:t>
      </w:r>
    </w:p>
    <w:p w:rsidR="00EB4E5C" w:rsidRPr="00F1493E" w:rsidRDefault="00EB4E5C" w:rsidP="00EB4E5C">
      <w:pPr>
        <w:jc w:val="both"/>
        <w:rPr>
          <w:rFonts w:ascii="Sylfaen" w:hAnsi="Sylfaen" w:cs="GHEA Grapalat"/>
          <w:sz w:val="20"/>
          <w:szCs w:val="20"/>
          <w:lang w:val="pt-BR"/>
        </w:rPr>
      </w:pPr>
      <w:r w:rsidRPr="00F1493E">
        <w:rPr>
          <w:rFonts w:ascii="Sylfaen" w:hAnsi="Sylfaen" w:cs="GHEA Grapalat"/>
          <w:sz w:val="20"/>
          <w:szCs w:val="20"/>
          <w:lang w:val="pt-BR"/>
        </w:rPr>
        <w:t>организовано:</w:t>
      </w:r>
      <w:r w:rsidRPr="00F1493E">
        <w:rPr>
          <w:rFonts w:ascii="Sylfaen" w:hAnsi="Sylfaen" w:cs="GHEA Grapalat"/>
          <w:sz w:val="20"/>
          <w:szCs w:val="20"/>
          <w:u w:val="single"/>
          <w:lang w:val="pt-BR"/>
        </w:rPr>
        <w:t xml:space="preserve"> </w:t>
      </w:r>
      <w:r w:rsidRPr="00F1493E">
        <w:rPr>
          <w:rFonts w:ascii="Arial" w:hAnsi="Arial" w:cs="Arial"/>
          <w:b/>
          <w:sz w:val="20"/>
          <w:szCs w:val="20"/>
          <w:lang w:val="es-ES" w:eastAsia="en-US" w:bidi="ar-SA"/>
        </w:rPr>
        <w:t>ԳՀ</w:t>
      </w:r>
      <w:r w:rsidRPr="00F1493E">
        <w:rPr>
          <w:rFonts w:ascii="Open Sans" w:hAnsi="Open Sans" w:cs="Open Sans"/>
          <w:b/>
          <w:sz w:val="20"/>
          <w:szCs w:val="20"/>
          <w:lang w:val="es-ES" w:eastAsia="en-US" w:bidi="ar-SA"/>
        </w:rPr>
        <w:t>-</w:t>
      </w:r>
      <w:r w:rsidRPr="00F1493E">
        <w:rPr>
          <w:rFonts w:ascii="Arial" w:hAnsi="Arial" w:cs="Arial"/>
          <w:b/>
          <w:sz w:val="20"/>
          <w:szCs w:val="20"/>
          <w:lang w:val="es-ES" w:eastAsia="en-US" w:bidi="ar-SA"/>
        </w:rPr>
        <w:t>ԲՄԱՇՁԲ</w:t>
      </w:r>
      <w:r w:rsidRPr="00F1493E">
        <w:rPr>
          <w:rFonts w:ascii="Open Sans" w:hAnsi="Open Sans" w:cs="Open Sans"/>
          <w:b/>
          <w:sz w:val="20"/>
          <w:szCs w:val="20"/>
          <w:lang w:val="es-ES" w:eastAsia="en-US" w:bidi="ar-SA"/>
        </w:rPr>
        <w:t>-2025/01</w:t>
      </w:r>
      <w:r w:rsidRPr="00F1493E">
        <w:rPr>
          <w:rFonts w:ascii="Sylfaen" w:hAnsi="Sylfaen" w:cs="GHEA Grapalat"/>
          <w:sz w:val="20"/>
          <w:szCs w:val="20"/>
          <w:lang w:val="pt-BR"/>
        </w:rPr>
        <w:t>к процедуре покупки с кодом.</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sz w:val="20"/>
          <w:szCs w:val="20"/>
          <w:vertAlign w:val="superscript"/>
          <w:lang w:val="pt-BR"/>
        </w:rPr>
        <w:t xml:space="preserve">                                                        </w:t>
      </w:r>
      <w:r w:rsidRPr="00F1493E">
        <w:rPr>
          <w:rFonts w:ascii="Sylfaen" w:hAnsi="Sylfaen"/>
          <w:sz w:val="20"/>
          <w:szCs w:val="20"/>
          <w:vertAlign w:val="superscript"/>
          <w:lang w:val="hy-AM"/>
        </w:rPr>
        <w:t>код процедуры</w:t>
      </w:r>
    </w:p>
    <w:p w:rsidR="00EB4E5C" w:rsidRPr="00F1493E" w:rsidRDefault="00EB4E5C" w:rsidP="00EB4E5C">
      <w:pPr>
        <w:ind w:firstLine="360"/>
        <w:jc w:val="both"/>
        <w:rPr>
          <w:rFonts w:ascii="Sylfaen" w:hAnsi="Sylfaen" w:cs="GHEA Grapalat"/>
          <w:color w:val="5B9BD5"/>
          <w:sz w:val="20"/>
          <w:szCs w:val="20"/>
          <w:lang w:val="hy-AM"/>
        </w:rPr>
      </w:pPr>
      <w:r w:rsidRPr="00F1493E">
        <w:rPr>
          <w:rFonts w:ascii="Sylfaen" w:hAnsi="Sylfaen"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rsidR="00EB4E5C" w:rsidRPr="00F1493E" w:rsidRDefault="00EB4E5C" w:rsidP="00EB4E5C">
      <w:pPr>
        <w:ind w:firstLine="360"/>
        <w:jc w:val="both"/>
        <w:rPr>
          <w:rFonts w:ascii="Sylfaen" w:hAnsi="Sylfaen" w:cs="GHEA Grapalat"/>
          <w:color w:val="000000"/>
          <w:sz w:val="20"/>
          <w:szCs w:val="20"/>
          <w:lang w:val="pt-BR"/>
        </w:rPr>
      </w:pPr>
      <w:r w:rsidRPr="00F1493E">
        <w:rPr>
          <w:rFonts w:ascii="Sylfaen" w:hAnsi="Sylfaen" w:cs="GHEA Grapalat"/>
          <w:color w:val="000000"/>
          <w:sz w:val="20"/>
          <w:szCs w:val="20"/>
          <w:lang w:val="pt-BR"/>
        </w:rPr>
        <w:t xml:space="preserve">1.3 Подписывая требование об уплате, приложенное к </w:t>
      </w:r>
      <w:r w:rsidRPr="00F1493E">
        <w:rPr>
          <w:rFonts w:ascii="Sylfaen" w:hAnsi="Sylfaen" w:cs="GHEA Grapalat"/>
          <w:color w:val="000000"/>
          <w:sz w:val="20"/>
          <w:szCs w:val="20"/>
          <w:lang w:val="hy-AM"/>
        </w:rPr>
        <w:t xml:space="preserve">настоящему </w:t>
      </w:r>
      <w:r w:rsidRPr="00F1493E">
        <w:rPr>
          <w:rFonts w:ascii="Sylfaen" w:hAnsi="Sylfaen" w:cs="GHEA Grapalat"/>
          <w:color w:val="000000"/>
          <w:sz w:val="20"/>
          <w:szCs w:val="20"/>
          <w:lang w:val="pt-BR"/>
        </w:rPr>
        <w:t xml:space="preserve">соглашению о штрафных санкциях </w:t>
      </w:r>
      <w:r w:rsidRPr="00F1493E">
        <w:rPr>
          <w:rFonts w:ascii="Sylfaen" w:hAnsi="Sylfaen" w:cs="GHEA Grapalat"/>
          <w:color w:val="000000"/>
          <w:sz w:val="20"/>
          <w:szCs w:val="20"/>
          <w:lang w:val="hy-AM"/>
        </w:rPr>
        <w:t>( далее именуемое «Требование»), Компания безотзывно соглашается с тем, что:</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1493E">
        <w:rPr>
          <w:rFonts w:ascii="Sylfaen" w:hAnsi="Sylfaen" w:cs="GHEA Grapalat"/>
          <w:color w:val="000000"/>
          <w:sz w:val="20"/>
          <w:szCs w:val="20"/>
          <w:lang w:val="pt-BR"/>
        </w:rPr>
        <w:t xml:space="preserve">Компании </w:t>
      </w:r>
      <w:r w:rsidRPr="00F1493E">
        <w:rPr>
          <w:rFonts w:ascii="Sylfaen" w:hAnsi="Sylfaen" w:cs="GHEA Grapalat"/>
          <w:color w:val="000000"/>
          <w:sz w:val="20"/>
          <w:szCs w:val="20"/>
          <w:lang w:val="hy-AM"/>
        </w:rPr>
        <w:t>без дополнительного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lastRenderedPageBreak/>
        <w:t xml:space="preserve">c)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EB4E5C" w:rsidRPr="00F1493E" w:rsidRDefault="00EB4E5C" w:rsidP="00EB4E5C">
      <w:pPr>
        <w:ind w:left="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г)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подтверждает, что приняла Претензию на полную сумму штрафа.</w:t>
      </w:r>
    </w:p>
    <w:p w:rsidR="00EB4E5C" w:rsidRPr="00F1493E" w:rsidRDefault="00EB4E5C" w:rsidP="00EB4E5C">
      <w:pPr>
        <w:ind w:firstLine="426"/>
        <w:jc w:val="both"/>
        <w:rPr>
          <w:rFonts w:ascii="Sylfaen" w:hAnsi="Sylfaen" w:cs="GHEA Grapalat"/>
          <w:sz w:val="20"/>
          <w:szCs w:val="20"/>
          <w:lang w:val="hy-AM"/>
        </w:rPr>
      </w:pPr>
      <w:r w:rsidRPr="00F1493E">
        <w:rPr>
          <w:rFonts w:ascii="Sylfaen" w:hAnsi="Sylfaen"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pt-BR"/>
        </w:rPr>
        <w:t xml:space="preserve">1.4 В случае неисполнения или ненадлежащего исполнения Компанией договора, заключенного по результатам процедуры закупки, если это приведет к одностороннему расторжению договора Заказчиком, Заказчик обязан предоставить </w:t>
      </w:r>
      <w:r w:rsidRPr="00F1493E">
        <w:rPr>
          <w:rFonts w:ascii="Sylfaen" w:hAnsi="Sylfaen"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Pr="00F1493E">
        <w:rPr>
          <w:rFonts w:ascii="Sylfaen" w:hAnsi="Sylfaen"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Pr="00F1493E">
        <w:rPr>
          <w:rFonts w:ascii="Sylfaen" w:hAnsi="Sylfaen" w:cs="GHEA Grapalat"/>
          <w:sz w:val="20"/>
          <w:szCs w:val="20"/>
          <w:lang w:val="hy-AM"/>
        </w:rPr>
        <w:t>Требование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цифровой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с подписью</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одобренный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случае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банк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являются</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 представленным</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такими средствами массовой информации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как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также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от них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перепечатано</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бумага</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опциями </w:t>
      </w:r>
      <w:r w:rsidRPr="00F1493E">
        <w:rPr>
          <w:rFonts w:ascii="Sylfaen" w:hAnsi="Sylfaen" w:cs="GHEA Grapalat"/>
          <w:sz w:val="20"/>
          <w:szCs w:val="20"/>
          <w:lang w:val="pt-BR"/>
        </w:rPr>
        <w:t>.</w:t>
      </w:r>
    </w:p>
    <w:p w:rsidR="00EB4E5C" w:rsidRPr="00F1493E" w:rsidRDefault="00EB4E5C" w:rsidP="00EB4E5C">
      <w:pPr>
        <w:numPr>
          <w:ilvl w:val="1"/>
          <w:numId w:val="37"/>
        </w:numPr>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Клиент может предоставить Банку-плательщику иные дополнительные документы.</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pt-BR"/>
        </w:rPr>
        <w:t xml:space="preserve">несет ответственности </w:t>
      </w:r>
      <w:r w:rsidRPr="00F1493E">
        <w:rPr>
          <w:rFonts w:ascii="Sylfaen" w:hAnsi="Sylfaen" w:cs="GHEA Grapalat"/>
          <w:sz w:val="20"/>
          <w:szCs w:val="20"/>
          <w:lang w:val="hy-AM"/>
        </w:rPr>
        <w:t xml:space="preserve">за </w:t>
      </w:r>
      <w:r w:rsidRPr="00F1493E">
        <w:rPr>
          <w:rFonts w:ascii="Sylfaen" w:hAnsi="Sylfaen" w:cs="GHEA Grapalat"/>
          <w:sz w:val="20"/>
          <w:szCs w:val="20"/>
          <w:lang w:val="pt-BR"/>
        </w:rPr>
        <w:t xml:space="preserve">риски (убытки, понесенные Обществом) </w:t>
      </w:r>
      <w:r w:rsidRPr="00F1493E">
        <w:rPr>
          <w:rFonts w:ascii="Sylfaen" w:hAnsi="Sylfaen" w:cs="GHEA Grapalat"/>
          <w:sz w:val="20"/>
          <w:szCs w:val="20"/>
          <w:lang w:val="hy-AM"/>
        </w:rPr>
        <w:t xml:space="preserve">и негативные последствия, возникшие у Общества </w:t>
      </w:r>
      <w:r w:rsidRPr="00F1493E">
        <w:rPr>
          <w:rFonts w:ascii="Sylfaen" w:hAnsi="Sylfaen" w:cs="GHEA Grapalat"/>
          <w:sz w:val="20"/>
          <w:szCs w:val="20"/>
          <w:lang w:val="pt-BR"/>
        </w:rPr>
        <w:t xml:space="preserve">в результате уплаты Банком-плательщиком суммы, указанной в </w:t>
      </w:r>
      <w:r w:rsidRPr="00F1493E">
        <w:rPr>
          <w:rFonts w:ascii="Sylfaen" w:hAnsi="Sylfaen" w:cs="GHEA Grapalat"/>
          <w:sz w:val="20"/>
          <w:szCs w:val="20"/>
          <w:lang w:val="hy-AM"/>
        </w:rPr>
        <w:t>Векселе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Банк не обязан проверять факты нарушения Компанией условий договора.</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pt-BR"/>
        </w:rPr>
        <w:t xml:space="preserve">1.7 В </w:t>
      </w:r>
      <w:r w:rsidRPr="00F1493E">
        <w:rPr>
          <w:rFonts w:ascii="Sylfaen" w:hAnsi="Sylfaen" w:cs="GHEA Grapalat"/>
          <w:sz w:val="20"/>
          <w:szCs w:val="20"/>
          <w:lang w:val="hy-AM"/>
        </w:rPr>
        <w:t xml:space="preserve">случае недостаточности денежных средств на счете Компании </w:t>
      </w:r>
      <w:r w:rsidRPr="00F1493E">
        <w:rPr>
          <w:rFonts w:ascii="Sylfaen" w:hAnsi="Sylfaen" w:cs="GHEA Grapalat"/>
          <w:sz w:val="20"/>
          <w:szCs w:val="20"/>
        </w:rPr>
        <w:t>:</w:t>
      </w:r>
      <w:r w:rsidRPr="00F1493E">
        <w:rPr>
          <w:rFonts w:ascii="Sylfaen" w:hAnsi="Sylfaen" w:cs="GHEA Grapalat"/>
          <w:sz w:val="20"/>
          <w:szCs w:val="20"/>
          <w:lang w:val="pt-BR"/>
        </w:rPr>
        <w:t xml:space="preserve"> </w:t>
      </w:r>
      <w:r w:rsidRPr="00F1493E">
        <w:rPr>
          <w:rFonts w:ascii="Sylfaen" w:hAnsi="Sylfaen" w:cs="GHEA Grapalat"/>
          <w:sz w:val="20"/>
          <w:szCs w:val="20"/>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rPr>
        <w:t>банк</w:t>
      </w:r>
      <w:r w:rsidRPr="00F1493E">
        <w:rPr>
          <w:rFonts w:ascii="Sylfaen" w:hAnsi="Sylfaen" w:cs="GHEA Grapalat"/>
          <w:sz w:val="20"/>
          <w:szCs w:val="20"/>
          <w:lang w:val="pt-BR"/>
        </w:rPr>
        <w:t xml:space="preserve"> </w:t>
      </w:r>
      <w:r w:rsidRPr="00F1493E">
        <w:rPr>
          <w:rFonts w:ascii="Sylfaen" w:hAnsi="Sylfaen" w:cs="GHEA Grapalat"/>
          <w:sz w:val="20"/>
          <w:szCs w:val="20"/>
        </w:rPr>
        <w:t>оплата</w:t>
      </w:r>
      <w:r w:rsidRPr="00F1493E">
        <w:rPr>
          <w:rFonts w:ascii="Sylfaen" w:hAnsi="Sylfaen" w:cs="GHEA Grapalat"/>
          <w:sz w:val="20"/>
          <w:szCs w:val="20"/>
          <w:lang w:val="pt-BR"/>
        </w:rPr>
        <w:t xml:space="preserve"> </w:t>
      </w:r>
      <w:r w:rsidRPr="00F1493E">
        <w:rPr>
          <w:rFonts w:ascii="Sylfaen" w:hAnsi="Sylfaen" w:cs="GHEA Grapalat"/>
          <w:sz w:val="20"/>
          <w:szCs w:val="20"/>
        </w:rPr>
        <w:t>письмо с требованием</w:t>
      </w:r>
      <w:r w:rsidRPr="00F1493E">
        <w:rPr>
          <w:rFonts w:ascii="Sylfaen" w:hAnsi="Sylfaen" w:cs="GHEA Grapalat"/>
          <w:sz w:val="20"/>
          <w:szCs w:val="20"/>
          <w:lang w:val="pt-BR"/>
        </w:rPr>
        <w:t xml:space="preserve"> </w:t>
      </w:r>
      <w:r w:rsidRPr="00F1493E">
        <w:rPr>
          <w:rFonts w:ascii="Sylfaen" w:hAnsi="Sylfaen" w:cs="GHEA Grapalat"/>
          <w:sz w:val="20"/>
          <w:szCs w:val="20"/>
        </w:rPr>
        <w:t>от получения</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затем 2 </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два </w:t>
      </w:r>
      <w:r w:rsidRPr="00F1493E">
        <w:rPr>
          <w:rFonts w:ascii="Sylfaen" w:hAnsi="Sylfaen" w:cs="GHEA Grapalat"/>
          <w:sz w:val="20"/>
          <w:szCs w:val="20"/>
          <w:lang w:val="pt-BR"/>
        </w:rPr>
        <w:t xml:space="preserve">) </w:t>
      </w:r>
      <w:r w:rsidRPr="00F1493E">
        <w:rPr>
          <w:rFonts w:ascii="Sylfaen" w:hAnsi="Sylfaen" w:cs="GHEA Grapalat"/>
          <w:sz w:val="20"/>
          <w:szCs w:val="20"/>
        </w:rPr>
        <w:t>рабочих дня</w:t>
      </w:r>
      <w:r w:rsidRPr="00F1493E">
        <w:rPr>
          <w:rFonts w:ascii="Sylfaen" w:hAnsi="Sylfaen" w:cs="GHEA Grapalat"/>
          <w:sz w:val="20"/>
          <w:szCs w:val="20"/>
          <w:lang w:val="pt-BR"/>
        </w:rPr>
        <w:t xml:space="preserve"> </w:t>
      </w:r>
      <w:r w:rsidRPr="00F1493E">
        <w:rPr>
          <w:rFonts w:ascii="Sylfaen" w:hAnsi="Sylfaen" w:cs="GHEA Grapalat"/>
          <w:sz w:val="20"/>
          <w:szCs w:val="20"/>
        </w:rPr>
        <w:t>день</w:t>
      </w:r>
      <w:r w:rsidRPr="00F1493E">
        <w:rPr>
          <w:rFonts w:ascii="Sylfaen" w:hAnsi="Sylfaen" w:cs="GHEA Grapalat"/>
          <w:sz w:val="20"/>
          <w:szCs w:val="20"/>
          <w:lang w:val="pt-BR"/>
        </w:rPr>
        <w:t xml:space="preserve"> </w:t>
      </w:r>
      <w:r w:rsidRPr="00F1493E">
        <w:rPr>
          <w:rFonts w:ascii="Sylfaen" w:hAnsi="Sylfaen" w:cs="GHEA Grapalat"/>
          <w:sz w:val="20"/>
          <w:szCs w:val="20"/>
        </w:rPr>
        <w:t>в течение</w:t>
      </w:r>
      <w:r w:rsidRPr="00F1493E">
        <w:rPr>
          <w:rFonts w:ascii="Sylfaen" w:hAnsi="Sylfaen" w:cs="GHEA Grapalat"/>
          <w:sz w:val="20"/>
          <w:szCs w:val="20"/>
          <w:lang w:val="pt-BR"/>
        </w:rPr>
        <w:t xml:space="preserve"> </w:t>
      </w:r>
      <w:r w:rsidRPr="00F1493E">
        <w:rPr>
          <w:rFonts w:ascii="Sylfaen" w:hAnsi="Sylfaen" w:cs="GHEA Grapalat"/>
          <w:sz w:val="20"/>
          <w:szCs w:val="20"/>
        </w:rPr>
        <w:t>нуждаться</w:t>
      </w:r>
      <w:r w:rsidRPr="00F1493E">
        <w:rPr>
          <w:rFonts w:ascii="Sylfaen" w:hAnsi="Sylfaen" w:cs="GHEA Grapalat"/>
          <w:sz w:val="20"/>
          <w:szCs w:val="20"/>
          <w:lang w:val="pt-BR"/>
        </w:rPr>
        <w:t xml:space="preserve"> </w:t>
      </w:r>
      <w:r w:rsidRPr="00F1493E">
        <w:rPr>
          <w:rFonts w:ascii="Sylfaen" w:hAnsi="Sylfaen" w:cs="GHEA Grapalat"/>
          <w:sz w:val="20"/>
          <w:szCs w:val="20"/>
        </w:rPr>
        <w:t>является</w:t>
      </w:r>
      <w:r w:rsidRPr="00F1493E">
        <w:rPr>
          <w:rFonts w:ascii="Sylfaen" w:hAnsi="Sylfaen" w:cs="GHEA Grapalat"/>
          <w:sz w:val="20"/>
          <w:szCs w:val="20"/>
          <w:lang w:val="pt-BR"/>
        </w:rPr>
        <w:t xml:space="preserve"> </w:t>
      </w:r>
      <w:r w:rsidRPr="00F1493E">
        <w:rPr>
          <w:rFonts w:ascii="Sylfaen" w:hAnsi="Sylfaen" w:cs="GHEA Grapalat"/>
          <w:sz w:val="20"/>
          <w:szCs w:val="20"/>
        </w:rPr>
        <w:t>информировать</w:t>
      </w:r>
      <w:r w:rsidRPr="00F1493E">
        <w:rPr>
          <w:rFonts w:ascii="Sylfaen" w:hAnsi="Sylfaen" w:cs="GHEA Grapalat"/>
          <w:sz w:val="20"/>
          <w:szCs w:val="20"/>
          <w:lang w:val="pt-BR"/>
        </w:rPr>
        <w:t xml:space="preserve"> </w:t>
      </w:r>
      <w:r w:rsidRPr="00F1493E">
        <w:rPr>
          <w:rFonts w:ascii="Sylfaen" w:hAnsi="Sylfaen" w:cs="GHEA Grapalat"/>
          <w:sz w:val="20"/>
          <w:szCs w:val="20"/>
        </w:rPr>
        <w:t>Клиенту :</w:t>
      </w:r>
      <w:r w:rsidRPr="00F1493E">
        <w:rPr>
          <w:rFonts w:ascii="Sylfaen" w:hAnsi="Sylfaen" w:cs="GHEA Grapalat"/>
          <w:sz w:val="20"/>
          <w:szCs w:val="20"/>
          <w:lang w:val="pt-BR"/>
        </w:rPr>
        <w:t xml:space="preserve"> </w:t>
      </w:r>
      <w:r w:rsidRPr="00F1493E">
        <w:rPr>
          <w:rFonts w:ascii="Sylfaen" w:hAnsi="Sylfaen" w:cs="GHEA Grapalat"/>
          <w:sz w:val="20"/>
          <w:szCs w:val="20"/>
        </w:rPr>
        <w:t>написано</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в виде </w:t>
      </w:r>
      <w:r w:rsidRPr="00F1493E">
        <w:rPr>
          <w:rFonts w:ascii="Sylfaen" w:hAnsi="Sylfaen" w:cs="GHEA Grapalat"/>
          <w:sz w:val="20"/>
          <w:szCs w:val="20"/>
          <w:lang w:val="pt-BR"/>
        </w:rPr>
        <w:t>:</w:t>
      </w:r>
    </w:p>
    <w:p w:rsidR="00EB4E5C" w:rsidRPr="00F1493E" w:rsidRDefault="00EB4E5C" w:rsidP="00EB4E5C">
      <w:pPr>
        <w:ind w:firstLine="360"/>
        <w:jc w:val="both"/>
        <w:rPr>
          <w:rFonts w:ascii="Sylfaen" w:hAnsi="Sylfaen" w:cs="GHEA Grapalat"/>
          <w:sz w:val="20"/>
          <w:szCs w:val="20"/>
          <w:lang w:val="pt-BR"/>
        </w:rPr>
      </w:pPr>
      <w:r w:rsidRPr="00F1493E">
        <w:rPr>
          <w:rFonts w:ascii="Sylfaen" w:hAnsi="Sylfaen" w:cs="GHEA Grapalat"/>
          <w:sz w:val="20"/>
          <w:szCs w:val="20"/>
          <w:lang w:val="pt-BR"/>
        </w:rPr>
        <w:t xml:space="preserve">1.8 После предоставления настоящего Договора и прилагаемой </w:t>
      </w:r>
      <w:r w:rsidRPr="00F1493E">
        <w:rPr>
          <w:rFonts w:ascii="Sylfaen" w:hAnsi="Sylfaen" w:cs="GHEA Grapalat"/>
          <w:sz w:val="20"/>
          <w:szCs w:val="20"/>
          <w:lang w:val="hy-AM"/>
        </w:rPr>
        <w:t xml:space="preserve">Выписки </w:t>
      </w:r>
      <w:r w:rsidRPr="00F1493E">
        <w:rPr>
          <w:rFonts w:ascii="Sylfaen" w:hAnsi="Sylfaen" w:cs="GHEA Grapalat"/>
          <w:sz w:val="20"/>
          <w:szCs w:val="20"/>
          <w:lang w:val="pt-BR"/>
        </w:rPr>
        <w:t>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rsidR="00EB4E5C" w:rsidRPr="00F1493E" w:rsidRDefault="00EB4E5C" w:rsidP="00EB4E5C">
      <w:pPr>
        <w:jc w:val="both"/>
        <w:rPr>
          <w:rFonts w:ascii="Sylfaen" w:hAnsi="Sylfaen" w:cs="GHEA Grapalat"/>
          <w:sz w:val="20"/>
          <w:szCs w:val="20"/>
          <w:lang w:val="hy-AM"/>
        </w:rPr>
      </w:pPr>
    </w:p>
    <w:p w:rsidR="00EB4E5C" w:rsidRPr="00F1493E" w:rsidRDefault="00EB4E5C" w:rsidP="00EB4E5C">
      <w:pPr>
        <w:numPr>
          <w:ilvl w:val="0"/>
          <w:numId w:val="6"/>
        </w:numPr>
        <w:jc w:val="center"/>
        <w:rPr>
          <w:rFonts w:ascii="Sylfaen" w:hAnsi="Sylfaen" w:cs="GHEA Grapalat"/>
          <w:b/>
          <w:bCs/>
          <w:sz w:val="20"/>
          <w:szCs w:val="20"/>
        </w:rPr>
      </w:pPr>
      <w:r w:rsidRPr="00F1493E">
        <w:rPr>
          <w:rFonts w:ascii="Sylfaen" w:hAnsi="Sylfaen" w:cs="GHEA Grapalat"/>
          <w:b/>
          <w:bCs/>
          <w:sz w:val="20"/>
          <w:szCs w:val="20"/>
        </w:rPr>
        <w:t>Другой условия</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rPr>
        <w:t xml:space="preserve">2.1 Это Соглашение </w:t>
      </w:r>
      <w:r w:rsidRPr="00F1493E">
        <w:rPr>
          <w:rFonts w:ascii="Sylfaen" w:hAnsi="Sylfaen" w:cs="GHEA Grapalat"/>
          <w:sz w:val="20"/>
          <w:szCs w:val="20"/>
          <w:lang w:val="hy-AM"/>
        </w:rPr>
        <w:t>и Требование являются безотзывными,</w:t>
      </w:r>
      <w:r w:rsidRPr="00F1493E">
        <w:rPr>
          <w:rFonts w:ascii="Sylfaen" w:hAnsi="Sylfaen" w:cs="GHEA Grapalat"/>
          <w:sz w:val="20"/>
          <w:szCs w:val="20"/>
        </w:rPr>
        <w:t xml:space="preserve"> сила в </w:t>
      </w:r>
      <w:r w:rsidRPr="00F1493E">
        <w:rPr>
          <w:rFonts w:ascii="Sylfaen" w:hAnsi="Sylfaen" w:cs="GHEA Grapalat"/>
          <w:sz w:val="20"/>
          <w:szCs w:val="20"/>
          <w:lang w:val="hy-AM"/>
        </w:rPr>
        <w:t>являются</w:t>
      </w:r>
      <w:r w:rsidRPr="00F1493E">
        <w:rPr>
          <w:rFonts w:ascii="Sylfaen" w:hAnsi="Sylfaen" w:cs="GHEA Grapalat"/>
          <w:sz w:val="20"/>
          <w:szCs w:val="20"/>
        </w:rPr>
        <w:t xml:space="preserve"> входить Компания к проверка от момента и силы включены </w:t>
      </w:r>
      <w:r w:rsidRPr="00F1493E">
        <w:rPr>
          <w:rFonts w:ascii="Sylfaen" w:hAnsi="Sylfaen" w:cs="GHEA Grapalat"/>
          <w:sz w:val="20"/>
          <w:szCs w:val="20"/>
          <w:lang w:val="hy-AM"/>
        </w:rPr>
        <w:t xml:space="preserve">в стоимость </w:t>
      </w:r>
      <w:r w:rsidRPr="00F1493E">
        <w:rPr>
          <w:rFonts w:ascii="Sylfaen" w:hAnsi="Sylfaen" w:cs="GHEA Grapalat"/>
          <w:sz w:val="20"/>
          <w:szCs w:val="20"/>
        </w:rPr>
        <w:t>Заказчика к запечатанный договор исполнение результат полный быть принятым в тот день последующий двадцатый работающий день включая .</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 Предоставив настоящее соглашение и приложенное к нему Требование Банку-плательщику Клиентом:</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2.2.1. Клиент подтверждает, что Компания допустила нарушение договорных обязательств, и</w:t>
      </w:r>
    </w:p>
    <w:p w:rsidR="00EB4E5C" w:rsidRPr="00F1493E" w:rsidDel="00A13215"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EB4E5C" w:rsidRPr="00F1493E" w:rsidRDefault="00EB4E5C" w:rsidP="00EB4E5C">
      <w:pPr>
        <w:ind w:firstLine="567"/>
        <w:jc w:val="both"/>
        <w:rPr>
          <w:rFonts w:ascii="Sylfaen" w:hAnsi="Sylfaen" w:cs="GHEA Grapalat"/>
          <w:sz w:val="20"/>
          <w:szCs w:val="20"/>
          <w:lang w:val="hy-AM"/>
        </w:rPr>
      </w:pPr>
    </w:p>
    <w:p w:rsidR="00EB4E5C" w:rsidRPr="00F1493E" w:rsidRDefault="00EB4E5C" w:rsidP="00EB4E5C">
      <w:pPr>
        <w:ind w:firstLine="567"/>
        <w:jc w:val="center"/>
        <w:rPr>
          <w:rFonts w:ascii="Sylfaen" w:hAnsi="Sylfaen" w:cs="GHEA Grapalat"/>
          <w:sz w:val="20"/>
          <w:szCs w:val="20"/>
          <w:lang w:val="hy-AM"/>
        </w:rPr>
      </w:pPr>
      <w:r w:rsidRPr="00F1493E">
        <w:rPr>
          <w:rFonts w:ascii="Sylfaen" w:hAnsi="Sylfaen" w:cs="GHEA Grapalat"/>
          <w:b/>
          <w:sz w:val="20"/>
          <w:szCs w:val="20"/>
          <w:lang w:val="hy-AM"/>
        </w:rPr>
        <w:t>3. Адрес компании, банковские реквизиты:</w:t>
      </w:r>
    </w:p>
    <w:p w:rsidR="00EB4E5C" w:rsidRPr="00F1493E" w:rsidRDefault="00EB4E5C" w:rsidP="00EB4E5C">
      <w:pPr>
        <w:jc w:val="both"/>
        <w:rPr>
          <w:rFonts w:ascii="Sylfaen" w:hAnsi="Sylfaen" w:cs="GHEA Grapalat"/>
          <w:sz w:val="20"/>
          <w:szCs w:val="20"/>
          <w:u w:val="single"/>
          <w:lang w:val="hy-AM"/>
        </w:rPr>
      </w:pP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Название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vertAlign w:val="superscript"/>
          <w:lang w:val="hy-AM"/>
        </w:rPr>
        <w:t xml:space="preserve"> </w:t>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адрес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Наименование банка, обслуживающего компанию</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u w:val="single"/>
          <w:vertAlign w:val="superscript"/>
          <w:lang w:val="hy-AM"/>
        </w:rPr>
      </w:pP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К.Т.</w:t>
      </w:r>
    </w:p>
    <w:p w:rsidR="00EB4E5C" w:rsidRPr="00F1493E" w:rsidRDefault="00EB4E5C" w:rsidP="00EB4E5C">
      <w:pPr>
        <w:jc w:val="both"/>
        <w:rPr>
          <w:rFonts w:ascii="Sylfaen" w:hAnsi="Sylfaen"/>
          <w:sz w:val="20"/>
          <w:szCs w:val="20"/>
          <w:lang w:val="hy-AM"/>
        </w:rPr>
      </w:pP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День/месяц/год</w:t>
      </w:r>
    </w:p>
    <w:p w:rsidR="00EB4E5C" w:rsidRPr="00F1493E" w:rsidRDefault="00EB4E5C" w:rsidP="00EB4E5C">
      <w:pPr>
        <w:jc w:val="both"/>
        <w:rPr>
          <w:rFonts w:ascii="Sylfaen" w:hAnsi="Sylfaen"/>
          <w:sz w:val="20"/>
          <w:szCs w:val="20"/>
          <w:vertAlign w:val="superscript"/>
          <w:lang w:val="hy-AM"/>
        </w:rPr>
      </w:pPr>
    </w:p>
    <w:p w:rsidR="00EB4E5C" w:rsidRPr="00F1493E" w:rsidRDefault="00EB4E5C" w:rsidP="00EB4E5C">
      <w:pPr>
        <w:jc w:val="both"/>
        <w:rPr>
          <w:rFonts w:ascii="Sylfaen" w:hAnsi="Sylfaen" w:cs="GHEA Grapalat"/>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1493E">
        <w:rPr>
          <w:rFonts w:ascii="Sylfaen" w:hAnsi="Sylfaen" w:cs="Sylfaen"/>
          <w:i/>
          <w:sz w:val="20"/>
          <w:szCs w:val="20"/>
          <w:lang w:val="hy-AM"/>
        </w:rPr>
        <w:t xml:space="preserve">* </w:t>
      </w:r>
      <w:r w:rsidRPr="00F1493E">
        <w:rPr>
          <w:rFonts w:ascii="Sylfaen" w:hAnsi="Sylfaen"/>
          <w:i/>
          <w:sz w:val="20"/>
          <w:szCs w:val="20"/>
          <w:lang w:val="hy-AM"/>
        </w:rPr>
        <w:t>заполняется секретарем комитета перед публикацией приглашения в бюллетене.</w:t>
      </w:r>
    </w:p>
    <w:p w:rsidR="00EB4E5C" w:rsidRPr="00F1493E" w:rsidRDefault="00EB4E5C" w:rsidP="00EB4E5C">
      <w:pPr>
        <w:pStyle w:val="BodyTextIndent3"/>
        <w:spacing w:line="240" w:lineRule="auto"/>
        <w:jc w:val="right"/>
        <w:rPr>
          <w:rFonts w:ascii="Sylfaen" w:hAnsi="Sylfaen"/>
          <w:b/>
          <w:lang w:val="hy-AM"/>
        </w:rPr>
      </w:pPr>
      <w:r w:rsidRPr="00F1493E">
        <w:rPr>
          <w:rFonts w:ascii="Sylfaen" w:hAnsi="Sylfaen"/>
          <w:b/>
          <w:lang w:val="hy-AM"/>
        </w:rPr>
        <w:lastRenderedPageBreak/>
        <w:br w:type="page"/>
      </w:r>
    </w:p>
    <w:tbl>
      <w:tblPr>
        <w:tblpPr w:leftFromText="180" w:rightFromText="180" w:vertAnchor="page" w:horzAnchor="margin" w:tblpXSpec="center" w:tblpY="1003"/>
        <w:tblW w:w="10980" w:type="dxa"/>
        <w:tblLook w:val="0000"/>
      </w:tblPr>
      <w:tblGrid>
        <w:gridCol w:w="5616"/>
        <w:gridCol w:w="5364"/>
      </w:tblGrid>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b/>
                <w:bCs/>
                <w:sz w:val="20"/>
                <w:szCs w:val="20"/>
                <w:lang w:val="hy-AM"/>
              </w:rPr>
            </w:pPr>
            <w:r w:rsidRPr="00F1493E">
              <w:rPr>
                <w:rFonts w:ascii="Sylfaen" w:hAnsi="Sylfaen" w:cs="Sylfaen"/>
                <w:sz w:val="20"/>
                <w:szCs w:val="20"/>
              </w:rPr>
              <w:lastRenderedPageBreak/>
              <w:t xml:space="preserve">1. </w:t>
            </w:r>
            <w:r w:rsidRPr="00F1493E">
              <w:rPr>
                <w:rFonts w:ascii="Sylfaen" w:hAnsi="Sylfaen" w:cs="Sylfaen"/>
                <w:b/>
                <w:bCs/>
                <w:sz w:val="20"/>
                <w:szCs w:val="20"/>
              </w:rPr>
              <w:t>ОПЛАТА</w:t>
            </w:r>
            <w:r w:rsidRPr="00F1493E">
              <w:rPr>
                <w:rFonts w:ascii="Sylfaen" w:hAnsi="Sylfaen" w:cs="Arial"/>
                <w:b/>
                <w:bCs/>
                <w:sz w:val="20"/>
                <w:szCs w:val="20"/>
              </w:rPr>
              <w:t xml:space="preserve"> </w:t>
            </w:r>
            <w:r w:rsidRPr="00F1493E">
              <w:rPr>
                <w:rFonts w:ascii="Sylfaen" w:hAnsi="Sylfaen" w:cs="Sylfaen"/>
                <w:b/>
                <w:bCs/>
                <w:sz w:val="20"/>
                <w:szCs w:val="20"/>
              </w:rPr>
              <w:t>ЗАПРОС*</w:t>
            </w:r>
          </w:p>
          <w:p w:rsidR="00EB4E5C" w:rsidRPr="00F1493E" w:rsidRDefault="00EB4E5C" w:rsidP="00DC170C">
            <w:pPr>
              <w:jc w:val="center"/>
              <w:rPr>
                <w:rFonts w:ascii="Sylfaen" w:hAnsi="Sylfaen" w:cs="Arial"/>
                <w:bCs/>
                <w:i/>
                <w:sz w:val="20"/>
                <w:szCs w:val="20"/>
              </w:rPr>
            </w:pP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 xml:space="preserve">2. </w:t>
            </w:r>
            <w:r w:rsidRPr="00F1493E">
              <w:rPr>
                <w:rFonts w:ascii="Sylfaen" w:hAnsi="Sylfaen" w:cs="Sylfaen"/>
                <w:sz w:val="20"/>
                <w:szCs w:val="20"/>
              </w:rPr>
              <w:t>Число</w:t>
            </w:r>
          </w:p>
        </w:tc>
      </w:tr>
      <w:tr w:rsidR="00EB4E5C" w:rsidRPr="00F1493E" w:rsidTr="00DC170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3. </w:t>
            </w:r>
            <w:r w:rsidRPr="00F1493E">
              <w:rPr>
                <w:rFonts w:ascii="Sylfaen" w:hAnsi="Sylfaen" w:cs="Sylfaen"/>
                <w:sz w:val="20"/>
                <w:szCs w:val="20"/>
              </w:rPr>
              <w:t>Презентация</w:t>
            </w:r>
            <w:r w:rsidRPr="00F1493E">
              <w:rPr>
                <w:rFonts w:ascii="Sylfaen" w:hAnsi="Sylfaen" w:cs="Arial"/>
                <w:sz w:val="20"/>
                <w:szCs w:val="20"/>
              </w:rPr>
              <w:t xml:space="preserve"> </w:t>
            </w:r>
            <w:r w:rsidRPr="00F1493E">
              <w:rPr>
                <w:rFonts w:ascii="Sylfaen" w:hAnsi="Sylfaen" w:cs="Sylfaen"/>
                <w:sz w:val="20"/>
                <w:szCs w:val="20"/>
              </w:rPr>
              <w:t xml:space="preserve">Дата </w:t>
            </w:r>
            <w:r w:rsidRPr="00F1493E">
              <w:rPr>
                <w:rFonts w:ascii="Sylfaen" w:hAnsi="Sylfaen" w:cs="Arial"/>
                <w:sz w:val="20"/>
                <w:szCs w:val="20"/>
              </w:rPr>
              <w:t xml:space="preserve">: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tc>
      </w:tr>
      <w:tr w:rsidR="00EB4E5C" w:rsidRPr="00F1493E" w:rsidTr="00DC170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4. Имя </w:t>
            </w:r>
            <w:r w:rsidRPr="00F1493E">
              <w:rPr>
                <w:rFonts w:ascii="Sylfaen" w:hAnsi="Sylfaen" w:cs="Sylfaen"/>
                <w:sz w:val="20"/>
                <w:szCs w:val="20"/>
              </w:rPr>
              <w:t xml:space="preserve">плательщика или </w:t>
            </w:r>
            <w:r w:rsidRPr="00F1493E">
              <w:rPr>
                <w:rFonts w:ascii="Sylfaen" w:hAnsi="Sylfaen" w:cs="Sylfaen"/>
                <w:sz w:val="20"/>
                <w:szCs w:val="20"/>
                <w:lang w:val="hy-AM"/>
              </w:rPr>
              <w:t xml:space="preserve">имя и фамилия </w:t>
            </w:r>
            <w:r w:rsidRPr="00F1493E">
              <w:rPr>
                <w:rFonts w:ascii="Sylfaen" w:hAnsi="Sylfaen" w:cs="Sylfaen"/>
                <w:sz w:val="20"/>
                <w:szCs w:val="20"/>
              </w:rPr>
              <w:t xml:space="preserve">( Компания) </w:t>
            </w:r>
            <w:r w:rsidRPr="00F1493E">
              <w:rPr>
                <w:rFonts w:ascii="Sylfaen" w:hAnsi="Sylfaen" w:cs="Arial"/>
                <w:sz w:val="20"/>
                <w:szCs w:val="20"/>
              </w:rPr>
              <w:t>`</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5. Финансовое учреждение, </w:t>
            </w:r>
            <w:r w:rsidRPr="00F1493E">
              <w:rPr>
                <w:rFonts w:ascii="Sylfaen" w:hAnsi="Sylfaen" w:cs="Sylfaen"/>
                <w:sz w:val="20"/>
                <w:szCs w:val="20"/>
              </w:rPr>
              <w:t>обслуживающее плательщика (</w:t>
            </w:r>
            <w:r w:rsidRPr="00F1493E">
              <w:rPr>
                <w:rFonts w:ascii="Sylfaen" w:hAnsi="Sylfaen" w:cs="Arial"/>
                <w:sz w:val="20"/>
                <w:szCs w:val="20"/>
              </w:rPr>
              <w:t xml:space="preserve"> </w:t>
            </w:r>
            <w:r w:rsidRPr="00F1493E">
              <w:rPr>
                <w:rFonts w:ascii="Sylfaen" w:hAnsi="Sylfaen" w:cs="Sylfaen"/>
                <w:sz w:val="20"/>
                <w:szCs w:val="20"/>
              </w:rPr>
              <w:t>банк )</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6. </w:t>
            </w:r>
            <w:r w:rsidRPr="00F1493E">
              <w:rPr>
                <w:rFonts w:ascii="Sylfaen" w:hAnsi="Sylfaen" w:cs="Sylfaen"/>
                <w:sz w:val="20"/>
                <w:szCs w:val="20"/>
              </w:rPr>
              <w:t>Плательщик</w:t>
            </w:r>
            <w:r w:rsidRPr="00F1493E">
              <w:rPr>
                <w:rFonts w:ascii="Sylfaen" w:hAnsi="Sylfaen" w:cs="Sylfaen"/>
                <w:sz w:val="20"/>
                <w:szCs w:val="20"/>
                <w:lang w:val="hy-AM"/>
              </w:rPr>
              <w:t xml:space="preserve"> </w:t>
            </w:r>
            <w:r w:rsidRPr="00F1493E">
              <w:rPr>
                <w:rFonts w:ascii="Sylfaen" w:hAnsi="Sylfaen" w:cs="Sylfaen"/>
                <w:sz w:val="20"/>
                <w:szCs w:val="20"/>
              </w:rPr>
              <w:t>счет</w:t>
            </w:r>
            <w:r w:rsidRPr="00F1493E">
              <w:rPr>
                <w:rFonts w:ascii="Sylfaen" w:hAnsi="Sylfaen" w:cs="Arial"/>
                <w:sz w:val="20"/>
                <w:szCs w:val="20"/>
              </w:rPr>
              <w:t xml:space="preserve"> </w:t>
            </w:r>
            <w:r w:rsidRPr="00F1493E">
              <w:rPr>
                <w:rFonts w:ascii="Sylfaen" w:hAnsi="Sylfaen" w:cs="Sylfaen"/>
                <w:sz w:val="20"/>
                <w:szCs w:val="20"/>
              </w:rPr>
              <w:t xml:space="preserve">число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7.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Номер плательщика НДС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8.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ПСЦ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lang w:val="hy-AM"/>
              </w:rPr>
              <w:t xml:space="preserve">9. </w:t>
            </w:r>
            <w:r w:rsidRPr="00F1493E">
              <w:rPr>
                <w:rFonts w:ascii="GHEA Grapalat" w:hAnsi="GHEA Grapalat" w:cs="Sylfaen"/>
                <w:sz w:val="20"/>
                <w:szCs w:val="20"/>
              </w:rPr>
              <w:t>Бенефициар</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имя </w:t>
            </w:r>
            <w:r w:rsidRPr="00F1493E">
              <w:rPr>
                <w:rFonts w:ascii="GHEA Grapalat" w:hAnsi="GHEA Grapalat" w:cs="Sylfaen"/>
                <w:sz w:val="20"/>
                <w:szCs w:val="20"/>
              </w:rPr>
              <w:t>,</w:t>
            </w:r>
            <w:r w:rsidRPr="00F1493E">
              <w:rPr>
                <w:rFonts w:ascii="GHEA Grapalat" w:hAnsi="GHEA Grapalat" w:cs="Sylfaen"/>
                <w:sz w:val="20"/>
                <w:szCs w:val="20"/>
                <w:lang w:val="hy-AM"/>
              </w:rPr>
              <w:t xml:space="preserve"> </w:t>
            </w:r>
            <w:r w:rsidRPr="00F1493E">
              <w:rPr>
                <w:rFonts w:ascii="Arial" w:hAnsi="Arial" w:cs="Arial"/>
                <w:sz w:val="20"/>
                <w:szCs w:val="20"/>
                <w:lang w:val="hy-AM"/>
              </w:rPr>
              <w:t>или</w:t>
            </w:r>
            <w:r w:rsidRPr="00F1493E">
              <w:rPr>
                <w:rFonts w:ascii="Open Sans" w:hAnsi="Open Sans" w:cs="Open Sans"/>
                <w:sz w:val="20"/>
                <w:szCs w:val="20"/>
                <w:lang w:val="hy-AM"/>
              </w:rPr>
              <w:t xml:space="preserve"> </w:t>
            </w:r>
            <w:r w:rsidRPr="00F1493E">
              <w:rPr>
                <w:rFonts w:ascii="Arial" w:hAnsi="Arial" w:cs="Arial"/>
                <w:sz w:val="20"/>
                <w:szCs w:val="20"/>
                <w:lang w:val="hy-AM"/>
              </w:rPr>
              <w:t>имя</w:t>
            </w:r>
            <w:r w:rsidRPr="00F1493E">
              <w:rPr>
                <w:rFonts w:ascii="Open Sans" w:hAnsi="Open Sans" w:cs="Open Sans"/>
                <w:sz w:val="20"/>
                <w:szCs w:val="20"/>
                <w:lang w:val="hy-AM"/>
              </w:rPr>
              <w:t xml:space="preserve"> </w:t>
            </w:r>
            <w:r w:rsidRPr="00F1493E">
              <w:rPr>
                <w:rFonts w:ascii="Arial" w:hAnsi="Arial" w:cs="Arial"/>
                <w:sz w:val="20"/>
                <w:szCs w:val="20"/>
                <w:lang w:val="hy-AM"/>
              </w:rPr>
              <w:t>фамилия</w:t>
            </w:r>
            <w:r w:rsidRPr="00F1493E">
              <w:rPr>
                <w:rFonts w:ascii="Open Sans" w:hAnsi="Open Sans" w:cs="Open Sans"/>
                <w:sz w:val="20"/>
                <w:szCs w:val="20"/>
                <w:lang w:val="hy-AM"/>
              </w:rPr>
              <w:t xml:space="preserve"> </w:t>
            </w:r>
            <w:r w:rsidRPr="00F1493E">
              <w:rPr>
                <w:rFonts w:ascii="GHEA Grapalat" w:hAnsi="GHEA Grapalat" w:cs="Arial"/>
                <w:sz w:val="20"/>
                <w:szCs w:val="20"/>
              </w:rPr>
              <w:t>`</w:t>
            </w:r>
            <w:r w:rsidRPr="00F1493E">
              <w:rPr>
                <w:rFonts w:ascii="GHEA Grapalat" w:hAnsi="GHEA Grapalat" w:cs="Sylfaen"/>
                <w:sz w:val="20"/>
                <w:szCs w:val="20"/>
                <w:lang w:val="hy-AM"/>
              </w:rPr>
              <w:t xml:space="preserve"> </w:t>
            </w:r>
            <w:r w:rsidRPr="00F1493E">
              <w:rPr>
                <w:rFonts w:ascii="GHEA Grapalat" w:hAnsi="GHEA Grapalat" w:cs="Times Armenian"/>
                <w:b/>
                <w:i/>
                <w:sz w:val="20"/>
                <w:szCs w:val="20"/>
                <w:lang w:val="af-ZA"/>
              </w:rPr>
              <w:t xml:space="preserve"> </w:t>
            </w:r>
            <w:r w:rsidRPr="00F1493E">
              <w:rPr>
                <w:rFonts w:ascii="Arial" w:hAnsi="Arial" w:cs="Arial"/>
                <w:b/>
                <w:i/>
                <w:sz w:val="20"/>
                <w:szCs w:val="20"/>
                <w:lang w:val="af-ZA"/>
              </w:rPr>
              <w:t>Гарни</w:t>
            </w:r>
            <w:r w:rsidRPr="00F1493E">
              <w:rPr>
                <w:rFonts w:ascii="Open Sans" w:hAnsi="Open Sans" w:cs="Open Sans"/>
                <w:b/>
                <w:i/>
                <w:sz w:val="20"/>
                <w:szCs w:val="20"/>
                <w:lang w:val="af-ZA"/>
              </w:rPr>
              <w:t xml:space="preserve"> </w:t>
            </w:r>
            <w:r w:rsidRPr="00F1493E">
              <w:rPr>
                <w:rFonts w:ascii="Arial" w:hAnsi="Arial" w:cs="Arial"/>
                <w:b/>
                <w:i/>
                <w:sz w:val="20"/>
                <w:szCs w:val="20"/>
                <w:lang w:val="af-ZA"/>
              </w:rPr>
              <w:t>муниципалитет</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z w:val="20"/>
                <w:szCs w:val="20"/>
              </w:rPr>
            </w:pPr>
            <w:r w:rsidRPr="00F1493E">
              <w:rPr>
                <w:rFonts w:ascii="GHEA Grapalat" w:hAnsi="GHEA Grapalat" w:cs="Sylfaen"/>
                <w:sz w:val="20"/>
                <w:szCs w:val="20"/>
              </w:rPr>
              <w:t xml:space="preserve">10. </w:t>
            </w:r>
            <w:r w:rsidRPr="00F1493E">
              <w:rPr>
                <w:rFonts w:ascii="Arial" w:hAnsi="Arial" w:cs="Arial"/>
                <w:sz w:val="20"/>
                <w:szCs w:val="20"/>
              </w:rPr>
              <w:t>Бенефициар</w:t>
            </w:r>
            <w:r w:rsidRPr="00F1493E">
              <w:rPr>
                <w:rFonts w:ascii="GHEA Grapalat" w:hAnsi="GHEA Grapalat" w:cs="Arial"/>
                <w:sz w:val="20"/>
                <w:szCs w:val="20"/>
              </w:rPr>
              <w:t xml:space="preserve"> </w:t>
            </w:r>
            <w:r w:rsidRPr="00F1493E">
              <w:rPr>
                <w:rFonts w:ascii="GHEA Grapalat" w:hAnsi="GHEA Grapalat" w:cs="Sylfaen"/>
                <w:sz w:val="20"/>
                <w:szCs w:val="20"/>
              </w:rPr>
              <w:t xml:space="preserve"> </w:t>
            </w:r>
            <w:r w:rsidRPr="00F1493E">
              <w:rPr>
                <w:rFonts w:ascii="Arial" w:hAnsi="Arial" w:cs="Arial"/>
                <w:sz w:val="20"/>
                <w:szCs w:val="20"/>
              </w:rPr>
              <w:t xml:space="preserve">ПСЦ </w:t>
            </w:r>
            <w:r w:rsidRPr="00F1493E">
              <w:rPr>
                <w:rFonts w:ascii="GHEA Grapalat" w:hAnsi="GHEA Grapalat" w:cs="Sylfaen"/>
                <w:sz w:val="20"/>
                <w:szCs w:val="20"/>
              </w:rPr>
              <w:t xml:space="preserve">( </w:t>
            </w:r>
            <w:r w:rsidRPr="00F1493E">
              <w:rPr>
                <w:rFonts w:ascii="Arial" w:hAnsi="Arial" w:cs="Arial"/>
                <w:sz w:val="20"/>
                <w:szCs w:val="20"/>
                <w:lang w:val="hy-AM"/>
              </w:rPr>
              <w:t>не</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заполняется </w:t>
            </w:r>
            <w:r w:rsidRPr="00F1493E">
              <w:rPr>
                <w:rFonts w:ascii="GHEA Grapalat" w:hAnsi="GHEA Grapalat" w:cs="Sylfaen"/>
                <w:sz w:val="20"/>
                <w:szCs w:val="20"/>
              </w:rPr>
              <w:t>)</w:t>
            </w:r>
          </w:p>
        </w:tc>
      </w:tr>
      <w:tr w:rsidR="00EB4E5C" w:rsidRPr="00F1493E" w:rsidTr="00DC170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pacing w:val="-2"/>
                <w:sz w:val="20"/>
                <w:szCs w:val="20"/>
                <w:lang w:val="hy-AM"/>
              </w:rPr>
            </w:pPr>
            <w:r w:rsidRPr="00F1493E">
              <w:rPr>
                <w:rFonts w:ascii="GHEA Grapalat" w:hAnsi="GHEA Grapalat" w:cs="Sylfaen"/>
                <w:sz w:val="20"/>
                <w:szCs w:val="20"/>
                <w:lang w:val="hy-AM"/>
              </w:rPr>
              <w:t xml:space="preserve">11.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 xml:space="preserve">Номер плательщика НДС </w:t>
            </w:r>
            <w:r w:rsidRPr="00F1493E">
              <w:rPr>
                <w:rFonts w:ascii="GHEA Grapalat" w:hAnsi="GHEA Grapalat" w:cs="Sylfaen"/>
                <w:sz w:val="20"/>
                <w:szCs w:val="20"/>
              </w:rPr>
              <w:t>:</w:t>
            </w:r>
            <w:r w:rsidRPr="00F1493E">
              <w:rPr>
                <w:rFonts w:ascii="GHEA Grapalat" w:hAnsi="GHEA Grapalat" w:cs="Sylfaen"/>
                <w:sz w:val="20"/>
                <w:szCs w:val="20"/>
                <w:lang w:val="hy-AM"/>
              </w:rPr>
              <w:t xml:space="preserve"> </w:t>
            </w:r>
            <w:r w:rsidRPr="00F1493E">
              <w:rPr>
                <w:rFonts w:ascii="GHEA Grapalat" w:hAnsi="GHEA Grapalat" w:cs="Sylfaen"/>
                <w:sz w:val="20"/>
                <w:szCs w:val="20"/>
              </w:rPr>
              <w:t>03560247</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2. </w:t>
            </w:r>
            <w:r w:rsidRPr="00F1493E">
              <w:rPr>
                <w:rFonts w:ascii="Arial" w:hAnsi="Arial" w:cs="Arial"/>
                <w:sz w:val="20"/>
                <w:szCs w:val="20"/>
                <w:lang w:val="hy-AM"/>
              </w:rPr>
              <w:t xml:space="preserve">Имя </w:t>
            </w:r>
            <w:r w:rsidRPr="00F1493E">
              <w:rPr>
                <w:rFonts w:ascii="Arial" w:hAnsi="Arial" w:cs="Arial"/>
                <w:sz w:val="20"/>
                <w:szCs w:val="20"/>
              </w:rPr>
              <w:t>бенефициара</w:t>
            </w:r>
            <w:r w:rsidRPr="00F1493E">
              <w:rPr>
                <w:rFonts w:ascii="GHEA Grapalat" w:hAnsi="GHEA Grapalat" w:cs="Sylfaen"/>
                <w:sz w:val="20"/>
                <w:szCs w:val="20"/>
              </w:rPr>
              <w:t>​</w:t>
            </w:r>
            <w:r w:rsidRPr="00F1493E">
              <w:rPr>
                <w:rFonts w:ascii="GHEA Grapalat" w:hAnsi="GHEA Grapalat" w:cs="Arial"/>
                <w:sz w:val="20"/>
                <w:szCs w:val="20"/>
              </w:rPr>
              <w:t xml:space="preserve"> </w:t>
            </w:r>
            <w:r w:rsidRPr="00F1493E">
              <w:rPr>
                <w:rFonts w:ascii="GHEA Grapalat" w:hAnsi="GHEA Grapalat" w:cs="Sylfaen"/>
                <w:sz w:val="20"/>
                <w:szCs w:val="20"/>
                <w:lang w:val="hy-AM"/>
              </w:rPr>
              <w:t xml:space="preserve"> </w:t>
            </w:r>
            <w:r w:rsidRPr="00F1493E">
              <w:rPr>
                <w:rFonts w:ascii="Arial" w:hAnsi="Arial" w:cs="Arial"/>
                <w:sz w:val="20"/>
                <w:szCs w:val="20"/>
                <w:lang w:val="hy-AM"/>
              </w:rPr>
              <w:t>дежурный</w:t>
            </w:r>
            <w:r w:rsidRPr="00F1493E">
              <w:rPr>
                <w:rFonts w:ascii="Open Sans" w:hAnsi="Open Sans" w:cs="Open Sans"/>
                <w:sz w:val="20"/>
                <w:szCs w:val="20"/>
                <w:lang w:val="hy-AM"/>
              </w:rPr>
              <w:t xml:space="preserve"> </w:t>
            </w:r>
            <w:r w:rsidRPr="00F1493E">
              <w:rPr>
                <w:rFonts w:ascii="Arial" w:hAnsi="Arial" w:cs="Arial"/>
                <w:sz w:val="20"/>
                <w:szCs w:val="20"/>
                <w:lang w:val="hy-AM"/>
              </w:rPr>
              <w:t>Финансовый</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организация </w:t>
            </w:r>
            <w:r w:rsidRPr="00F1493E">
              <w:rPr>
                <w:rFonts w:ascii="GHEA Grapalat" w:hAnsi="GHEA Grapalat" w:cs="Sylfaen"/>
                <w:sz w:val="20"/>
                <w:szCs w:val="20"/>
              </w:rPr>
              <w:t xml:space="preserve">( </w:t>
            </w:r>
            <w:r w:rsidRPr="00F1493E">
              <w:rPr>
                <w:rFonts w:ascii="Arial" w:hAnsi="Arial" w:cs="Arial"/>
                <w:sz w:val="20"/>
                <w:szCs w:val="20"/>
              </w:rPr>
              <w:t xml:space="preserve">банк </w:t>
            </w:r>
            <w:r w:rsidRPr="00F1493E">
              <w:rPr>
                <w:rFonts w:ascii="Open Sans" w:hAnsi="Open Sans" w:cs="Open Sans"/>
                <w:sz w:val="20"/>
                <w:szCs w:val="20"/>
              </w:rPr>
              <w:t xml:space="preserve">) </w:t>
            </w:r>
            <w:r w:rsidRPr="00F1493E">
              <w:rPr>
                <w:rFonts w:ascii="GHEA Grapalat" w:hAnsi="GHEA Grapalat" w:cs="Arial"/>
                <w:sz w:val="20"/>
                <w:szCs w:val="20"/>
              </w:rPr>
              <w:t>:</w:t>
            </w:r>
            <w:r w:rsidRPr="00F1493E">
              <w:rPr>
                <w:rFonts w:ascii="GHEA Grapalat" w:hAnsi="GHEA Grapalat" w:cs="Arial"/>
                <w:b/>
                <w:sz w:val="20"/>
                <w:szCs w:val="20"/>
                <w:lang w:val="hy-AM"/>
              </w:rPr>
              <w:t xml:space="preserve"> </w:t>
            </w:r>
            <w:r w:rsidRPr="00F1493E">
              <w:rPr>
                <w:rFonts w:ascii="Arial" w:hAnsi="Arial" w:cs="Arial"/>
                <w:b/>
                <w:sz w:val="20"/>
                <w:szCs w:val="20"/>
                <w:lang w:val="hy-AM"/>
              </w:rPr>
              <w:t>Армения</w:t>
            </w:r>
            <w:r w:rsidRPr="00F1493E">
              <w:rPr>
                <w:rFonts w:ascii="Open Sans" w:hAnsi="Open Sans" w:cs="Open Sans"/>
                <w:b/>
                <w:sz w:val="20"/>
                <w:szCs w:val="20"/>
                <w:lang w:val="hy-AM"/>
              </w:rPr>
              <w:t xml:space="preserve"> </w:t>
            </w:r>
            <w:r w:rsidRPr="00F1493E">
              <w:rPr>
                <w:rFonts w:ascii="Arial" w:hAnsi="Arial" w:cs="Arial"/>
                <w:b/>
                <w:sz w:val="20"/>
                <w:szCs w:val="20"/>
                <w:lang w:val="hy-AM"/>
              </w:rPr>
              <w:t>ФН</w:t>
            </w:r>
            <w:r w:rsidRPr="00F1493E">
              <w:rPr>
                <w:rFonts w:ascii="Open Sans" w:hAnsi="Open Sans" w:cs="Open Sans"/>
                <w:b/>
                <w:sz w:val="20"/>
                <w:szCs w:val="20"/>
                <w:lang w:val="hy-AM"/>
              </w:rPr>
              <w:t xml:space="preserve"> </w:t>
            </w:r>
            <w:r w:rsidRPr="00F1493E">
              <w:rPr>
                <w:rFonts w:ascii="Arial" w:hAnsi="Arial" w:cs="Arial"/>
                <w:b/>
                <w:sz w:val="20"/>
                <w:szCs w:val="20"/>
                <w:lang w:val="hy-AM"/>
              </w:rPr>
              <w:t>оперативный</w:t>
            </w:r>
            <w:r w:rsidRPr="00F1493E">
              <w:rPr>
                <w:rFonts w:ascii="Open Sans" w:hAnsi="Open Sans" w:cs="Open Sans"/>
                <w:b/>
                <w:sz w:val="20"/>
                <w:szCs w:val="20"/>
                <w:lang w:val="hy-AM"/>
              </w:rPr>
              <w:t xml:space="preserve"> </w:t>
            </w:r>
            <w:r w:rsidRPr="00F1493E">
              <w:rPr>
                <w:rFonts w:ascii="Arial" w:hAnsi="Arial" w:cs="Arial"/>
                <w:b/>
                <w:sz w:val="20"/>
                <w:szCs w:val="20"/>
                <w:lang w:val="hy-AM"/>
              </w:rPr>
              <w:t>отделение</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3.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счет</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.N )</w:t>
            </w:r>
            <w:r w:rsidRPr="00F1493E">
              <w:rPr>
                <w:rFonts w:ascii="GHEA Grapalat" w:hAnsi="GHEA Grapalat" w:cs="Arial"/>
                <w:sz w:val="20"/>
                <w:szCs w:val="20"/>
                <w:lang w:val="hy-AM"/>
              </w:rPr>
              <w:t xml:space="preserve"> </w:t>
            </w:r>
            <w:r w:rsidRPr="00F1493E">
              <w:rPr>
                <w:rFonts w:ascii="GHEA Grapalat" w:hAnsi="GHEA Grapalat" w:cs="Arial"/>
                <w:b/>
                <w:sz w:val="20"/>
                <w:szCs w:val="20"/>
                <w:lang w:val="hy-AM"/>
              </w:rPr>
              <w:t>900008000664</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4. </w:t>
            </w:r>
            <w:r w:rsidRPr="00F1493E">
              <w:rPr>
                <w:rFonts w:ascii="Sylfaen" w:hAnsi="Sylfaen" w:cs="Sylfaen"/>
                <w:sz w:val="20"/>
                <w:szCs w:val="20"/>
              </w:rPr>
              <w:t>Сумма</w:t>
            </w:r>
            <w:r w:rsidRPr="00F1493E">
              <w:rPr>
                <w:sz w:val="20"/>
                <w:szCs w:val="20"/>
              </w:rPr>
              <w:t>​</w:t>
            </w:r>
            <w:r w:rsidRPr="00F1493E">
              <w:rPr>
                <w:rFonts w:ascii="Sylfaen" w:hAnsi="Sylfaen" w:cs="Arial"/>
                <w:sz w:val="20"/>
                <w:szCs w:val="20"/>
              </w:rPr>
              <w:t xml:space="preserve"> ( </w:t>
            </w:r>
            <w:r w:rsidRPr="00F1493E">
              <w:rPr>
                <w:rFonts w:ascii="Sylfaen" w:hAnsi="Sylfaen" w:cs="Sylfaen"/>
                <w:sz w:val="20"/>
                <w:szCs w:val="20"/>
              </w:rPr>
              <w:t>в цифрах)</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15. </w:t>
            </w:r>
            <w:r w:rsidRPr="00F1493E">
              <w:rPr>
                <w:rFonts w:ascii="Sylfaen" w:hAnsi="Sylfaen" w:cs="Sylfaen"/>
                <w:sz w:val="20"/>
                <w:szCs w:val="20"/>
                <w:lang w:val="hy-AM"/>
              </w:rPr>
              <w:t xml:space="preserve">Принятая сумма: </w:t>
            </w:r>
            <w:r w:rsidRPr="00F1493E">
              <w:rPr>
                <w:rFonts w:ascii="Sylfaen" w:hAnsi="Sylfaen" w:cs="Sylfaen"/>
                <w:sz w:val="20"/>
                <w:szCs w:val="20"/>
              </w:rPr>
              <w:t>( цифрами)</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rFonts w:ascii="Sylfaen" w:hAnsi="Sylfaen" w:cs="Sylfaen"/>
                <w:sz w:val="20"/>
                <w:szCs w:val="20"/>
                <w:lang w:val="hy-AM"/>
              </w:rPr>
              <w:t xml:space="preserve">  </w:t>
            </w:r>
            <w:r w:rsidRPr="00F1493E">
              <w:rPr>
                <w:rFonts w:ascii="Sylfaen" w:hAnsi="Sylfaen" w:cs="Sylfaen"/>
                <w:sz w:val="20"/>
                <w:szCs w:val="20"/>
              </w:rPr>
              <w:t xml:space="preserve">( </w:t>
            </w:r>
            <w:r w:rsidRPr="00F1493E">
              <w:rPr>
                <w:rFonts w:ascii="Sylfaen" w:hAnsi="Sylfaen" w:cs="Sylfaen"/>
                <w:sz w:val="20"/>
                <w:szCs w:val="20"/>
                <w:lang w:val="hy-AM"/>
              </w:rPr>
              <w:t xml:space="preserve">предназначено для частичного принятия указанной суммы, что не применимо </w:t>
            </w:r>
            <w:r w:rsidRPr="00F1493E">
              <w:rPr>
                <w:rFonts w:ascii="Sylfaen" w:hAnsi="Sylfaen" w:cs="Sylfaen"/>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6. Валюта </w:t>
            </w:r>
            <w:r w:rsidRPr="00F1493E">
              <w:rPr>
                <w:rFonts w:ascii="Sylfaen" w:hAnsi="Sylfaen" w:cs="Arial"/>
                <w:sz w:val="20"/>
                <w:szCs w:val="20"/>
              </w:rPr>
              <w:t xml:space="preserve">( </w:t>
            </w:r>
            <w:r w:rsidRPr="00F1493E">
              <w:rPr>
                <w:rFonts w:ascii="Sylfaen" w:hAnsi="Sylfaen" w:cs="Sylfaen"/>
                <w:sz w:val="20"/>
                <w:szCs w:val="20"/>
              </w:rPr>
              <w:t>прописью )</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 xml:space="preserve">с кодом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r w:rsidRPr="00F1493E">
              <w:rPr>
                <w:rFonts w:ascii="Sylfaen" w:hAnsi="Sylfaen" w:cs="Sylfaen"/>
                <w:sz w:val="20"/>
                <w:szCs w:val="20"/>
              </w:rPr>
              <w:t xml:space="preserve">1 </w:t>
            </w:r>
            <w:r w:rsidRPr="00F1493E">
              <w:rPr>
                <w:rFonts w:ascii="Sylfaen" w:hAnsi="Sylfaen" w:cs="Sylfaen"/>
                <w:sz w:val="20"/>
                <w:szCs w:val="20"/>
                <w:lang w:val="hy-AM"/>
              </w:rPr>
              <w:t xml:space="preserve">7. </w:t>
            </w:r>
            <w:r w:rsidRPr="00F1493E">
              <w:rPr>
                <w:rFonts w:ascii="Sylfaen" w:hAnsi="Sylfaen" w:cs="Sylfaen"/>
                <w:sz w:val="20"/>
                <w:szCs w:val="20"/>
              </w:rPr>
              <w:t xml:space="preserve">Цель транзакции </w:t>
            </w:r>
            <w:r w:rsidRPr="00F1493E">
              <w:rPr>
                <w:rFonts w:ascii="Sylfaen" w:hAnsi="Sylfaen" w:cs="Arial"/>
                <w:sz w:val="20"/>
                <w:szCs w:val="20"/>
              </w:rPr>
              <w:t xml:space="preserve">( </w:t>
            </w:r>
            <w:r w:rsidRPr="00F1493E">
              <w:rPr>
                <w:rFonts w:ascii="Sylfaen" w:hAnsi="Sylfaen" w:cs="Sylfaen"/>
                <w:sz w:val="20"/>
                <w:szCs w:val="20"/>
              </w:rPr>
              <w:t xml:space="preserve">платежа </w:t>
            </w:r>
            <w:r w:rsidRPr="00F1493E">
              <w:rPr>
                <w:rFonts w:ascii="Sylfaen" w:hAnsi="Sylfaen" w:cs="Arial"/>
                <w:sz w:val="20"/>
                <w:szCs w:val="20"/>
              </w:rPr>
              <w:t xml:space="preserve">) </w:t>
            </w:r>
            <w:r w:rsidRPr="00F1493E">
              <w:rPr>
                <w:rFonts w:ascii="Sylfaen" w:hAnsi="Sylfaen" w:cs="Sylfaen"/>
                <w:sz w:val="20"/>
                <w:szCs w:val="20"/>
              </w:rPr>
              <w:t>:</w:t>
            </w:r>
            <w:r w:rsidRPr="00F1493E">
              <w:rPr>
                <w:sz w:val="20"/>
                <w:szCs w:val="20"/>
              </w:rPr>
              <w:t>​</w:t>
            </w:r>
            <w:r w:rsidRPr="00F1493E">
              <w:rPr>
                <w:rFonts w:ascii="Sylfaen" w:hAnsi="Sylfaen" w:cs="Arial"/>
                <w:sz w:val="20"/>
                <w:szCs w:val="20"/>
                <w:lang w:val="hy-AM"/>
              </w:rPr>
              <w:t xml:space="preserve">  </w:t>
            </w:r>
            <w:r w:rsidRPr="00F1493E">
              <w:rPr>
                <w:rFonts w:ascii="Sylfaen" w:hAnsi="Sylfaen" w:cs="Sylfaen"/>
                <w:bCs/>
                <w:i/>
                <w:sz w:val="20"/>
                <w:szCs w:val="20"/>
              </w:rPr>
              <w:t xml:space="preserve">( квалификация) </w:t>
            </w:r>
            <w:r w:rsidRPr="00F1493E">
              <w:rPr>
                <w:rFonts w:ascii="Sylfaen" w:hAnsi="Sylfaen" w:cs="Sylfaen"/>
                <w:bCs/>
                <w:i/>
                <w:sz w:val="20"/>
                <w:szCs w:val="20"/>
                <w:lang w:val="hy-AM"/>
              </w:rPr>
              <w:t xml:space="preserve">для </w:t>
            </w:r>
            <w:r w:rsidRPr="00F1493E">
              <w:rPr>
                <w:rFonts w:ascii="Sylfaen" w:hAnsi="Sylfaen" w:cs="Sylfaen"/>
                <w:bCs/>
                <w:i/>
                <w:sz w:val="20"/>
                <w:szCs w:val="20"/>
              </w:rPr>
              <w:t>страховки )</w:t>
            </w:r>
          </w:p>
        </w:tc>
      </w:tr>
      <w:tr w:rsidR="00EB4E5C" w:rsidRPr="00F1493E" w:rsidTr="00DC170C">
        <w:trPr>
          <w:trHeight w:val="424"/>
        </w:trPr>
        <w:tc>
          <w:tcPr>
            <w:tcW w:w="10980" w:type="dxa"/>
            <w:gridSpan w:val="2"/>
            <w:tcBorders>
              <w:top w:val="single" w:sz="4" w:space="0" w:color="auto"/>
              <w:left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8. Основание платежа: </w:t>
            </w:r>
            <w:r w:rsidRPr="00F1493E">
              <w:rPr>
                <w:rFonts w:ascii="Sylfaen" w:hAnsi="Sylfaen" w:cs="Sylfaen"/>
                <w:sz w:val="20"/>
                <w:szCs w:val="20"/>
              </w:rPr>
              <w:t xml:space="preserve">( </w:t>
            </w:r>
            <w:r w:rsidRPr="00F1493E">
              <w:rPr>
                <w:rFonts w:ascii="Sylfaen" w:hAnsi="Sylfaen" w:cs="Arial"/>
                <w:sz w:val="20"/>
                <w:szCs w:val="20"/>
                <w:lang w:val="hy-AM"/>
              </w:rPr>
              <w:t xml:space="preserve">Наименование </w:t>
            </w:r>
            <w:r w:rsidRPr="00F1493E">
              <w:rPr>
                <w:rFonts w:ascii="Sylfaen" w:hAnsi="Sylfaen" w:cs="Sylfaen"/>
                <w:sz w:val="20"/>
                <w:szCs w:val="20"/>
              </w:rPr>
              <w:t xml:space="preserve">документов </w:t>
            </w:r>
            <w:r w:rsidRPr="00F1493E">
              <w:rPr>
                <w:rFonts w:ascii="Sylfaen" w:hAnsi="Sylfaen" w:cs="Sylfaen"/>
                <w:sz w:val="20"/>
                <w:szCs w:val="20"/>
                <w:lang w:val="hy-AM"/>
              </w:rPr>
              <w:t xml:space="preserve">, </w:t>
            </w:r>
            <w:r w:rsidRPr="00F1493E">
              <w:rPr>
                <w:rFonts w:ascii="Sylfaen" w:hAnsi="Sylfaen" w:cs="Arial"/>
                <w:sz w:val="20"/>
                <w:szCs w:val="20"/>
              </w:rPr>
              <w:t xml:space="preserve">в том числе </w:t>
            </w:r>
            <w:r w:rsidRPr="00F1493E">
              <w:rPr>
                <w:rFonts w:ascii="Sylfaen" w:hAnsi="Sylfaen" w:cs="Arial"/>
                <w:sz w:val="20"/>
                <w:szCs w:val="20"/>
                <w:lang w:val="hy-AM"/>
              </w:rPr>
              <w:t xml:space="preserve">соглашение о неустойке, </w:t>
            </w:r>
            <w:r w:rsidRPr="00F1493E">
              <w:rPr>
                <w:rFonts w:ascii="Sylfaen" w:hAnsi="Sylfaen" w:cs="Sylfaen"/>
                <w:sz w:val="20"/>
                <w:szCs w:val="20"/>
                <w:lang w:val="hy-AM"/>
              </w:rPr>
              <w:t>их</w:t>
            </w:r>
            <w:r w:rsidRPr="00F1493E">
              <w:rPr>
                <w:rFonts w:ascii="Sylfaen" w:hAnsi="Sylfaen" w:cs="Arial"/>
                <w:sz w:val="20"/>
                <w:szCs w:val="20"/>
                <w:lang w:val="hy-AM"/>
              </w:rPr>
              <w:t xml:space="preserve"> </w:t>
            </w:r>
            <w:r w:rsidRPr="00F1493E">
              <w:rPr>
                <w:rFonts w:ascii="Sylfaen" w:hAnsi="Sylfaen" w:cs="Sylfaen"/>
                <w:sz w:val="20"/>
                <w:szCs w:val="20"/>
                <w:lang w:val="hy-AM"/>
              </w:rPr>
              <w:t xml:space="preserve">числа </w:t>
            </w:r>
            <w:r w:rsidRPr="00F1493E">
              <w:rPr>
                <w:rFonts w:ascii="Sylfaen" w:hAnsi="Sylfaen" w:cs="Arial"/>
                <w:sz w:val="20"/>
                <w:szCs w:val="20"/>
                <w:lang w:val="hy-AM"/>
              </w:rPr>
              <w:t>,</w:t>
            </w:r>
            <w:r w:rsidRPr="00F1493E">
              <w:rPr>
                <w:rFonts w:ascii="Sylfaen" w:hAnsi="Sylfaen" w:cs="Arial"/>
                <w:sz w:val="20"/>
                <w:szCs w:val="20"/>
              </w:rPr>
              <w:t xml:space="preserve"> </w:t>
            </w:r>
            <w:r w:rsidRPr="00F1493E">
              <w:rPr>
                <w:rFonts w:ascii="Sylfaen" w:hAnsi="Sylfaen" w:cs="Sylfaen"/>
                <w:sz w:val="20"/>
                <w:szCs w:val="20"/>
                <w:lang w:val="hy-AM"/>
              </w:rPr>
              <w:t>контракт</w:t>
            </w:r>
            <w:r w:rsidRPr="00F1493E">
              <w:rPr>
                <w:rFonts w:ascii="Sylfaen" w:hAnsi="Sylfaen" w:cs="Sylfaen"/>
                <w:sz w:val="20"/>
                <w:szCs w:val="20"/>
              </w:rPr>
              <w:t xml:space="preserve"> </w:t>
            </w:r>
            <w:r w:rsidRPr="00F1493E">
              <w:rPr>
                <w:rFonts w:ascii="Sylfaen" w:hAnsi="Sylfaen" w:cs="Arial"/>
                <w:sz w:val="20"/>
                <w:szCs w:val="20"/>
              </w:rPr>
              <w:t xml:space="preserve"> </w:t>
            </w:r>
            <w:r w:rsidRPr="00F1493E">
              <w:rPr>
                <w:rFonts w:ascii="Sylfaen" w:hAnsi="Sylfaen" w:cs="Sylfaen"/>
                <w:sz w:val="20"/>
                <w:szCs w:val="20"/>
              </w:rPr>
              <w:t xml:space="preserve">код , на основании </w:t>
            </w:r>
            <w:r w:rsidRPr="00F1493E">
              <w:rPr>
                <w:rFonts w:ascii="Sylfaen" w:hAnsi="Sylfaen" w:cs="Arial"/>
                <w:sz w:val="20"/>
                <w:szCs w:val="20"/>
                <w:lang w:val="hy-AM"/>
              </w:rPr>
              <w:t xml:space="preserve">которого производится оплата </w:t>
            </w:r>
            <w:r w:rsidRPr="00F1493E">
              <w:rPr>
                <w:rFonts w:ascii="Sylfaen" w:hAnsi="Sylfaen" w:cs="Arial"/>
                <w:sz w:val="20"/>
                <w:szCs w:val="20"/>
              </w:rPr>
              <w:t>)</w:t>
            </w:r>
          </w:p>
          <w:p w:rsidR="00EB4E5C" w:rsidRPr="00F1493E" w:rsidRDefault="00EB4E5C" w:rsidP="00DC170C">
            <w:pPr>
              <w:rPr>
                <w:rFonts w:ascii="Sylfaen" w:hAnsi="Sylfaen" w:cs="Arial"/>
                <w:sz w:val="20"/>
                <w:szCs w:val="20"/>
              </w:rPr>
            </w:pPr>
          </w:p>
        </w:tc>
      </w:tr>
      <w:tr w:rsidR="00EB4E5C" w:rsidRPr="00F1493E" w:rsidTr="00DC170C">
        <w:trPr>
          <w:trHeight w:val="704"/>
        </w:trPr>
        <w:tc>
          <w:tcPr>
            <w:tcW w:w="10980" w:type="dxa"/>
            <w:gridSpan w:val="2"/>
            <w:tcBorders>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19. Условия оплаты: &lt;принятый платеж&gt;</w:t>
            </w:r>
          </w:p>
          <w:p w:rsidR="00EB4E5C" w:rsidRPr="00F1493E" w:rsidRDefault="00EB4E5C" w:rsidP="00DC170C">
            <w:pPr>
              <w:rPr>
                <w:rFonts w:ascii="Sylfaen" w:hAnsi="Sylfaen" w:cs="Sylfaen"/>
                <w:sz w:val="20"/>
                <w:szCs w:val="20"/>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20. Количество прикрепленных страниц: </w:t>
            </w:r>
            <w:r w:rsidRPr="00F1493E">
              <w:rPr>
                <w:rFonts w:ascii="Sylfaen" w:hAnsi="Sylfaen" w:cs="Arial"/>
                <w:sz w:val="20"/>
                <w:szCs w:val="20"/>
              </w:rPr>
              <w:t>---</w:t>
            </w:r>
            <w:r w:rsidRPr="00F1493E">
              <w:rPr>
                <w:rFonts w:ascii="Sylfaen" w:hAnsi="Sylfaen" w:cs="Arial"/>
                <w:sz w:val="20"/>
                <w:szCs w:val="20"/>
                <w:lang w:val="hy-AM"/>
              </w:rPr>
              <w:t xml:space="preserve">    </w:t>
            </w:r>
            <w:r w:rsidRPr="00F1493E">
              <w:rPr>
                <w:rFonts w:ascii="Sylfaen" w:hAnsi="Sylfaen" w:cs="Sylfaen"/>
                <w:sz w:val="20"/>
                <w:szCs w:val="20"/>
              </w:rPr>
              <w:t>страница</w:t>
            </w:r>
          </w:p>
          <w:p w:rsidR="00EB4E5C" w:rsidRPr="00F1493E" w:rsidRDefault="00EB4E5C" w:rsidP="00DC170C">
            <w:pPr>
              <w:rPr>
                <w:rFonts w:ascii="Sylfaen" w:hAnsi="Sylfaen" w:cs="Sylfaen"/>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Courier New"/>
                <w:sz w:val="20"/>
                <w:szCs w:val="20"/>
              </w:rPr>
              <w:t> </w:t>
            </w:r>
            <w:r w:rsidRPr="00F1493E">
              <w:rPr>
                <w:rFonts w:ascii="Sylfaen" w:hAnsi="Sylfaen" w:cs="Arial"/>
                <w:sz w:val="20"/>
                <w:szCs w:val="20"/>
                <w:lang w:val="hy-AM"/>
              </w:rPr>
              <w:t xml:space="preserve">22. </w:t>
            </w:r>
            <w:r w:rsidRPr="00F1493E">
              <w:rPr>
                <w:rFonts w:ascii="Sylfaen" w:hAnsi="Sylfaen" w:cs="Arial"/>
                <w:sz w:val="20"/>
                <w:szCs w:val="20"/>
              </w:rPr>
              <w:t xml:space="preserve">а </w:t>
            </w:r>
            <w:r w:rsidRPr="00F1493E">
              <w:rPr>
                <w:rFonts w:ascii="Sylfaen" w:hAnsi="Sylfaen" w:cs="Sylfaen"/>
                <w:sz w:val="20"/>
                <w:szCs w:val="20"/>
              </w:rPr>
              <w:t>. Бенефициар подписи</w:t>
            </w: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22 </w:t>
            </w:r>
            <w:r w:rsidRPr="00F1493E">
              <w:rPr>
                <w:rFonts w:ascii="Sylfaen" w:hAnsi="Sylfaen" w:cs="Sylfaen"/>
                <w:sz w:val="20"/>
                <w:szCs w:val="20"/>
              </w:rPr>
              <w:t>.б.</w:t>
            </w:r>
          </w:p>
          <w:p w:rsidR="00EB4E5C" w:rsidRPr="00F1493E" w:rsidRDefault="00EB4E5C" w:rsidP="00DC170C">
            <w:pPr>
              <w:rPr>
                <w:rFonts w:ascii="Sylfaen" w:hAnsi="Sylfaen" w:cs="Sylfaen"/>
                <w:sz w:val="20"/>
                <w:szCs w:val="20"/>
              </w:rPr>
            </w:pPr>
            <w:r w:rsidRPr="00F1493E">
              <w:rPr>
                <w:rFonts w:ascii="Sylfaen" w:hAnsi="Sylfaen" w:cs="Sylfaen"/>
                <w:sz w:val="20"/>
                <w:szCs w:val="20"/>
              </w:rPr>
              <w:t>К.Т.</w:t>
            </w:r>
          </w:p>
          <w:p w:rsidR="00EB4E5C" w:rsidRPr="00F1493E" w:rsidRDefault="00EB4E5C" w:rsidP="00DC170C">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Arial"/>
                <w:sz w:val="20"/>
                <w:szCs w:val="20"/>
                <w:lang w:val="hy-AM"/>
              </w:rPr>
              <w:t xml:space="preserve">2 </w:t>
            </w:r>
            <w:r w:rsidRPr="00F1493E">
              <w:rPr>
                <w:rFonts w:ascii="Sylfaen" w:hAnsi="Sylfaen" w:cs="Arial"/>
                <w:sz w:val="20"/>
                <w:szCs w:val="20"/>
              </w:rPr>
              <w:t xml:space="preserve">1. </w:t>
            </w:r>
            <w:r w:rsidRPr="00F1493E">
              <w:rPr>
                <w:rFonts w:ascii="Sylfaen" w:hAnsi="Sylfaen" w:cs="Sylfaen"/>
                <w:sz w:val="20"/>
                <w:szCs w:val="20"/>
              </w:rPr>
              <w:t>а.</w:t>
            </w:r>
            <w:r w:rsidRPr="00F1493E">
              <w:rPr>
                <w:rFonts w:ascii="Sylfaen" w:hAnsi="Sylfaen" w:cs="Courier New"/>
                <w:sz w:val="20"/>
                <w:szCs w:val="20"/>
              </w:rPr>
              <w:t> </w:t>
            </w:r>
            <w:r w:rsidRPr="00F1493E">
              <w:rPr>
                <w:rFonts w:ascii="Sylfaen" w:hAnsi="Sylfaen" w:cs="Sylfaen"/>
                <w:sz w:val="20"/>
                <w:szCs w:val="20"/>
              </w:rPr>
              <w:t>Плательщик подписи :</w:t>
            </w:r>
          </w:p>
          <w:p w:rsidR="00EB4E5C" w:rsidRPr="00F1493E" w:rsidRDefault="00EB4E5C" w:rsidP="00DC170C">
            <w:pPr>
              <w:jc w:val="right"/>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Sylfaen"/>
                <w:sz w:val="20"/>
                <w:szCs w:val="20"/>
                <w:lang w:val="hy-AM"/>
              </w:rPr>
              <w:t xml:space="preserve">2 </w:t>
            </w:r>
            <w:r w:rsidRPr="00F1493E">
              <w:rPr>
                <w:rFonts w:ascii="Sylfaen" w:hAnsi="Sylfaen" w:cs="Sylfaen"/>
                <w:sz w:val="20"/>
                <w:szCs w:val="20"/>
              </w:rPr>
              <w:t>1.б. К.Т.</w:t>
            </w:r>
          </w:p>
          <w:p w:rsidR="00EB4E5C" w:rsidRPr="00F1493E" w:rsidRDefault="00EB4E5C" w:rsidP="00DC170C">
            <w:pPr>
              <w:jc w:val="right"/>
              <w:rPr>
                <w:rFonts w:ascii="Sylfaen" w:hAnsi="Sylfaen" w:cs="Sylfaen"/>
                <w:sz w:val="20"/>
                <w:szCs w:val="20"/>
              </w:rPr>
            </w:pPr>
          </w:p>
        </w:tc>
      </w:tr>
      <w:tr w:rsidR="00EB4E5C" w:rsidRPr="00F1493E" w:rsidTr="00DC170C">
        <w:trPr>
          <w:trHeight w:val="2058"/>
        </w:trPr>
        <w:tc>
          <w:tcPr>
            <w:tcW w:w="5616" w:type="dxa"/>
            <w:tcBorders>
              <w:top w:val="single" w:sz="4" w:space="0" w:color="auto"/>
              <w:left w:val="single" w:sz="4" w:space="0" w:color="auto"/>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lastRenderedPageBreak/>
              <w:t xml:space="preserve">2 </w:t>
            </w:r>
            <w:r w:rsidRPr="00F1493E">
              <w:rPr>
                <w:rFonts w:ascii="Sylfaen" w:hAnsi="Sylfaen" w:cs="Tahoma"/>
                <w:color w:val="000000"/>
                <w:sz w:val="20"/>
                <w:szCs w:val="20"/>
                <w:lang w:val="hy-AM"/>
              </w:rPr>
              <w:t xml:space="preserve">4 </w:t>
            </w:r>
            <w:r w:rsidRPr="00F1493E">
              <w:rPr>
                <w:rFonts w:ascii="Sylfaen" w:hAnsi="Sylfaen" w:cs="Tahoma"/>
                <w:color w:val="000000"/>
                <w:sz w:val="20"/>
                <w:szCs w:val="20"/>
              </w:rPr>
              <w:t xml:space="preserve">.a. </w:t>
            </w:r>
            <w:r w:rsidRPr="00F1493E">
              <w:rPr>
                <w:rFonts w:ascii="Sylfaen" w:hAnsi="Sylfaen" w:cs="Tahoma"/>
                <w:color w:val="000000"/>
                <w:sz w:val="20"/>
                <w:szCs w:val="20"/>
                <w:lang w:val="hy-AM"/>
              </w:rPr>
              <w:t>Финансовое учреждение, обслуживающее бенефициара</w:t>
            </w:r>
            <w:r w:rsidRPr="00F1493E">
              <w:rPr>
                <w:rFonts w:ascii="Sylfaen" w:hAnsi="Sylfaen" w:cs="Tahoma"/>
                <w:color w:val="000000"/>
                <w:sz w:val="20"/>
                <w:szCs w:val="20"/>
              </w:rPr>
              <w:t xml:space="preserve"> </w:t>
            </w:r>
          </w:p>
          <w:p w:rsidR="00EB4E5C" w:rsidRPr="00F1493E" w:rsidRDefault="00EB4E5C" w:rsidP="00DC170C">
            <w:pPr>
              <w:rPr>
                <w:rFonts w:ascii="Sylfaen" w:hAnsi="Sylfaen" w:cs="Tahoma"/>
                <w:color w:val="000000"/>
                <w:sz w:val="20"/>
                <w:szCs w:val="20"/>
                <w:lang w:val="hy-AM"/>
              </w:rPr>
            </w:pPr>
            <w:r w:rsidRPr="00F1493E">
              <w:rPr>
                <w:rFonts w:ascii="Sylfaen" w:hAnsi="Sylfaen" w:cs="Tahoma"/>
                <w:color w:val="000000"/>
                <w:sz w:val="20"/>
                <w:szCs w:val="20"/>
              </w:rPr>
              <w:t xml:space="preserve">                             </w:t>
            </w:r>
            <w:r w:rsidRPr="00F1493E">
              <w:rPr>
                <w:rFonts w:ascii="Sylfaen" w:hAnsi="Sylfaen" w:cs="Tahoma"/>
                <w:color w:val="000000"/>
                <w:sz w:val="20"/>
                <w:szCs w:val="20"/>
                <w:lang w:val="hy-AM"/>
              </w:rPr>
              <w:t xml:space="preserve">                 </w:t>
            </w:r>
          </w:p>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lang w:val="hy-AM"/>
              </w:rPr>
              <w:t xml:space="preserve">                                                 </w:t>
            </w: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r w:rsidRPr="00F1493E">
              <w:rPr>
                <w:rFonts w:ascii="Sylfaen" w:hAnsi="Sylfaen" w:cs="Sylfaen"/>
                <w:sz w:val="20"/>
                <w:szCs w:val="20"/>
              </w:rPr>
              <w:t>/ подпись /</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t xml:space="preserve">2 </w:t>
            </w:r>
            <w:r w:rsidRPr="00F1493E">
              <w:rPr>
                <w:rFonts w:ascii="Sylfaen" w:hAnsi="Sylfaen" w:cs="Tahoma"/>
                <w:color w:val="000000"/>
                <w:sz w:val="20"/>
                <w:szCs w:val="20"/>
                <w:lang w:val="hy-AM"/>
              </w:rPr>
              <w:t xml:space="preserve">3 </w:t>
            </w:r>
            <w:r w:rsidRPr="00F1493E">
              <w:rPr>
                <w:rFonts w:ascii="Sylfaen" w:hAnsi="Sylfaen" w:cs="Tahoma"/>
                <w:color w:val="000000"/>
                <w:sz w:val="20"/>
                <w:szCs w:val="20"/>
              </w:rPr>
              <w:t xml:space="preserve">.а. </w:t>
            </w:r>
            <w:r w:rsidRPr="00F1493E">
              <w:rPr>
                <w:rFonts w:ascii="Sylfaen" w:hAnsi="Sylfaen" w:cs="Tahoma"/>
                <w:color w:val="000000"/>
                <w:sz w:val="20"/>
                <w:szCs w:val="20"/>
                <w:lang w:val="hy-AM"/>
              </w:rPr>
              <w:t>Финансовое учреждение, обслуживающее плательщика</w:t>
            </w:r>
            <w:r w:rsidRPr="00F1493E">
              <w:rPr>
                <w:rFonts w:ascii="Sylfaen" w:hAnsi="Sylfaen" w:cs="Tahoma"/>
                <w:color w:val="000000"/>
                <w:sz w:val="20"/>
                <w:szCs w:val="20"/>
              </w:rPr>
              <w:t xml:space="preserve"> </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jc w:val="cente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подпись /</w:t>
            </w:r>
          </w:p>
          <w:p w:rsidR="00EB4E5C" w:rsidRPr="00F1493E" w:rsidRDefault="00EB4E5C" w:rsidP="00DC170C">
            <w:pPr>
              <w:jc w:val="right"/>
              <w:rPr>
                <w:rFonts w:ascii="Sylfaen" w:hAnsi="Sylfaen" w:cs="Arial"/>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24.б.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xml:space="preserve">2 </w:t>
            </w:r>
            <w:r w:rsidRPr="00F1493E">
              <w:rPr>
                <w:rFonts w:ascii="Sylfaen" w:hAnsi="Sylfaen" w:cs="Sylfaen"/>
                <w:sz w:val="20"/>
                <w:szCs w:val="20"/>
                <w:lang w:val="hy-AM"/>
              </w:rPr>
              <w:t xml:space="preserve">4 </w:t>
            </w:r>
            <w:r w:rsidRPr="00F1493E">
              <w:rPr>
                <w:rFonts w:ascii="Sylfaen" w:hAnsi="Sylfaen" w:cs="Sylfaen"/>
                <w:sz w:val="20"/>
                <w:szCs w:val="20"/>
              </w:rPr>
              <w:t xml:space="preserve">. </w:t>
            </w:r>
            <w:r w:rsidRPr="00F1493E">
              <w:rPr>
                <w:rFonts w:ascii="Sylfaen" w:hAnsi="Sylfaen" w:cs="Sylfaen"/>
                <w:sz w:val="20"/>
                <w:szCs w:val="20"/>
                <w:lang w:val="hy-AM"/>
              </w:rPr>
              <w:t xml:space="preserve">с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___ </w:t>
            </w:r>
            <w:r w:rsidRPr="00F1493E">
              <w:rPr>
                <w:rFonts w:ascii="Sylfaen" w:hAnsi="Sylfaen" w:cs="Tahoma"/>
                <w:color w:val="000000"/>
                <w:sz w:val="20"/>
                <w:szCs w:val="20"/>
              </w:rPr>
              <w:t xml:space="preserve">20___ </w:t>
            </w:r>
            <w:r w:rsidRPr="00F1493E">
              <w:rPr>
                <w:rFonts w:ascii="Sylfaen" w:hAnsi="Sylfaen" w:cs="Sylfaen"/>
                <w:color w:val="000000"/>
                <w:sz w:val="20"/>
                <w:szCs w:val="20"/>
              </w:rPr>
              <w:t>г.</w:t>
            </w: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23.б.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color w:val="000000"/>
                <w:sz w:val="20"/>
                <w:szCs w:val="20"/>
              </w:rPr>
            </w:pPr>
            <w:r w:rsidRPr="00F1493E">
              <w:rPr>
                <w:rFonts w:ascii="Sylfaen" w:hAnsi="Sylfaen" w:cs="Sylfaen"/>
                <w:sz w:val="20"/>
                <w:szCs w:val="20"/>
              </w:rPr>
              <w:t xml:space="preserve">23. </w:t>
            </w:r>
            <w:r w:rsidRPr="00F1493E">
              <w:rPr>
                <w:rFonts w:ascii="Sylfaen" w:hAnsi="Sylfaen" w:cs="Sylfaen"/>
                <w:sz w:val="20"/>
                <w:szCs w:val="20"/>
                <w:lang w:val="hy-AM"/>
              </w:rPr>
              <w:t xml:space="preserve">в </w:t>
            </w:r>
            <w:r w:rsidRPr="00F1493E">
              <w:rPr>
                <w:rFonts w:ascii="Sylfaen" w:hAnsi="Sylfaen" w:cs="Sylfaen"/>
                <w:sz w:val="20"/>
                <w:szCs w:val="20"/>
              </w:rPr>
              <w:t xml:space="preserve">. Исполнение Дата :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p w:rsidR="00EB4E5C" w:rsidRPr="00F1493E" w:rsidRDefault="00EB4E5C" w:rsidP="00DC170C">
            <w:pPr>
              <w:rPr>
                <w:rFonts w:ascii="Sylfaen" w:hAnsi="Sylfaen" w:cs="Sylfaen"/>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Arial"/>
                <w:sz w:val="20"/>
                <w:szCs w:val="20"/>
              </w:rPr>
            </w:pPr>
          </w:p>
        </w:tc>
      </w:tr>
    </w:tbl>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1493E">
        <w:rPr>
          <w:rFonts w:ascii="Sylfaen" w:hAnsi="Sylfaen"/>
          <w:i/>
          <w:sz w:val="20"/>
          <w:szCs w:val="20"/>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EB4E5C" w:rsidRPr="00F1493E" w:rsidRDefault="00EB4E5C" w:rsidP="00EB4E5C">
      <w:pPr>
        <w:jc w:val="center"/>
        <w:rPr>
          <w:rFonts w:ascii="Sylfaen" w:hAnsi="Sylfaen"/>
          <w:b/>
          <w:sz w:val="20"/>
          <w:szCs w:val="20"/>
          <w:lang w:val="nl-NL"/>
        </w:rPr>
      </w:pPr>
      <w:r w:rsidRPr="00F1493E">
        <w:rPr>
          <w:rFonts w:ascii="Sylfaen" w:hAnsi="Sylfaen"/>
          <w:b/>
          <w:sz w:val="20"/>
          <w:szCs w:val="20"/>
          <w:lang w:val="hy-AM"/>
        </w:rPr>
        <w:br w:type="page"/>
      </w:r>
      <w:r w:rsidRPr="00F1493E">
        <w:rPr>
          <w:rFonts w:ascii="Sylfaen" w:hAnsi="Sylfaen"/>
          <w:b/>
          <w:sz w:val="20"/>
          <w:szCs w:val="20"/>
          <w:lang w:val="hy-AM"/>
        </w:rPr>
        <w:lastRenderedPageBreak/>
        <w:t>Оплата</w:t>
      </w:r>
      <w:r w:rsidRPr="00F1493E">
        <w:rPr>
          <w:rFonts w:ascii="Sylfaen" w:hAnsi="Sylfaen"/>
          <w:b/>
          <w:sz w:val="20"/>
          <w:szCs w:val="20"/>
          <w:lang w:val="nl-NL"/>
        </w:rPr>
        <w:t xml:space="preserve"> </w:t>
      </w:r>
      <w:r w:rsidRPr="00F1493E">
        <w:rPr>
          <w:rFonts w:ascii="Sylfaen" w:hAnsi="Sylfaen"/>
          <w:b/>
          <w:sz w:val="20"/>
          <w:szCs w:val="20"/>
          <w:lang w:val="hy-AM"/>
        </w:rPr>
        <w:t>письмо с требованием</w:t>
      </w:r>
      <w:r w:rsidRPr="00F1493E">
        <w:rPr>
          <w:rFonts w:ascii="Sylfaen" w:hAnsi="Sylfaen"/>
          <w:b/>
          <w:sz w:val="20"/>
          <w:szCs w:val="20"/>
          <w:lang w:val="nl-NL"/>
        </w:rPr>
        <w:t xml:space="preserve"> </w:t>
      </w:r>
      <w:r w:rsidRPr="00F1493E">
        <w:rPr>
          <w:rFonts w:ascii="Sylfaen" w:hAnsi="Sylfaen"/>
          <w:b/>
          <w:sz w:val="20"/>
          <w:szCs w:val="20"/>
          <w:lang w:val="hy-AM"/>
        </w:rPr>
        <w:t>обязательный</w:t>
      </w:r>
      <w:r w:rsidRPr="00F1493E">
        <w:rPr>
          <w:rFonts w:ascii="Sylfaen" w:hAnsi="Sylfaen"/>
          <w:b/>
          <w:sz w:val="20"/>
          <w:szCs w:val="20"/>
          <w:lang w:val="nl-NL"/>
        </w:rPr>
        <w:t xml:space="preserve"> </w:t>
      </w:r>
      <w:r w:rsidRPr="00F1493E">
        <w:rPr>
          <w:rFonts w:ascii="Sylfaen" w:hAnsi="Sylfaen"/>
          <w:b/>
          <w:sz w:val="20"/>
          <w:szCs w:val="20"/>
          <w:lang w:val="hy-AM"/>
        </w:rPr>
        <w:t>предпосылки</w:t>
      </w:r>
      <w:r w:rsidRPr="00F1493E">
        <w:rPr>
          <w:rFonts w:ascii="Sylfaen" w:hAnsi="Sylfaen"/>
          <w:b/>
          <w:sz w:val="20"/>
          <w:szCs w:val="20"/>
          <w:lang w:val="nl-NL"/>
        </w:rPr>
        <w:t xml:space="preserve"> </w:t>
      </w:r>
      <w:r w:rsidRPr="00F1493E">
        <w:rPr>
          <w:rFonts w:ascii="Sylfaen" w:hAnsi="Sylfaen"/>
          <w:b/>
          <w:sz w:val="20"/>
          <w:szCs w:val="20"/>
          <w:lang w:val="hy-AM"/>
        </w:rPr>
        <w:t>и</w:t>
      </w:r>
      <w:r w:rsidRPr="00F1493E">
        <w:rPr>
          <w:rFonts w:ascii="Sylfaen" w:hAnsi="Sylfaen"/>
          <w:b/>
          <w:sz w:val="20"/>
          <w:szCs w:val="20"/>
          <w:lang w:val="nl-NL"/>
        </w:rPr>
        <w:t xml:space="preserve"> </w:t>
      </w:r>
      <w:r w:rsidRPr="00F1493E">
        <w:rPr>
          <w:rFonts w:ascii="Sylfaen" w:hAnsi="Sylfaen"/>
          <w:b/>
          <w:sz w:val="20"/>
          <w:szCs w:val="20"/>
          <w:lang w:val="hy-AM"/>
        </w:rPr>
        <w:t>заполнение</w:t>
      </w:r>
      <w:r w:rsidRPr="00F1493E">
        <w:rPr>
          <w:rFonts w:ascii="Sylfaen" w:hAnsi="Sylfaen"/>
          <w:b/>
          <w:sz w:val="20"/>
          <w:szCs w:val="20"/>
          <w:lang w:val="nl-NL"/>
        </w:rPr>
        <w:t xml:space="preserve"> </w:t>
      </w:r>
      <w:r w:rsidRPr="00F1493E">
        <w:rPr>
          <w:rFonts w:ascii="Sylfaen" w:hAnsi="Sylfaen"/>
          <w:b/>
          <w:sz w:val="20"/>
          <w:szCs w:val="20"/>
          <w:lang w:val="hy-AM"/>
        </w:rPr>
        <w:t>гид</w:t>
      </w:r>
    </w:p>
    <w:p w:rsidR="00EB4E5C" w:rsidRPr="00F1493E" w:rsidRDefault="00EB4E5C" w:rsidP="00EB4E5C">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Отмеченный поле /</w:t>
            </w:r>
          </w:p>
          <w:p w:rsidR="00EB4E5C" w:rsidRPr="00F1493E" w:rsidRDefault="00EB4E5C" w:rsidP="00DC170C">
            <w:pPr>
              <w:jc w:val="center"/>
              <w:rPr>
                <w:rFonts w:ascii="Sylfaen" w:hAnsi="Sylfaen"/>
                <w:b/>
                <w:sz w:val="20"/>
                <w:szCs w:val="20"/>
              </w:rPr>
            </w:pPr>
            <w:r w:rsidRPr="00F1493E">
              <w:rPr>
                <w:rFonts w:ascii="Sylfaen" w:hAnsi="Sylfaen"/>
                <w:b/>
                <w:sz w:val="20"/>
                <w:szCs w:val="20"/>
              </w:rPr>
              <w:t>предпосылка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lang w:val="hy-AM"/>
              </w:rPr>
            </w:pPr>
            <w:r w:rsidRPr="00F1493E">
              <w:rPr>
                <w:rFonts w:ascii="Sylfaen" w:hAnsi="Sylfaen"/>
                <w:b/>
                <w:sz w:val="20"/>
                <w:szCs w:val="20"/>
              </w:rPr>
              <w:t>Действительное состояние заполнение требование</w:t>
            </w:r>
            <w:r w:rsidRPr="00F1493E">
              <w:rPr>
                <w:rFonts w:ascii="Sylfaen" w:hAnsi="Sylfaen"/>
                <w:b/>
                <w:sz w:val="20"/>
                <w:szCs w:val="20"/>
                <w:lang w:val="hy-AM"/>
              </w:rPr>
              <w:t xml:space="preserve"> </w:t>
            </w:r>
          </w:p>
          <w:p w:rsidR="00EB4E5C" w:rsidRPr="00F1493E" w:rsidRDefault="00EB4E5C" w:rsidP="00DC170C">
            <w:pPr>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Условие действительности</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дополнительный сторона :</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бенефициар или плательщик</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5</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Документ имеет предварительно заполненное &lt;Запрос на оплату&gt;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17"/>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w:t>
            </w:r>
            <w:r w:rsidRPr="00F1493E">
              <w:rPr>
                <w:rFonts w:ascii="Sylfaen" w:hAnsi="Sylfaen"/>
                <w:sz w:val="20"/>
                <w:szCs w:val="20"/>
              </w:rPr>
              <w:t>письмо с требованием при представлении</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132" w:hanging="132"/>
              <w:jc w:val="center"/>
              <w:rPr>
                <w:rFonts w:ascii="Sylfaen" w:hAnsi="Sylfaen"/>
                <w:sz w:val="20"/>
                <w:szCs w:val="20"/>
                <w:lang w:val="hy-AM"/>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письмо с требованием презентация день </w:t>
            </w:r>
            <w:r w:rsidRPr="00F1493E">
              <w:rPr>
                <w:rFonts w:ascii="Sylfaen" w:hAnsi="Sylfaen"/>
                <w:sz w:val="20"/>
                <w:szCs w:val="20"/>
                <w:lang w:val="hy-AM"/>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cs="Sylfaen"/>
                <w:sz w:val="20"/>
                <w:szCs w:val="20"/>
                <w:lang w:val="hy-AM"/>
              </w:rPr>
              <w:t xml:space="preserve">Имя плательщика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он заполняется</w:t>
            </w:r>
            <w:r w:rsidRPr="00F1493E">
              <w:rPr>
                <w:sz w:val="20"/>
                <w:szCs w:val="20"/>
              </w:rPr>
              <w:t>​</w:t>
            </w:r>
            <w:r w:rsidRPr="00F1493E">
              <w:rPr>
                <w:rFonts w:ascii="Sylfaen" w:hAnsi="Sylfaen"/>
                <w:sz w:val="20"/>
                <w:szCs w:val="20"/>
              </w:rPr>
              <w:t xml:space="preserve"> имя лица ( плательщика ) , чье со счета необходимо взимать плату по требованию упомянул Сумма : заполняется плательщиком</w:t>
            </w:r>
            <w:r w:rsidRPr="00F1493E">
              <w:rPr>
                <w:sz w:val="20"/>
                <w:szCs w:val="20"/>
              </w:rPr>
              <w:t>​</w:t>
            </w:r>
            <w:r w:rsidRPr="00F1493E">
              <w:rPr>
                <w:rFonts w:ascii="Sylfaen" w:hAnsi="Sylfaen" w:cs="Sylfaen"/>
                <w:sz w:val="20"/>
                <w:szCs w:val="20"/>
              </w:rPr>
              <w:t xml:space="preserve"> имя , фамилия , если это физический это человек или имя , если это юридический это человек . Упомянутый являются также другой данные </w:t>
            </w:r>
            <w:r w:rsidRPr="00F1493E">
              <w:rPr>
                <w:rFonts w:ascii="Sylfaen" w:hAnsi="Sylfaen"/>
                <w:sz w:val="20"/>
                <w:szCs w:val="20"/>
              </w:rPr>
              <w:t>согласно</w:t>
            </w:r>
            <w:r w:rsidRPr="00F1493E">
              <w:rPr>
                <w:sz w:val="20"/>
                <w:szCs w:val="20"/>
              </w:rPr>
              <w:t>​</w:t>
            </w:r>
            <w:r w:rsidRPr="00F1493E">
              <w:rPr>
                <w:rFonts w:ascii="Sylfaen" w:hAnsi="Sylfaen" w:cs="Sylfaen"/>
                <w:sz w:val="20"/>
                <w:szCs w:val="20"/>
              </w:rPr>
              <w:t xml:space="preserve"> необходимость .</w:t>
            </w:r>
            <w:r w:rsidRPr="00F1493E">
              <w:rPr>
                <w:rFonts w:ascii="Sylfaen" w:hAnsi="Sylfaen"/>
                <w:sz w:val="20"/>
                <w:szCs w:val="20"/>
                <w:lang w:val="hy-AM"/>
              </w:rPr>
              <w:t xml:space="preserve"> </w:t>
            </w: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252" w:hanging="252"/>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банковское дело счет число сам дежурный финансовый в организации ( филиале ), из которой необходимо взимать плату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ограниченный в случаях, когда плательщик зарегистрирован</w:t>
            </w:r>
            <w:r w:rsidRPr="00F1493E">
              <w:rPr>
                <w:sz w:val="20"/>
                <w:szCs w:val="20"/>
              </w:rPr>
              <w:t>​</w:t>
            </w:r>
            <w:r w:rsidRPr="00F1493E">
              <w:rPr>
                <w:rFonts w:ascii="Sylfaen" w:hAnsi="Sylfaen" w:cs="Sylfaen"/>
                <w:sz w:val="20"/>
                <w:szCs w:val="20"/>
              </w:rPr>
              <w:t xml:space="preserve">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плательщиком</w:t>
            </w:r>
            <w:r w:rsidRPr="00F1493E">
              <w:rPr>
                <w:sz w:val="20"/>
                <w:szCs w:val="20"/>
              </w:rPr>
              <w:t>​</w:t>
            </w:r>
            <w:r w:rsidRPr="00F1493E">
              <w:rPr>
                <w:rFonts w:ascii="Sylfaen" w:hAnsi="Sylfaen" w:cs="Sylfaen"/>
                <w:sz w:val="20"/>
                <w:szCs w:val="20"/>
              </w:rPr>
              <w:t xml:space="preserve"> </w:t>
            </w:r>
            <w:r w:rsidRPr="00F1493E">
              <w:rPr>
                <w:rFonts w:ascii="Sylfaen" w:hAnsi="Sylfaen" w:cs="Sylfaen"/>
                <w:sz w:val="20"/>
                <w:szCs w:val="20"/>
              </w:rPr>
              <w:lastRenderedPageBreak/>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плательщик это физическое</w:t>
            </w:r>
            <w:r w:rsidRPr="00F1493E">
              <w:rPr>
                <w:sz w:val="20"/>
                <w:szCs w:val="20"/>
              </w:rPr>
              <w:t>​</w:t>
            </w:r>
            <w:r w:rsidRPr="00F1493E">
              <w:rPr>
                <w:rFonts w:ascii="Sylfaen" w:hAnsi="Sylfaen" w:cs="Sylfaen"/>
                <w:sz w:val="20"/>
                <w:szCs w:val="20"/>
              </w:rPr>
              <w:t xml:space="preserve"> человек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 xml:space="preserve">Имя </w:t>
            </w:r>
            <w:r w:rsidRPr="00F1493E">
              <w:rPr>
                <w:rFonts w:ascii="Sylfaen" w:hAnsi="Sylfaen"/>
                <w:sz w:val="20"/>
                <w:szCs w:val="20"/>
              </w:rPr>
              <w:t xml:space="preserve">бенефициара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заполняется</w:t>
            </w:r>
            <w:r w:rsidRPr="00F1493E">
              <w:rPr>
                <w:sz w:val="20"/>
                <w:szCs w:val="20"/>
              </w:rPr>
              <w:t>​</w:t>
            </w:r>
            <w:r w:rsidRPr="00F1493E">
              <w:rPr>
                <w:rFonts w:ascii="Sylfaen" w:hAnsi="Sylfaen" w:cs="Sylfaen"/>
                <w:sz w:val="20"/>
                <w:szCs w:val="20"/>
              </w:rPr>
              <w:t xml:space="preserve"> существование лицо ( оплата) Получатель (имя ) : необходимо указать являются также другой данные согласно</w:t>
            </w:r>
            <w:r w:rsidRPr="00F1493E">
              <w:rPr>
                <w:sz w:val="20"/>
                <w:szCs w:val="20"/>
              </w:rPr>
              <w:t>​</w:t>
            </w:r>
            <w:r w:rsidRPr="00F1493E">
              <w:rPr>
                <w:rFonts w:ascii="Sylfaen" w:hAnsi="Sylfaen" w:cs="Sylfaen"/>
                <w:sz w:val="20"/>
                <w:szCs w:val="20"/>
              </w:rPr>
              <w:t xml:space="preserve"> по необходимости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идентификационный </w:t>
            </w:r>
            <w:r w:rsidRPr="00F1493E">
              <w:rPr>
                <w:rFonts w:ascii="Sylfaen" w:hAnsi="Sylfaen"/>
                <w:sz w:val="20"/>
                <w:szCs w:val="20"/>
                <w:lang w:val="hy-AM"/>
              </w:rPr>
              <w:t xml:space="preserve">номер </w:t>
            </w:r>
            <w:r w:rsidRPr="00F1493E">
              <w:rPr>
                <w:rFonts w:ascii="Sylfaen" w:hAnsi="Sylfaen"/>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заполняется в процессе закупки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заполнено </w:t>
            </w:r>
            <w:r w:rsidRPr="00F1493E">
              <w:rPr>
                <w:rFonts w:ascii="Sylfaen" w:hAnsi="Sylfaen" w:cs="Sylfaen"/>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бенефициар зарегистрирован</w:t>
            </w:r>
            <w:r w:rsidRPr="00F1493E">
              <w:rPr>
                <w:sz w:val="20"/>
                <w:szCs w:val="20"/>
              </w:rPr>
              <w:t>​</w:t>
            </w:r>
            <w:r w:rsidRPr="00F1493E">
              <w:rPr>
                <w:rFonts w:ascii="Sylfaen" w:hAnsi="Sylfaen" w:cs="Sylfaen"/>
                <w:sz w:val="20"/>
                <w:szCs w:val="20"/>
              </w:rPr>
              <w:t xml:space="preserve"> налогоплательщик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это банковский ( </w:t>
            </w:r>
            <w:r w:rsidRPr="00F1493E">
              <w:rPr>
                <w:rFonts w:ascii="Sylfaen" w:hAnsi="Sylfaen"/>
                <w:sz w:val="20"/>
                <w:szCs w:val="20"/>
                <w:lang w:val="hy-AM"/>
              </w:rPr>
              <w:t xml:space="preserve">казначейский </w:t>
            </w:r>
            <w:r w:rsidRPr="00F1493E">
              <w:rPr>
                <w:rFonts w:ascii="Sylfaen" w:hAnsi="Sylfaen"/>
                <w:sz w:val="20"/>
                <w:szCs w:val="20"/>
              </w:rPr>
              <w:t>) счет число которых</w:t>
            </w:r>
            <w:r w:rsidRPr="00F1493E">
              <w:rPr>
                <w:sz w:val="20"/>
                <w:szCs w:val="20"/>
              </w:rPr>
              <w:t>​</w:t>
            </w:r>
            <w:r w:rsidRPr="00F1493E">
              <w:rPr>
                <w:rFonts w:ascii="Sylfaen" w:hAnsi="Sylfaen" w:cs="Sylfaen"/>
                <w:sz w:val="20"/>
                <w:szCs w:val="20"/>
              </w:rPr>
              <w:t xml:space="preserve">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оплата предмет ко</w:t>
            </w:r>
            <w:r w:rsidRPr="00F1493E">
              <w:rPr>
                <w:rFonts w:ascii="Sylfaen" w:hAnsi="Sylfaen"/>
                <w:sz w:val="20"/>
                <w:szCs w:val="20"/>
              </w:rPr>
              <w:t>личество</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Принятая сумма: (цифрами)</w:t>
            </w:r>
            <w:r w:rsidRPr="00F1493E">
              <w:rPr>
                <w:rFonts w:ascii="Sylfaen" w:hAnsi="Sylfaen" w:cs="Arial"/>
                <w:sz w:val="20"/>
                <w:szCs w:val="20"/>
                <w:lang w:val="hy-AM"/>
              </w:rPr>
              <w:t xml:space="preserve"> </w:t>
            </w:r>
            <w:r w:rsidRPr="00F1493E">
              <w:rPr>
                <w:rFonts w:ascii="Sylfaen" w:hAnsi="Sylfaen" w:cs="Sylfaen"/>
                <w:sz w:val="20"/>
                <w:szCs w:val="20"/>
                <w:lang w:val="hy-AM"/>
              </w:rPr>
              <w:t>и</w:t>
            </w:r>
            <w:r w:rsidRPr="00F1493E">
              <w:rPr>
                <w:rFonts w:ascii="Sylfaen" w:hAnsi="Sylfaen" w:cs="Arial"/>
                <w:sz w:val="20"/>
                <w:szCs w:val="20"/>
                <w:lang w:val="hy-AM"/>
              </w:rPr>
              <w:t xml:space="preserve"> </w:t>
            </w:r>
            <w:r w:rsidRPr="00F1493E">
              <w:rPr>
                <w:rFonts w:ascii="Sylfaen" w:hAnsi="Sylfaen"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необязательный</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(не заполняется и не применяется)</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Необходимый </w:t>
            </w:r>
            <w:r w:rsidRPr="00F1493E">
              <w:rPr>
                <w:rFonts w:ascii="Sylfaen" w:hAnsi="Sylfaen"/>
                <w:sz w:val="20"/>
                <w:szCs w:val="20"/>
                <w:lang w:val="hy-AM"/>
              </w:rPr>
              <w:t xml:space="preserve">Добавлены слова </w:t>
            </w:r>
            <w:r w:rsidRPr="00F1493E">
              <w:rPr>
                <w:rFonts w:ascii="Sylfaen" w:hAnsi="Sylfaen"/>
                <w:sz w:val="20"/>
                <w:szCs w:val="20"/>
              </w:rPr>
              <w:t xml:space="preserve">« </w:t>
            </w:r>
            <w:r w:rsidRPr="00F1493E">
              <w:rPr>
                <w:rFonts w:ascii="Sylfaen" w:hAnsi="Sylfaen"/>
                <w:sz w:val="20"/>
                <w:szCs w:val="20"/>
                <w:lang w:val="hy-AM"/>
              </w:rPr>
              <w:t xml:space="preserve">в целях квалификации </w:t>
            </w:r>
            <w:r w:rsidRPr="00F1493E">
              <w:rPr>
                <w:rFonts w:ascii="Sylfaen" w:hAnsi="Sylfaen"/>
                <w:sz w:val="20"/>
                <w:szCs w:val="20"/>
              </w:rPr>
              <w:t>»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заполнено с запросом упомянул денег сбор и бенефициар оплата </w:t>
            </w:r>
            <w:r w:rsidRPr="00F1493E">
              <w:rPr>
                <w:rFonts w:ascii="Sylfaen" w:hAnsi="Sylfaen"/>
                <w:sz w:val="20"/>
                <w:szCs w:val="20"/>
              </w:rPr>
              <w:lastRenderedPageBreak/>
              <w:t>число база существование документ данные , которые основа на бенефициар оплата подает иск</w:t>
            </w:r>
            <w:r w:rsidRPr="00F1493E">
              <w:rPr>
                <w:sz w:val="20"/>
                <w:szCs w:val="20"/>
              </w:rPr>
              <w:t>​</w:t>
            </w:r>
            <w:r w:rsidRPr="00F1493E">
              <w:rPr>
                <w:rFonts w:ascii="Sylfaen" w:hAnsi="Sylfaen" w:cs="Sylfaen"/>
                <w:sz w:val="20"/>
                <w:szCs w:val="20"/>
              </w:rPr>
              <w:t xml:space="preserve"> плательщику дежурный в банк заполнение формы заявки презентация число база существование до</w:t>
            </w:r>
            <w:r w:rsidRPr="00F1493E">
              <w:rPr>
                <w:rFonts w:ascii="Sylfaen" w:hAnsi="Sylfaen"/>
                <w:sz w:val="20"/>
                <w:szCs w:val="20"/>
              </w:rPr>
              <w:t xml:space="preserve">говор число </w:t>
            </w:r>
            <w:r w:rsidRPr="00F1493E">
              <w:rPr>
                <w:rFonts w:ascii="Sylfaen" w:hAnsi="Sylfaen"/>
                <w:sz w:val="20"/>
                <w:szCs w:val="20"/>
                <w:lang w:val="hy-AM"/>
              </w:rPr>
              <w:t>,</w:t>
            </w:r>
            <w:r w:rsidRPr="00F1493E">
              <w:rPr>
                <w:rFonts w:ascii="Sylfaen" w:hAnsi="Sylfaen" w:cs="Arial"/>
                <w:sz w:val="20"/>
                <w:szCs w:val="20"/>
                <w:lang w:val="hy-AM"/>
              </w:rPr>
              <w:t xml:space="preserve"> </w:t>
            </w:r>
            <w:r w:rsidRPr="00F1493E">
              <w:rPr>
                <w:rFonts w:ascii="Sylfaen" w:hAnsi="Sylfaen"/>
                <w:sz w:val="20"/>
                <w:szCs w:val="20"/>
              </w:rPr>
              <w:t xml:space="preserve"> покупка процедура код </w:t>
            </w:r>
            <w:r w:rsidRPr="00F1493E">
              <w:rPr>
                <w:rFonts w:ascii="Sylfaen" w:hAnsi="Sylfaen"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lastRenderedPageBreak/>
              <w:t xml:space="preserve">Заполняется </w:t>
            </w:r>
            <w:r w:rsidRPr="00F1493E">
              <w:rPr>
                <w:rFonts w:ascii="Sylfaen" w:hAnsi="Sylfaen"/>
                <w:sz w:val="20"/>
                <w:szCs w:val="20"/>
                <w:lang w:val="hy-AM"/>
              </w:rPr>
              <w:t>бенефициаром</w:t>
            </w:r>
            <w:r w:rsidRPr="00F1493E">
              <w:rPr>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Del="0010680B" w:rsidRDefault="00EB4E5C" w:rsidP="00DC170C">
            <w:pPr>
              <w:jc w:val="center"/>
              <w:rPr>
                <w:rFonts w:ascii="Sylfaen" w:hAnsi="Sylfaen"/>
                <w:sz w:val="20"/>
                <w:szCs w:val="20"/>
                <w:lang w:val="hy-AM"/>
              </w:rPr>
            </w:pPr>
            <w:r w:rsidRPr="00F1493E">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cs="Sylfaen"/>
                <w:sz w:val="20"/>
                <w:szCs w:val="20"/>
                <w:lang w:val="hy-AM"/>
              </w:rPr>
            </w:pPr>
            <w:r w:rsidRPr="00F1493E">
              <w:rPr>
                <w:rFonts w:ascii="Sylfaen" w:hAnsi="Sylfaen"/>
                <w:sz w:val="20"/>
                <w:szCs w:val="20"/>
              </w:rPr>
              <w:t>обязательный</w:t>
            </w:r>
            <w:r w:rsidRPr="00F1493E">
              <w:rPr>
                <w:rFonts w:ascii="Sylfaen" w:hAnsi="Sylfaen" w:cs="Sylfaen"/>
                <w:sz w:val="20"/>
                <w:szCs w:val="20"/>
                <w:lang w:val="hy-AM"/>
              </w:rPr>
              <w:t xml:space="preserve"> </w:t>
            </w:r>
          </w:p>
          <w:p w:rsidR="00EB4E5C" w:rsidRPr="00F1493E" w:rsidRDefault="00EB4E5C" w:rsidP="00DC170C">
            <w:pPr>
              <w:jc w:val="center"/>
              <w:rPr>
                <w:rFonts w:ascii="Sylfaen" w:hAnsi="Sylfaen" w:cs="Sylfaen"/>
                <w:sz w:val="20"/>
                <w:szCs w:val="20"/>
                <w:lang w:val="hy-AM"/>
              </w:rPr>
            </w:pPr>
            <w:r w:rsidRPr="00F1493E">
              <w:rPr>
                <w:rFonts w:ascii="Sylfaen" w:hAnsi="Sylfaen" w:cs="Sylfaen"/>
                <w:sz w:val="20"/>
                <w:szCs w:val="20"/>
                <w:lang w:val="hy-AM"/>
              </w:rPr>
              <w:t>добавляются слова &lt;принятый платеж&gt;,</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добавляется к запросу соседний представлено документы страницы число которых</w:t>
            </w:r>
            <w:r w:rsidRPr="00F1493E">
              <w:rPr>
                <w:sz w:val="20"/>
                <w:szCs w:val="20"/>
              </w:rPr>
              <w:t>​</w:t>
            </w:r>
            <w:r w:rsidRPr="00F1493E">
              <w:rPr>
                <w:rFonts w:ascii="Sylfaen" w:hAnsi="Sylfaen" w:cs="Sylfaen"/>
                <w:sz w:val="20"/>
                <w:szCs w:val="20"/>
              </w:rPr>
              <w:t xml:space="preserve"> должно быть предоставлено плательщику</w:t>
            </w:r>
            <w:r w:rsidRPr="00F1493E">
              <w:rPr>
                <w:rFonts w:ascii="Sylfaen" w:hAnsi="Sylfaen"/>
                <w:sz w:val="20"/>
                <w:szCs w:val="20"/>
                <w:lang w:val="hy-AM"/>
              </w:rPr>
              <w:t xml:space="preserve"> </w:t>
            </w:r>
            <w:r w:rsidRPr="00F1493E">
              <w:rPr>
                <w:rFonts w:ascii="Sylfaen" w:hAnsi="Sylfaen"/>
                <w:sz w:val="20"/>
                <w:szCs w:val="20"/>
              </w:rPr>
              <w:t xml:space="preserve">( </w:t>
            </w:r>
            <w:r w:rsidRPr="00F1493E">
              <w:rPr>
                <w:rFonts w:ascii="Sylfaen" w:hAnsi="Sylfaen"/>
                <w:sz w:val="20"/>
                <w:szCs w:val="20"/>
                <w:lang w:val="hy-AM"/>
              </w:rPr>
              <w:t xml:space="preserve">в банк плательщика </w:t>
            </w:r>
            <w:r w:rsidRPr="00F1493E">
              <w:rPr>
                <w:rFonts w:ascii="Sylfaen" w:hAnsi="Sylfaen"/>
                <w:sz w:val="20"/>
                <w:szCs w:val="20"/>
              </w:rPr>
              <w:t>)</w:t>
            </w:r>
          </w:p>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Если </w:t>
            </w:r>
            <w:r w:rsidRPr="00F1493E">
              <w:rPr>
                <w:rFonts w:ascii="Sylfaen" w:hAnsi="Sylfaen" w:cs="Sylfaen"/>
                <w:sz w:val="20"/>
                <w:szCs w:val="20"/>
                <w:lang w:val="hy-AM"/>
              </w:rPr>
              <w:t xml:space="preserve">поле &lt;Основание для оплаты&gt; заполнено, то эти данные обязательны к заполнению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sz w:val="20"/>
                <w:szCs w:val="20"/>
                <w:lang w:val="hy-AM"/>
              </w:rPr>
              <w:t xml:space="preserve"> </w:t>
            </w:r>
            <w:r w:rsidRPr="00F1493E">
              <w:rPr>
                <w:rFonts w:ascii="Sylfaen" w:hAnsi="Sylfaen"/>
                <w:sz w:val="20"/>
                <w:szCs w:val="20"/>
              </w:rPr>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этот поле заполняется </w:t>
            </w:r>
            <w:r w:rsidRPr="00F1493E">
              <w:rPr>
                <w:rFonts w:ascii="Sylfaen" w:hAnsi="Sylfaen"/>
                <w:sz w:val="20"/>
                <w:szCs w:val="20"/>
                <w:lang w:val="hy-AM"/>
              </w:rPr>
              <w:t>при подаче плательщиком заявления. Более того</w:t>
            </w:r>
            <w:r w:rsidRPr="00F1493E">
              <w:rPr>
                <w:rFonts w:ascii="Sylfaen" w:hAnsi="Sylfaen"/>
                <w:sz w:val="20"/>
                <w:szCs w:val="20"/>
              </w:rPr>
              <w:t xml:space="preserve"> если </w:t>
            </w:r>
            <w:r w:rsidRPr="00F1493E">
              <w:rPr>
                <w:rFonts w:ascii="Sylfaen" w:hAnsi="Sylfaen" w:cs="Sylfaen"/>
                <w:sz w:val="20"/>
                <w:szCs w:val="20"/>
                <w:lang w:val="hy-AM"/>
              </w:rPr>
              <w:t xml:space="preserve">Если в поле «Условия оплаты» </w:t>
            </w:r>
            <w:r w:rsidRPr="00F1493E">
              <w:rPr>
                <w:rFonts w:ascii="Sylfaen" w:hAnsi="Sylfaen"/>
                <w:sz w:val="20"/>
                <w:szCs w:val="20"/>
                <w:lang w:val="hy-AM"/>
              </w:rPr>
              <w:t>указано &lt;принятый платеж&gt;, то</w:t>
            </w:r>
            <w:r w:rsidRPr="00F1493E">
              <w:rPr>
                <w:rFonts w:ascii="Sylfaen" w:hAnsi="Sylfaen" w:cs="Sylfaen"/>
                <w:sz w:val="20"/>
                <w:szCs w:val="20"/>
                <w:lang w:val="hy-AM"/>
              </w:rPr>
              <w:t xml:space="preserve"> </w:t>
            </w:r>
            <w:r w:rsidRPr="00F1493E">
              <w:rPr>
                <w:rFonts w:ascii="Sylfaen" w:hAnsi="Sylfaen"/>
                <w:sz w:val="20"/>
                <w:szCs w:val="20"/>
                <w:lang w:val="hy-AM"/>
              </w:rPr>
              <w:t xml:space="preserve">Подписываясь, </w:t>
            </w:r>
            <w:r w:rsidRPr="00F1493E">
              <w:rPr>
                <w:rFonts w:ascii="Sylfaen" w:hAnsi="Sylfaen"/>
                <w:sz w:val="20"/>
                <w:szCs w:val="20"/>
              </w:rPr>
              <w:t xml:space="preserve">плательщик </w:t>
            </w:r>
            <w:r w:rsidRPr="00F1493E">
              <w:rPr>
                <w:rFonts w:ascii="Sylfaen" w:hAnsi="Sylfaen" w:cs="Sylfaen"/>
                <w:sz w:val="20"/>
                <w:szCs w:val="20"/>
                <w:lang w:val="hy-AM"/>
              </w:rPr>
              <w:t xml:space="preserve">заранее </w:t>
            </w:r>
            <w:r w:rsidRPr="00F1493E">
              <w:rPr>
                <w:rFonts w:ascii="Sylfaen" w:hAnsi="Sylfaen"/>
                <w:sz w:val="20"/>
                <w:szCs w:val="20"/>
                <w:lang w:val="hy-AM"/>
              </w:rPr>
              <w:t>соглашается</w:t>
            </w:r>
            <w:r w:rsidRPr="00F1493E">
              <w:rPr>
                <w:rFonts w:ascii="Sylfaen" w:hAnsi="Sylfaen" w:cs="Sylfaen"/>
                <w:sz w:val="20"/>
                <w:szCs w:val="20"/>
                <w:lang w:val="hy-AM"/>
              </w:rPr>
              <w:t xml:space="preserve">  списать указанную сумму со своего счета. В случае подачи плательщиком требования в электронном виде </w:t>
            </w:r>
            <w:r w:rsidRPr="00F1493E">
              <w:rPr>
                <w:rFonts w:ascii="Sylfaen" w:hAnsi="Sylfaen"/>
                <w:sz w:val="20"/>
                <w:szCs w:val="20"/>
                <w:lang w:val="hy-AM"/>
              </w:rPr>
              <w:t>в данном поле проставляется электронная подпись плательщика .</w:t>
            </w:r>
          </w:p>
          <w:p w:rsidR="00EB4E5C" w:rsidRPr="00F1493E" w:rsidRDefault="00EB4E5C" w:rsidP="00DC170C">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подписанный плательщиком или</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электронная подпись плательщика размещается</w:t>
            </w:r>
          </w:p>
          <w:p w:rsidR="00EB4E5C" w:rsidRPr="00F1493E" w:rsidRDefault="00EB4E5C" w:rsidP="00DC170C">
            <w:pPr>
              <w:jc w:val="center"/>
              <w:rPr>
                <w:rFonts w:ascii="Sylfaen" w:hAnsi="Sylfaen"/>
                <w:sz w:val="20"/>
                <w:szCs w:val="20"/>
                <w:lang w:val="hy-AM"/>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тюлень доступность в случае, </w:t>
            </w:r>
            <w:r w:rsidRPr="00F1493E">
              <w:rPr>
                <w:rFonts w:ascii="Sylfaen" w:hAnsi="Sylfaen"/>
                <w:sz w:val="20"/>
                <w:szCs w:val="20"/>
                <w:lang w:val="hy-AM"/>
              </w:rPr>
              <w:t>если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 плательщиком</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бумажном виде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Необходимый </w:t>
            </w:r>
            <w:r w:rsidRPr="00F1493E">
              <w:rPr>
                <w:rFonts w:ascii="Sylfaen" w:hAnsi="Sylfaen"/>
                <w:sz w:val="20"/>
                <w:szCs w:val="20"/>
                <w:lang w:val="hy-AM"/>
              </w:rPr>
              <w:t>:</w:t>
            </w:r>
            <w:r w:rsidRPr="00F1493E">
              <w:rPr>
                <w:rFonts w:ascii="Sylfaen" w:hAnsi="Sylfaen"/>
                <w:sz w:val="20"/>
                <w:szCs w:val="20"/>
              </w:rPr>
              <w:t xml:space="preserve"> </w:t>
            </w:r>
          </w:p>
          <w:p w:rsidR="00EB4E5C" w:rsidRPr="00F1493E" w:rsidRDefault="00EB4E5C" w:rsidP="00DC170C">
            <w:pPr>
              <w:jc w:val="center"/>
              <w:rPr>
                <w:rFonts w:ascii="Sylfaen" w:hAnsi="Sylfaen"/>
                <w:sz w:val="20"/>
                <w:szCs w:val="20"/>
              </w:rPr>
            </w:pPr>
            <w:r w:rsidRPr="00F1493E">
              <w:rPr>
                <w:rFonts w:ascii="Sylfaen" w:hAnsi="Sylfaen"/>
                <w:sz w:val="20"/>
                <w:szCs w:val="20"/>
              </w:rPr>
              <w:t>банк пополняется</w:t>
            </w:r>
            <w:r w:rsidRPr="00F1493E">
              <w:rPr>
                <w:sz w:val="20"/>
                <w:szCs w:val="20"/>
              </w:rPr>
              <w:t>​</w:t>
            </w:r>
            <w:r w:rsidRPr="00F1493E">
              <w:rPr>
                <w:rFonts w:ascii="Sylfaen" w:hAnsi="Sylfaen" w:cs="Sylfaen"/>
                <w:sz w:val="20"/>
                <w:szCs w:val="20"/>
              </w:rPr>
              <w:t xml:space="preserve"> при представлении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подписано бенефициаром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rPr>
            </w:pPr>
            <w:r w:rsidRPr="00F1493E">
              <w:rPr>
                <w:rFonts w:ascii="Sylfaen" w:hAnsi="Sylfaen"/>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подписан бенефициаром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банк на бумажном носителе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rPr>
              <w:lastRenderedPageBreak/>
              <w:t>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письмо с требованием плательщику дежурный </w:t>
            </w:r>
            <w:r w:rsidRPr="00F1493E">
              <w:rPr>
                <w:rFonts w:ascii="Sylfaen" w:hAnsi="Sylfaen"/>
                <w:sz w:val="20"/>
                <w:szCs w:val="20"/>
              </w:rPr>
              <w:lastRenderedPageBreak/>
              <w:t>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 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rPr>
              <w:lastRenderedPageBreak/>
              <w:t xml:space="preserve">2 </w:t>
            </w:r>
            <w:r w:rsidRPr="00F1493E">
              <w:rPr>
                <w:rFonts w:ascii="Sylfaen" w:hAnsi="Sylfaen"/>
                <w:sz w:val="20"/>
                <w:szCs w:val="20"/>
                <w:lang w:val="hy-AM"/>
              </w:rPr>
              <w:t xml:space="preserve">3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r w:rsidRPr="00F1493E">
              <w:rPr>
                <w:rFonts w:ascii="Sylfaen" w:hAnsi="Sylfaen" w:cs="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оплата письмо с требованием плательщику дежурный 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 xml:space="preserve">. </w:t>
            </w:r>
            <w:r w:rsidRPr="00F1493E">
              <w:rPr>
                <w:rFonts w:ascii="Sylfaen" w:hAnsi="Sylfaen"/>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по организации ( отделению ) обязательный 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бенефициару дежурный финансовый организации</w:t>
            </w:r>
            <w:r w:rsidRPr="00F1493E">
              <w:rPr>
                <w:sz w:val="20"/>
                <w:szCs w:val="20"/>
                <w:lang w:val="hy-AM"/>
              </w:rPr>
              <w:t>​</w:t>
            </w:r>
            <w:r w:rsidRPr="00F1493E">
              <w:rPr>
                <w:rFonts w:ascii="Sylfaen" w:hAnsi="Sylfaen"/>
                <w:sz w:val="20"/>
                <w:szCs w:val="20"/>
              </w:rPr>
              <w:t xml:space="preserve"> представить</w:t>
            </w:r>
            <w:r w:rsidRPr="00F1493E">
              <w:rPr>
                <w:sz w:val="20"/>
                <w:szCs w:val="20"/>
              </w:rPr>
              <w:t>​</w:t>
            </w:r>
            <w:r w:rsidRPr="00F1493E">
              <w:rPr>
                <w:rFonts w:ascii="Sylfaen" w:hAnsi="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 xml:space="preserve"> </w:t>
            </w:r>
            <w:r w:rsidRPr="00F1493E">
              <w:rPr>
                <w:rFonts w:ascii="Sylfaen" w:hAnsi="Sylfaen"/>
                <w:sz w:val="20"/>
                <w:szCs w:val="20"/>
              </w:rPr>
              <w:t xml:space="preserve">сотрудник подпись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спекулянт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w:t>
            </w:r>
            <w:r w:rsidRPr="00F1493E">
              <w:rPr>
                <w:rFonts w:ascii="Sylfaen" w:hAnsi="Sylfaen"/>
                <w:sz w:val="20"/>
                <w:szCs w:val="20"/>
              </w:rPr>
              <w:t xml:space="preserve">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штамп</w:t>
            </w:r>
            <w:r w:rsidRPr="00F1493E">
              <w:rPr>
                <w:rFonts w:ascii="Sylfaen" w:hAnsi="Sylfaen"/>
                <w:sz w:val="20"/>
                <w:szCs w:val="20"/>
              </w:rPr>
              <w:t xml:space="preserve">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.г</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эти данные</w:t>
            </w:r>
            <w:r w:rsidRPr="00F1493E">
              <w:rPr>
                <w:rFonts w:ascii="Sylfaen" w:hAnsi="Sylfaen"/>
                <w:sz w:val="20"/>
                <w:szCs w:val="20"/>
              </w:rPr>
              <w:t xml:space="preserve"> </w:t>
            </w:r>
            <w:r w:rsidRPr="00F1493E">
              <w:rPr>
                <w:rFonts w:ascii="Sylfaen" w:hAnsi="Sylfaen"/>
                <w:sz w:val="20"/>
                <w:szCs w:val="20"/>
                <w:lang w:val="hy-AM"/>
              </w:rPr>
              <w:t xml:space="preserve">размещаются </w:t>
            </w:r>
            <w:r w:rsidRPr="00F1493E">
              <w:rPr>
                <w:rFonts w:ascii="Sylfaen" w:hAnsi="Sylfaen"/>
                <w:sz w:val="20"/>
                <w:szCs w:val="20"/>
              </w:rPr>
              <w:t xml:space="preserve">на бумаге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bl>
    <w:p w:rsidR="00EB4E5C" w:rsidRPr="00F1493E" w:rsidRDefault="00EB4E5C" w:rsidP="00EB4E5C">
      <w:pPr>
        <w:rPr>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8D24C2" w:rsidRPr="00F1493E" w:rsidRDefault="008D24C2" w:rsidP="00D74AFA">
      <w:pPr>
        <w:widowControl w:val="0"/>
        <w:spacing w:after="160"/>
        <w:rPr>
          <w:rFonts w:ascii="GHEA Grapalat" w:hAnsi="GHEA Grapalat"/>
          <w:b/>
          <w:sz w:val="20"/>
          <w:szCs w:val="20"/>
        </w:rPr>
      </w:pPr>
    </w:p>
    <w:p w:rsidR="00235549" w:rsidRPr="00F1493E" w:rsidRDefault="00235549" w:rsidP="00235549">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Приложение № 5</w:t>
      </w:r>
    </w:p>
    <w:p w:rsidR="00D74AFA" w:rsidRPr="00F1493E" w:rsidRDefault="00235549" w:rsidP="00D74AFA">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к Приглашению на открытый конкурс</w:t>
      </w:r>
      <w:r w:rsidRPr="00F1493E">
        <w:rPr>
          <w:rFonts w:ascii="GHEA Grapalat" w:hAnsi="GHEA Grapalat" w:cs="Arial"/>
          <w:b/>
          <w:sz w:val="20"/>
          <w:szCs w:val="20"/>
        </w:rPr>
        <w:br/>
      </w:r>
      <w:r w:rsidRPr="00F1493E">
        <w:rPr>
          <w:rFonts w:ascii="GHEA Grapalat" w:hAnsi="GHEA Grapalat"/>
          <w:b/>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235549" w:rsidRPr="00F1493E" w:rsidRDefault="00235549" w:rsidP="00235549">
      <w:pPr>
        <w:pStyle w:val="BodyTextIndent3"/>
        <w:widowControl w:val="0"/>
        <w:spacing w:after="160" w:line="240" w:lineRule="auto"/>
        <w:jc w:val="right"/>
        <w:rPr>
          <w:rFonts w:ascii="GHEA Grapalat" w:hAnsi="GHEA Grapalat" w:cs="Arial"/>
          <w:b/>
        </w:rPr>
      </w:pPr>
    </w:p>
    <w:p w:rsidR="001005B0" w:rsidRPr="00F1493E" w:rsidRDefault="001005B0" w:rsidP="00B46D58">
      <w:pPr>
        <w:widowControl w:val="0"/>
        <w:spacing w:after="160"/>
        <w:ind w:left="567" w:right="565"/>
        <w:jc w:val="center"/>
        <w:rPr>
          <w:rFonts w:ascii="GHEA Grapalat" w:hAnsi="GHEA Grapalat"/>
          <w:b/>
          <w:sz w:val="20"/>
          <w:szCs w:val="20"/>
        </w:rPr>
      </w:pPr>
    </w:p>
    <w:p w:rsidR="0075061D" w:rsidRPr="00F1493E" w:rsidRDefault="0075061D" w:rsidP="0075061D">
      <w:pPr>
        <w:pStyle w:val="BodyTextIndent3"/>
        <w:widowControl w:val="0"/>
        <w:spacing w:after="160" w:line="240" w:lineRule="auto"/>
        <w:jc w:val="center"/>
        <w:rPr>
          <w:rFonts w:ascii="GHEA Grapalat" w:hAnsi="GHEA Grapalat"/>
          <w:lang w:val="hy-AM"/>
        </w:rPr>
      </w:pPr>
      <w:r w:rsidRPr="00F1493E">
        <w:rPr>
          <w:rFonts w:ascii="GHEA Grapalat" w:hAnsi="GHEA Grapalat"/>
        </w:rPr>
        <w:t xml:space="preserve">ГАРАНТИЯ </w:t>
      </w:r>
      <w:r w:rsidRPr="00F1493E">
        <w:rPr>
          <w:rFonts w:ascii="GHEA Grapalat" w:hAnsi="GHEA Grapalat"/>
          <w:lang w:val="en-US"/>
        </w:rPr>
        <w:t>N</w:t>
      </w:r>
      <w:r w:rsidRPr="00F1493E">
        <w:rPr>
          <w:rFonts w:ascii="GHEA Grapalat" w:hAnsi="GHEA Grapalat"/>
          <w:lang w:val="hy-AM"/>
        </w:rPr>
        <w:t>________</w:t>
      </w:r>
    </w:p>
    <w:p w:rsidR="0075061D" w:rsidRPr="00F1493E" w:rsidRDefault="0075061D" w:rsidP="0075061D">
      <w:pPr>
        <w:widowControl w:val="0"/>
        <w:spacing w:after="160"/>
        <w:ind w:left="567" w:right="565"/>
        <w:jc w:val="center"/>
        <w:rPr>
          <w:rFonts w:ascii="GHEA Grapalat" w:hAnsi="GHEA Grapalat"/>
          <w:b/>
          <w:sz w:val="20"/>
          <w:szCs w:val="20"/>
        </w:rPr>
      </w:pPr>
      <w:r w:rsidRPr="00F1493E">
        <w:rPr>
          <w:rFonts w:ascii="GHEA Grapalat" w:hAnsi="GHEA Grapalat"/>
          <w:b/>
          <w:sz w:val="20"/>
          <w:szCs w:val="20"/>
        </w:rPr>
        <w:t>(обеспечение договора)</w:t>
      </w:r>
    </w:p>
    <w:p w:rsidR="001005B0" w:rsidRPr="00F1493E" w:rsidRDefault="001005B0" w:rsidP="00B46D58">
      <w:pPr>
        <w:widowControl w:val="0"/>
        <w:spacing w:after="160"/>
        <w:ind w:left="567" w:right="565"/>
        <w:jc w:val="center"/>
        <w:rPr>
          <w:rFonts w:ascii="GHEA Grapalat" w:hAnsi="GHEA Grapalat"/>
          <w:b/>
          <w:sz w:val="20"/>
          <w:szCs w:val="20"/>
        </w:rPr>
      </w:pPr>
    </w:p>
    <w:p w:rsidR="005B3A59" w:rsidRPr="00F1493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F1493E">
        <w:rPr>
          <w:rFonts w:ascii="GHEA Grapalat" w:eastAsiaTheme="minorHAnsi" w:hAnsi="GHEA Grapalat" w:cstheme="minorBidi"/>
          <w:sz w:val="20"/>
          <w:szCs w:val="20"/>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F1493E">
        <w:rPr>
          <w:rFonts w:eastAsiaTheme="minorHAnsi" w:cstheme="minorBidi"/>
          <w:sz w:val="20"/>
          <w:szCs w:val="20"/>
        </w:rPr>
        <w:t>N</w:t>
      </w:r>
      <w:r w:rsidRPr="00F1493E">
        <w:rPr>
          <w:rFonts w:eastAsiaTheme="minorHAnsi" w:cstheme="minorBidi"/>
          <w:sz w:val="20"/>
          <w:szCs w:val="20"/>
          <w:lang w:val="hy-AM"/>
        </w:rPr>
        <w:t xml:space="preserve">  </w:t>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rPr>
        <w:t xml:space="preserve">   </w:t>
      </w:r>
      <w:r w:rsidRPr="00F1493E">
        <w:rPr>
          <w:rFonts w:ascii="GHEA Grapalat" w:eastAsiaTheme="minorHAnsi" w:hAnsi="GHEA Grapalat" w:cstheme="minorBidi"/>
          <w:sz w:val="20"/>
          <w:szCs w:val="20"/>
        </w:rPr>
        <w:t>заключаемым</w:t>
      </w:r>
      <w:r w:rsidRPr="00F1493E">
        <w:rPr>
          <w:rStyle w:val="Strong"/>
          <w:rFonts w:ascii="GHEA Grapalat" w:hAnsi="GHEA Grapalat"/>
          <w:sz w:val="20"/>
          <w:szCs w:val="20"/>
        </w:rPr>
        <w:t xml:space="preserve">  </w:t>
      </w:r>
      <w:r w:rsidRPr="00F1493E">
        <w:rPr>
          <w:rFonts w:ascii="GHEA Grapalat" w:eastAsiaTheme="minorHAnsi" w:hAnsi="GHEA Grapalat" w:cstheme="minorBidi"/>
          <w:bCs/>
          <w:sz w:val="20"/>
          <w:szCs w:val="20"/>
        </w:rPr>
        <w:t>между</w:t>
      </w:r>
    </w:p>
    <w:p w:rsidR="005B3A59" w:rsidRPr="00F1493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F1493E">
        <w:rPr>
          <w:rStyle w:val="Strong"/>
          <w:rFonts w:ascii="GHEA Grapalat" w:hAnsi="GHEA Grapalat"/>
          <w:sz w:val="20"/>
          <w:szCs w:val="20"/>
          <w:lang w:val="hy-AM"/>
        </w:rPr>
        <w:tab/>
      </w:r>
      <w:r w:rsidRPr="00F1493E">
        <w:rPr>
          <w:rStyle w:val="Strong"/>
          <w:rFonts w:ascii="GHEA Grapalat" w:hAnsi="GHEA Grapalat"/>
          <w:sz w:val="20"/>
          <w:szCs w:val="20"/>
          <w:lang w:val="hy-AM"/>
        </w:rPr>
        <w:tab/>
      </w:r>
      <w:r w:rsidRPr="00F1493E">
        <w:rPr>
          <w:rStyle w:val="Strong"/>
          <w:rFonts w:ascii="GHEA Grapalat" w:hAnsi="GHEA Grapalat"/>
          <w:b w:val="0"/>
          <w:sz w:val="20"/>
          <w:szCs w:val="20"/>
        </w:rPr>
        <w:t xml:space="preserve">      номер заключаемого договора</w:t>
      </w:r>
      <w:r w:rsidRPr="00F1493E">
        <w:rPr>
          <w:rStyle w:val="Strong"/>
          <w:rFonts w:ascii="GHEA Grapalat" w:hAnsi="GHEA Grapalat"/>
          <w:b w:val="0"/>
          <w:sz w:val="20"/>
          <w:szCs w:val="20"/>
          <w:lang w:val="hy-AM"/>
        </w:rPr>
        <w:tab/>
      </w:r>
      <w:r w:rsidRPr="00F1493E">
        <w:rPr>
          <w:rStyle w:val="Strong"/>
          <w:rFonts w:ascii="GHEA Grapalat" w:hAnsi="GHEA Grapalat"/>
          <w:b w:val="0"/>
          <w:sz w:val="20"/>
          <w:szCs w:val="20"/>
          <w:lang w:val="hy-AM"/>
        </w:rPr>
        <w:tab/>
      </w:r>
      <w:r w:rsidRPr="00F1493E">
        <w:rPr>
          <w:rStyle w:val="Strong"/>
          <w:rFonts w:ascii="GHEA Grapalat" w:hAnsi="GHEA Grapalat"/>
          <w:b w:val="0"/>
          <w:sz w:val="20"/>
          <w:szCs w:val="20"/>
          <w:lang w:val="hy-AM"/>
        </w:rPr>
        <w:tab/>
      </w:r>
    </w:p>
    <w:p w:rsidR="005B3A59" w:rsidRPr="00F1493E"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00875F09" w:rsidRPr="00F1493E">
        <w:rPr>
          <w:rFonts w:ascii="GHEA Grapalat" w:hAnsi="GHEA Grapalat"/>
          <w:sz w:val="20"/>
          <w:szCs w:val="20"/>
          <w:u w:val="single"/>
        </w:rPr>
        <w:t>_____</w:t>
      </w:r>
      <w:r w:rsidRPr="00F1493E">
        <w:rPr>
          <w:rFonts w:ascii="GHEA Grapalat" w:hAnsi="GHEA Grapalat"/>
          <w:sz w:val="20"/>
          <w:szCs w:val="20"/>
          <w:lang w:val="hy-AM"/>
        </w:rPr>
        <w:t xml:space="preserve"> </w:t>
      </w:r>
      <w:r w:rsidRPr="00F1493E">
        <w:rPr>
          <w:rFonts w:ascii="GHEA Grapalat" w:eastAsiaTheme="minorHAnsi" w:hAnsi="GHEA Grapalat" w:cstheme="minorBidi"/>
          <w:sz w:val="20"/>
          <w:szCs w:val="20"/>
        </w:rPr>
        <w:t xml:space="preserve">   (далее-бенефициар) и</w:t>
      </w:r>
      <w:r w:rsidRPr="00F1493E">
        <w:rPr>
          <w:rStyle w:val="Strong"/>
          <w:rFonts w:ascii="GHEA Grapalat" w:hAnsi="GHEA Grapalat"/>
          <w:b w:val="0"/>
          <w:sz w:val="20"/>
          <w:szCs w:val="20"/>
        </w:rPr>
        <w:t xml:space="preserve">   </w:t>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00875F09" w:rsidRPr="00F1493E">
        <w:rPr>
          <w:rStyle w:val="Strong"/>
          <w:rFonts w:ascii="GHEA Grapalat" w:hAnsi="GHEA Grapalat"/>
          <w:b w:val="0"/>
          <w:sz w:val="20"/>
          <w:szCs w:val="20"/>
          <w:u w:val="single"/>
        </w:rPr>
        <w:t>____</w:t>
      </w:r>
      <w:r w:rsidRPr="00F1493E">
        <w:rPr>
          <w:rFonts w:eastAsiaTheme="minorHAnsi" w:cstheme="minorBidi"/>
          <w:sz w:val="20"/>
          <w:szCs w:val="20"/>
        </w:rPr>
        <w:t xml:space="preserve">    </w:t>
      </w:r>
    </w:p>
    <w:p w:rsidR="005B3A59" w:rsidRPr="00F1493E" w:rsidRDefault="005B3A59" w:rsidP="005B3A59">
      <w:pPr>
        <w:pStyle w:val="NormalWeb"/>
        <w:shd w:val="clear" w:color="auto" w:fill="FFFFFF"/>
        <w:spacing w:before="0" w:beforeAutospacing="0" w:after="0" w:afterAutospacing="0"/>
        <w:ind w:left="-142"/>
        <w:rPr>
          <w:rStyle w:val="Strong"/>
          <w:rFonts w:ascii="GHEA Grapalat" w:hAnsi="GHEA Grapalat"/>
          <w:b w:val="0"/>
          <w:sz w:val="20"/>
          <w:szCs w:val="20"/>
        </w:rPr>
      </w:pPr>
      <w:r w:rsidRPr="00F1493E">
        <w:rPr>
          <w:rStyle w:val="Strong"/>
          <w:rFonts w:ascii="GHEA Grapalat" w:hAnsi="GHEA Grapalat"/>
          <w:b w:val="0"/>
          <w:sz w:val="20"/>
          <w:szCs w:val="20"/>
        </w:rPr>
        <w:t xml:space="preserve">наименование заказчика                                    </w:t>
      </w:r>
      <w:r w:rsidR="00875F09" w:rsidRPr="00F1493E">
        <w:rPr>
          <w:rStyle w:val="Strong"/>
          <w:rFonts w:ascii="GHEA Grapalat" w:hAnsi="GHEA Grapalat"/>
          <w:b w:val="0"/>
          <w:sz w:val="20"/>
          <w:szCs w:val="20"/>
        </w:rPr>
        <w:t xml:space="preserve">        </w:t>
      </w:r>
      <w:r w:rsidRPr="00F1493E">
        <w:rPr>
          <w:rStyle w:val="Strong"/>
          <w:rFonts w:ascii="GHEA Grapalat" w:hAnsi="GHEA Grapalat"/>
          <w:b w:val="0"/>
          <w:sz w:val="20"/>
          <w:szCs w:val="20"/>
        </w:rPr>
        <w:t>наименование отобранного участника</w:t>
      </w:r>
    </w:p>
    <w:p w:rsidR="005B3A59" w:rsidRPr="00F1493E" w:rsidRDefault="005B3A59" w:rsidP="005B3A59">
      <w:pPr>
        <w:pStyle w:val="NormalWeb"/>
        <w:shd w:val="clear" w:color="auto" w:fill="FFFFFF"/>
        <w:spacing w:before="0" w:beforeAutospacing="0" w:after="0" w:afterAutospacing="0"/>
        <w:ind w:left="-142"/>
        <w:rPr>
          <w:rFonts w:cs="Sylfaen"/>
          <w:sz w:val="20"/>
          <w:szCs w:val="20"/>
          <w:vertAlign w:val="superscript"/>
          <w:lang w:val="hy-AM"/>
        </w:rPr>
      </w:pPr>
      <w:r w:rsidRPr="00F1493E">
        <w:rPr>
          <w:rStyle w:val="Strong"/>
          <w:rFonts w:ascii="GHEA Grapalat" w:hAnsi="GHEA Grapalat"/>
          <w:b w:val="0"/>
          <w:sz w:val="20"/>
          <w:szCs w:val="20"/>
        </w:rPr>
        <w:t xml:space="preserve">                                                                </w:t>
      </w:r>
      <w:r w:rsidRPr="00F1493E">
        <w:rPr>
          <w:rStyle w:val="Strong"/>
          <w:rFonts w:ascii="GHEA Grapalat" w:hAnsi="GHEA Grapalat"/>
          <w:b w:val="0"/>
          <w:sz w:val="20"/>
          <w:szCs w:val="20"/>
          <w:lang w:val="hy-AM"/>
        </w:rPr>
        <w:tab/>
      </w:r>
    </w:p>
    <w:p w:rsidR="005B3A59" w:rsidRPr="00F1493E"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F1493E">
        <w:rPr>
          <w:rFonts w:eastAsiaTheme="minorHAnsi" w:cstheme="minorBidi"/>
          <w:sz w:val="20"/>
          <w:szCs w:val="20"/>
        </w:rPr>
        <w:t>(</w:t>
      </w:r>
      <w:r w:rsidRPr="00F1493E">
        <w:rPr>
          <w:rFonts w:ascii="GHEA Grapalat" w:eastAsiaTheme="minorHAnsi" w:hAnsi="GHEA Grapalat" w:cstheme="minorBidi"/>
          <w:sz w:val="20"/>
          <w:szCs w:val="20"/>
        </w:rPr>
        <w:t>далее-принципал).</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Style w:val="Strong"/>
          <w:rFonts w:ascii="GHEA Grapalat" w:hAnsi="GHEA Grapalat"/>
          <w:sz w:val="20"/>
          <w:szCs w:val="20"/>
          <w:lang w:val="hy-AM"/>
        </w:rPr>
        <w:tab/>
      </w:r>
      <w:r w:rsidRPr="00F1493E">
        <w:rPr>
          <w:rStyle w:val="Strong"/>
          <w:rFonts w:ascii="GHEA Grapalat" w:hAnsi="GHEA Grapalat"/>
          <w:sz w:val="20"/>
          <w:szCs w:val="20"/>
          <w:lang w:val="hy-AM"/>
        </w:rPr>
        <w:tab/>
      </w:r>
      <w:r w:rsidRPr="00F1493E">
        <w:rPr>
          <w:rFonts w:eastAsiaTheme="minorHAnsi" w:cstheme="minorBidi"/>
          <w:sz w:val="20"/>
          <w:szCs w:val="20"/>
        </w:rPr>
        <w:t xml:space="preserve"> </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  2.  По гарантии </w:t>
      </w:r>
      <w:r w:rsidRPr="00F1493E">
        <w:rPr>
          <w:rFonts w:ascii="GHEA Grapalat" w:eastAsiaTheme="minorHAnsi" w:hAnsi="GHEA Grapalat" w:cstheme="minorBidi"/>
          <w:sz w:val="20"/>
          <w:szCs w:val="20"/>
          <w:lang w:val="hy-AM"/>
        </w:rPr>
        <w:t xml:space="preserve">---------------------------------------------------------------------------- </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                                                           наименование банка выдающего гарантию</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286CDB"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w:t>
      </w:r>
    </w:p>
    <w:p w:rsidR="00286CDB" w:rsidRPr="00F1493E"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сумма в цифрах и прописью</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p>
    <w:p w:rsidR="005B3A59" w:rsidRPr="00F1493E"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(далее-сумма гарантии) в течение </w:t>
      </w:r>
      <w:r w:rsidR="00D37511" w:rsidRPr="00F1493E">
        <w:rPr>
          <w:rFonts w:ascii="GHEA Grapalat" w:eastAsiaTheme="minorHAnsi" w:hAnsi="GHEA Grapalat" w:cstheme="minorBidi"/>
          <w:sz w:val="20"/>
          <w:szCs w:val="20"/>
        </w:rPr>
        <w:t xml:space="preserve">пяти </w:t>
      </w:r>
      <w:r w:rsidR="005B3A59" w:rsidRPr="00F1493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w:t>
      </w:r>
      <w:r w:rsidR="00D74AFA" w:rsidRPr="00F1493E">
        <w:rPr>
          <w:rFonts w:ascii="GHEA Grapalat" w:eastAsiaTheme="minorHAnsi" w:hAnsi="GHEA Grapalat" w:cstheme="minorBidi"/>
          <w:sz w:val="20"/>
          <w:szCs w:val="20"/>
        </w:rPr>
        <w:t xml:space="preserve"> </w:t>
      </w:r>
      <w:r w:rsidR="00D74AFA" w:rsidRPr="00F1493E">
        <w:rPr>
          <w:rFonts w:ascii="GHEA Grapalat" w:hAnsi="GHEA Grapalat"/>
          <w:b/>
          <w:sz w:val="20"/>
          <w:szCs w:val="20"/>
          <w:u w:val="single"/>
          <w:lang w:val="hy-AM" w:eastAsia="en-US" w:bidi="ar-SA"/>
        </w:rPr>
        <w:t>900008000664</w:t>
      </w:r>
      <w:r w:rsidR="005B3A59" w:rsidRPr="00F1493E">
        <w:rPr>
          <w:rFonts w:ascii="GHEA Grapalat" w:eastAsiaTheme="minorHAnsi" w:hAnsi="GHEA Grapalat" w:cstheme="minorBidi"/>
          <w:sz w:val="20"/>
          <w:szCs w:val="20"/>
        </w:rPr>
        <w:t xml:space="preserve"> бенефициара.</w:t>
      </w:r>
    </w:p>
    <w:p w:rsidR="005B3A59" w:rsidRPr="00F1493E"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F1493E">
        <w:rPr>
          <w:rStyle w:val="Strong"/>
          <w:rFonts w:ascii="GHEA Grapalat" w:hAnsi="GHEA Grapalat"/>
          <w:sz w:val="20"/>
          <w:szCs w:val="20"/>
        </w:rPr>
        <w:t xml:space="preserve">3. </w:t>
      </w:r>
      <w:r w:rsidRPr="00F1493E">
        <w:rPr>
          <w:rFonts w:ascii="GHEA Grapalat" w:eastAsiaTheme="minorHAnsi" w:hAnsi="GHEA Grapalat" w:cstheme="minorBidi"/>
          <w:sz w:val="20"/>
          <w:szCs w:val="20"/>
        </w:rPr>
        <w:t>Настоящая гарантия является безотзывной.</w:t>
      </w:r>
    </w:p>
    <w:p w:rsidR="005B3A59" w:rsidRPr="00F1493E"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F1493E" w:rsidRDefault="00851A6D" w:rsidP="00851A6D">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5. Гарантия действует </w:t>
      </w:r>
      <w:r w:rsidR="00230DB1" w:rsidRPr="00F1493E">
        <w:rPr>
          <w:rFonts w:ascii="GHEA Grapalat" w:eastAsiaTheme="minorHAnsi" w:hAnsi="GHEA Grapalat" w:cstheme="minorBidi"/>
          <w:sz w:val="20"/>
          <w:szCs w:val="20"/>
        </w:rPr>
        <w:t xml:space="preserve">с момента выпуска и в силе </w:t>
      </w:r>
      <w:r w:rsidRPr="00F1493E">
        <w:rPr>
          <w:rFonts w:ascii="GHEA Grapalat" w:eastAsiaTheme="minorHAnsi" w:hAnsi="GHEA Grapalat" w:cstheme="minorBidi"/>
          <w:sz w:val="20"/>
          <w:szCs w:val="20"/>
        </w:rPr>
        <w:t>со дня вступления в силу договора N________________________ заключаемого  между  бенефициаром и</w:t>
      </w:r>
      <w:del w:id="14" w:author="Inesa Kocharyan" w:date="2023-07-07T17:32:00Z">
        <w:r w:rsidRPr="00F1493E" w:rsidDel="00230DB1">
          <w:rPr>
            <w:rFonts w:ascii="GHEA Grapalat" w:eastAsiaTheme="minorHAnsi" w:hAnsi="GHEA Grapalat" w:cstheme="minorBidi"/>
            <w:sz w:val="20"/>
            <w:szCs w:val="20"/>
          </w:rPr>
          <w:delText xml:space="preserve"> </w:delText>
        </w:r>
      </w:del>
      <w:r w:rsidRPr="00F1493E">
        <w:rPr>
          <w:rFonts w:ascii="GHEA Grapalat" w:eastAsiaTheme="minorHAnsi" w:hAnsi="GHEA Grapalat" w:cstheme="minorBidi"/>
          <w:sz w:val="20"/>
          <w:szCs w:val="20"/>
        </w:rPr>
        <w:t xml:space="preserve">    </w:t>
      </w:r>
    </w:p>
    <w:p w:rsidR="00851A6D" w:rsidRPr="00F1493E" w:rsidRDefault="00230DB1" w:rsidP="00851A6D">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r w:rsidR="00851A6D" w:rsidRPr="00F1493E">
        <w:rPr>
          <w:rFonts w:ascii="GHEA Grapalat" w:eastAsiaTheme="minorHAnsi" w:hAnsi="GHEA Grapalat" w:cstheme="minorBidi"/>
          <w:sz w:val="20"/>
          <w:szCs w:val="20"/>
        </w:rPr>
        <w:t>номер заключаемого договара</w:t>
      </w:r>
    </w:p>
    <w:p w:rsidR="00851A6D" w:rsidRPr="00F1493E" w:rsidRDefault="00851A6D" w:rsidP="00851A6D">
      <w:pPr>
        <w:pStyle w:val="NormalWeb"/>
        <w:shd w:val="clear" w:color="auto" w:fill="FFFFFF"/>
        <w:ind w:firstLine="374"/>
        <w:contextualSpacing/>
        <w:jc w:val="both"/>
        <w:rPr>
          <w:rFonts w:ascii="GHEA Grapalat" w:eastAsiaTheme="minorHAnsi" w:hAnsi="GHEA Grapalat" w:cstheme="minorBidi"/>
          <w:sz w:val="20"/>
          <w:szCs w:val="20"/>
        </w:rPr>
      </w:pPr>
    </w:p>
    <w:p w:rsidR="00851A6D" w:rsidRPr="00F1493E" w:rsidRDefault="00230DB1" w:rsidP="00851A6D">
      <w:pPr>
        <w:pStyle w:val="NormalWeb"/>
        <w:shd w:val="clear" w:color="auto" w:fill="FFFFFF"/>
        <w:contextualSpacing/>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принципалом </w:t>
      </w:r>
      <w:r w:rsidR="00851A6D" w:rsidRPr="00F1493E">
        <w:rPr>
          <w:rFonts w:ascii="GHEA Grapalat" w:eastAsiaTheme="minorHAnsi" w:hAnsi="GHEA Grapalat" w:cstheme="minorBidi"/>
          <w:sz w:val="20"/>
          <w:szCs w:val="20"/>
        </w:rPr>
        <w:t xml:space="preserve">и действует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в</w:t>
      </w:r>
      <w:r w:rsidR="00851A6D" w:rsidRPr="00F1493E">
        <w:rPr>
          <w:rFonts w:ascii="GHEA Grapalat" w:hAnsi="GHEA Grapalat"/>
          <w:sz w:val="20"/>
          <w:szCs w:val="20"/>
        </w:rPr>
        <w:t>ключительно</w:t>
      </w:r>
      <w:r w:rsidR="00851A6D" w:rsidRPr="00F1493E">
        <w:rPr>
          <w:rFonts w:ascii="GHEA Grapalat" w:eastAsiaTheme="minorHAnsi" w:hAnsi="GHEA Grapalat" w:cstheme="minorBidi"/>
          <w:sz w:val="20"/>
          <w:szCs w:val="20"/>
        </w:rPr>
        <w:t xml:space="preserve">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до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девяностого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рабочего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дня</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следующего за днем </w:t>
      </w:r>
    </w:p>
    <w:p w:rsidR="00851A6D" w:rsidRPr="00F1493E" w:rsidRDefault="00851A6D" w:rsidP="00851A6D">
      <w:pPr>
        <w:pStyle w:val="NormalWeb"/>
        <w:shd w:val="clear" w:color="auto" w:fill="FFFFFF"/>
        <w:contextualSpacing/>
        <w:jc w:val="both"/>
        <w:rPr>
          <w:rFonts w:ascii="GHEA Grapalat" w:eastAsiaTheme="minorHAnsi" w:hAnsi="GHEA Grapalat" w:cstheme="minorBidi"/>
          <w:sz w:val="20"/>
          <w:szCs w:val="20"/>
          <w:lang w:val="hy-AM"/>
        </w:rPr>
      </w:pPr>
    </w:p>
    <w:p w:rsidR="00851A6D" w:rsidRPr="00F1493E" w:rsidRDefault="00851A6D" w:rsidP="00851A6D">
      <w:pPr>
        <w:pStyle w:val="NormalWeb"/>
        <w:shd w:val="clear" w:color="auto" w:fill="FFFFFF"/>
        <w:contextualSpacing/>
        <w:jc w:val="center"/>
        <w:rPr>
          <w:rFonts w:eastAsiaTheme="minorHAnsi" w:cstheme="minorBidi"/>
          <w:sz w:val="20"/>
          <w:szCs w:val="20"/>
        </w:rPr>
      </w:pP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lang w:val="hy-AM"/>
        </w:rPr>
        <w:t>----------------------</w:t>
      </w:r>
      <w:r w:rsidRPr="00F1493E">
        <w:rPr>
          <w:rFonts w:eastAsiaTheme="minorHAnsi" w:cstheme="minorBidi"/>
          <w:sz w:val="20"/>
          <w:szCs w:val="20"/>
        </w:rPr>
        <w:t xml:space="preserve"> </w:t>
      </w:r>
      <w:r w:rsidRPr="00F1493E">
        <w:rPr>
          <w:rFonts w:eastAsiaTheme="minorHAnsi" w:cstheme="minorBidi"/>
          <w:sz w:val="20"/>
          <w:szCs w:val="20"/>
          <w:lang w:val="hy-AM"/>
        </w:rPr>
        <w:t>.</w:t>
      </w:r>
      <w:r w:rsidRPr="00F1493E">
        <w:rPr>
          <w:rFonts w:eastAsiaTheme="minorHAnsi" w:cstheme="minorBidi"/>
          <w:sz w:val="20"/>
          <w:szCs w:val="20"/>
        </w:rPr>
        <w:t xml:space="preserve">                    </w:t>
      </w:r>
      <w:r w:rsidRPr="00F1493E">
        <w:rPr>
          <w:rFonts w:ascii="GHEA Grapalat" w:hAnsi="GHEA Grapalat"/>
          <w:sz w:val="20"/>
          <w:szCs w:val="20"/>
        </w:rPr>
        <w:t>крайний   срок</w:t>
      </w:r>
      <w:r w:rsidRPr="00F1493E">
        <w:rPr>
          <w:rFonts w:ascii="GHEA Grapalat" w:eastAsiaTheme="minorHAnsi" w:hAnsi="GHEA Grapalat" w:cstheme="minorBidi"/>
          <w:sz w:val="20"/>
          <w:szCs w:val="20"/>
        </w:rPr>
        <w:t xml:space="preserve"> выполнения работ</w:t>
      </w:r>
      <w:r w:rsidRPr="00F1493E">
        <w:rPr>
          <w:rFonts w:ascii="GHEA Grapalat" w:hAnsi="GHEA Grapalat"/>
          <w:sz w:val="20"/>
          <w:szCs w:val="20"/>
        </w:rPr>
        <w:t>, предусмотренный заключаемым договором, включая гарантийный срок</w:t>
      </w:r>
    </w:p>
    <w:p w:rsidR="002E4710" w:rsidRPr="00F1493E" w:rsidRDefault="00851A6D" w:rsidP="00851A6D">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sidRPr="00F1493E">
        <w:rPr>
          <w:rFonts w:ascii="GHEA Grapalat" w:eastAsiaTheme="minorHAnsi" w:hAnsi="GHEA Grapalat" w:cstheme="minorBidi"/>
          <w:sz w:val="20"/>
          <w:szCs w:val="20"/>
        </w:rPr>
        <w:t>--------------------------------------------------------------------------------------------------</w:t>
      </w:r>
    </w:p>
    <w:p w:rsidR="002E4710" w:rsidRPr="00F1493E" w:rsidRDefault="002E4710" w:rsidP="00851A6D">
      <w:pPr>
        <w:pStyle w:val="NormalWeb"/>
        <w:shd w:val="clear" w:color="auto" w:fill="FFFFFF"/>
        <w:contextualSpacing/>
        <w:jc w:val="both"/>
        <w:rPr>
          <w:rFonts w:ascii="GHEA Grapalat" w:eastAsiaTheme="minorHAnsi" w:hAnsi="GHEA Grapalat" w:cstheme="minorBidi"/>
          <w:sz w:val="20"/>
          <w:szCs w:val="20"/>
        </w:rPr>
      </w:pPr>
      <w:r w:rsidRPr="00F1493E">
        <w:rPr>
          <w:rStyle w:val="Strong"/>
          <w:b w:val="0"/>
          <w:bCs w:val="0"/>
          <w:sz w:val="20"/>
          <w:szCs w:val="20"/>
        </w:rPr>
        <w:t xml:space="preserve">                                                                                        адрес эл. почты секретаря</w:t>
      </w:r>
    </w:p>
    <w:p w:rsidR="00851A6D" w:rsidRPr="00F1493E" w:rsidRDefault="00851A6D" w:rsidP="00851A6D">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F1493E" w:rsidRDefault="005B56BF" w:rsidP="005B56BF">
      <w:pPr>
        <w:pStyle w:val="NormalWeb"/>
        <w:shd w:val="clear" w:color="auto" w:fill="FFFFFF"/>
        <w:contextualSpacing/>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D273E6" w:rsidRPr="00F1493E"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копии заключенного договора N</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 xml:space="preserve">_____________________, включая </w:t>
      </w:r>
    </w:p>
    <w:p w:rsidR="005B3A59" w:rsidRPr="00F1493E" w:rsidRDefault="005B3A59" w:rsidP="005B3A59">
      <w:pPr>
        <w:pStyle w:val="NormalWeb"/>
        <w:shd w:val="clear" w:color="auto" w:fill="FFFFFF"/>
        <w:contextualSpacing/>
        <w:jc w:val="both"/>
        <w:rPr>
          <w:rFonts w:ascii="GHEA Grapalat" w:eastAsiaTheme="minorHAnsi" w:hAnsi="GHEA Grapalat" w:cstheme="minorBidi"/>
          <w:sz w:val="20"/>
          <w:szCs w:val="20"/>
        </w:rPr>
      </w:pPr>
      <w:r w:rsidRPr="00F1493E">
        <w:rPr>
          <w:rFonts w:eastAsiaTheme="minorHAnsi" w:cstheme="minorBidi"/>
          <w:sz w:val="20"/>
          <w:szCs w:val="20"/>
        </w:rPr>
        <w:t xml:space="preserve">                                                               </w:t>
      </w:r>
      <w:r w:rsidR="00D273E6" w:rsidRPr="00F1493E">
        <w:rPr>
          <w:rFonts w:eastAsiaTheme="minorHAnsi" w:cstheme="minorBidi"/>
          <w:sz w:val="20"/>
          <w:szCs w:val="20"/>
        </w:rPr>
        <w:t xml:space="preserve">          </w:t>
      </w:r>
      <w:r w:rsidRPr="00F1493E">
        <w:rPr>
          <w:rFonts w:ascii="GHEA Grapalat" w:eastAsiaTheme="minorHAnsi" w:hAnsi="GHEA Grapalat" w:cstheme="minorBidi"/>
          <w:sz w:val="20"/>
          <w:szCs w:val="20"/>
        </w:rPr>
        <w:t>номер заключаемого договара</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копии внесенных  в него изменений, дополнительных соглашений</w:t>
      </w:r>
      <w:r w:rsidR="00EF4569" w:rsidRPr="00F1493E">
        <w:rPr>
          <w:rFonts w:ascii="GHEA Grapalat" w:eastAsiaTheme="minorHAnsi" w:hAnsi="GHEA Grapalat" w:cstheme="minorBidi"/>
          <w:sz w:val="20"/>
          <w:szCs w:val="20"/>
        </w:rPr>
        <w:t>;</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F1493E">
          <w:rPr>
            <w:rStyle w:val="Hyperlink"/>
            <w:rFonts w:ascii="GHEA Grapalat" w:hAnsi="GHEA Grapalat"/>
            <w:color w:val="auto"/>
            <w:sz w:val="20"/>
            <w:szCs w:val="20"/>
            <w:lang w:val="hy-AM"/>
          </w:rPr>
          <w:t>www.procurement.am</w:t>
        </w:r>
      </w:hyperlink>
      <w:r w:rsidRPr="00F1493E">
        <w:rPr>
          <w:rFonts w:ascii="GHEA Grapalat" w:eastAsiaTheme="minorHAnsi" w:hAnsi="GHEA Grapalat" w:cstheme="minorBidi"/>
          <w:sz w:val="20"/>
          <w:szCs w:val="20"/>
        </w:rPr>
        <w:t xml:space="preserve"> .</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7.</w:t>
      </w:r>
      <w:r w:rsidRPr="00F1493E">
        <w:rPr>
          <w:sz w:val="20"/>
          <w:szCs w:val="20"/>
        </w:rPr>
        <w:t xml:space="preserve"> </w:t>
      </w:r>
      <w:r w:rsidRPr="00F1493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8.</w:t>
      </w:r>
      <w:r w:rsidRPr="00F1493E">
        <w:rPr>
          <w:sz w:val="20"/>
          <w:szCs w:val="20"/>
        </w:rPr>
        <w:t xml:space="preserve"> </w:t>
      </w:r>
      <w:r w:rsidRPr="00F1493E">
        <w:rPr>
          <w:rFonts w:ascii="GHEA Grapalat" w:eastAsiaTheme="minorHAnsi" w:hAnsi="GHEA Grapalat" w:cstheme="minorBidi"/>
          <w:sz w:val="20"/>
          <w:szCs w:val="20"/>
        </w:rPr>
        <w:t>Лицо, выдающее гарантию, отклоняет требование бенефициара, если:</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F1493E">
        <w:rPr>
          <w:rFonts w:ascii="GHEA Grapalat" w:hAnsi="GHEA Grapalat"/>
          <w:sz w:val="20"/>
          <w:szCs w:val="20"/>
          <w:lang w:val="hy-AM"/>
        </w:rPr>
        <w:t>Руководитель исполнительного органа</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5B3A59" w:rsidRPr="00F1493E" w:rsidRDefault="005B3A59" w:rsidP="005B3A59">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hAnsi="GHEA Grapalat" w:cs="Sylfaen"/>
          <w:sz w:val="20"/>
          <w:szCs w:val="20"/>
          <w:vertAlign w:val="superscript"/>
          <w:lang w:val="hy-AM"/>
        </w:rPr>
        <w:t xml:space="preserve">                                                        </w:t>
      </w:r>
      <w:r w:rsidRPr="00F1493E">
        <w:rPr>
          <w:rFonts w:ascii="GHEA Grapalat" w:hAnsi="GHEA Grapalat" w:cs="Sylfaen"/>
          <w:sz w:val="20"/>
          <w:szCs w:val="20"/>
          <w:vertAlign w:val="superscript"/>
        </w:rPr>
        <w:t>число, месяц, год</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F331AD" w:rsidRPr="00F1493E" w:rsidRDefault="00F331AD" w:rsidP="000A214C">
      <w:pPr>
        <w:widowControl w:val="0"/>
        <w:spacing w:after="160"/>
        <w:jc w:val="right"/>
        <w:rPr>
          <w:rFonts w:ascii="GHEA Grapalat" w:hAnsi="GHEA Grapalat"/>
          <w:i/>
          <w:sz w:val="20"/>
          <w:szCs w:val="20"/>
        </w:rPr>
      </w:pPr>
    </w:p>
    <w:p w:rsidR="00F331AD" w:rsidRPr="00F1493E" w:rsidRDefault="00F331AD" w:rsidP="000A214C">
      <w:pPr>
        <w:widowControl w:val="0"/>
        <w:spacing w:after="160"/>
        <w:jc w:val="right"/>
        <w:rPr>
          <w:rFonts w:ascii="GHEA Grapalat" w:hAnsi="GHEA Grapalat"/>
          <w:i/>
          <w:sz w:val="20"/>
          <w:szCs w:val="20"/>
        </w:rPr>
      </w:pPr>
    </w:p>
    <w:p w:rsidR="00F331AD" w:rsidRPr="00F1493E" w:rsidRDefault="00F331AD" w:rsidP="000A214C">
      <w:pPr>
        <w:widowControl w:val="0"/>
        <w:spacing w:after="160"/>
        <w:jc w:val="right"/>
        <w:rPr>
          <w:rFonts w:ascii="GHEA Grapalat" w:hAnsi="GHEA Grapalat"/>
          <w:i/>
          <w:sz w:val="20"/>
          <w:szCs w:val="20"/>
        </w:rPr>
      </w:pPr>
    </w:p>
    <w:p w:rsidR="00427AEC" w:rsidRPr="00F1493E" w:rsidRDefault="00427AEC" w:rsidP="00D74AFA">
      <w:pPr>
        <w:widowControl w:val="0"/>
        <w:spacing w:after="160"/>
        <w:rPr>
          <w:rFonts w:ascii="GHEA Grapalat" w:hAnsi="GHEA Grapalat"/>
          <w:i/>
          <w:sz w:val="20"/>
          <w:szCs w:val="20"/>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EB4E5C" w:rsidRPr="00F1493E" w:rsidRDefault="00EB4E5C" w:rsidP="00EB4E5C">
      <w:pPr>
        <w:pStyle w:val="BodyTextIndent3"/>
        <w:spacing w:line="240" w:lineRule="auto"/>
        <w:jc w:val="right"/>
        <w:rPr>
          <w:rFonts w:ascii="Sylfaen" w:hAnsi="Sylfaen" w:cs="Sylfaen"/>
          <w:b/>
          <w:lang w:val="hy-AM"/>
        </w:rPr>
      </w:pPr>
      <w:r w:rsidRPr="00F1493E">
        <w:rPr>
          <w:rFonts w:ascii="Sylfaen" w:hAnsi="Sylfaen" w:cs="Sylfaen"/>
          <w:b/>
          <w:lang w:val="hy-AM"/>
        </w:rPr>
        <w:t>Приложение 5.1</w:t>
      </w:r>
    </w:p>
    <w:p w:rsidR="00EB4E5C" w:rsidRPr="00F1493E" w:rsidRDefault="00EB4E5C" w:rsidP="00EB4E5C">
      <w:pPr>
        <w:pStyle w:val="BodyTextIndent3"/>
        <w:spacing w:line="240" w:lineRule="auto"/>
        <w:jc w:val="right"/>
        <w:rPr>
          <w:rFonts w:ascii="Sylfaen" w:hAnsi="Sylfaen" w:cs="Sylfaen"/>
          <w:b/>
        </w:rPr>
      </w:pPr>
      <w:r w:rsidRPr="00F1493E">
        <w:rPr>
          <w:rFonts w:ascii="Sylfaen" w:hAnsi="Sylfaen" w:cs="Sylfaen"/>
          <w:b/>
          <w:lang w:val="hy-AM"/>
        </w:rPr>
        <w:t xml:space="preserve">Код: </w:t>
      </w:r>
      <w:r w:rsidRPr="00F1493E">
        <w:rPr>
          <w:rFonts w:ascii="Arial" w:hAnsi="Arial" w:cs="Arial"/>
          <w:b/>
          <w:lang w:val="es-ES" w:eastAsia="en-US" w:bidi="ar-SA"/>
        </w:rPr>
        <w:t>ԳՀ</w:t>
      </w:r>
      <w:r w:rsidRPr="00F1493E">
        <w:rPr>
          <w:rFonts w:ascii="Open Sans" w:hAnsi="Open Sans" w:cs="Open Sans"/>
          <w:b/>
          <w:lang w:val="es-ES" w:eastAsia="en-US" w:bidi="ar-SA"/>
        </w:rPr>
        <w:t>-</w:t>
      </w:r>
      <w:r w:rsidRPr="00F1493E">
        <w:rPr>
          <w:rFonts w:ascii="Arial" w:hAnsi="Arial" w:cs="Arial"/>
          <w:b/>
          <w:lang w:val="es-ES" w:eastAsia="en-US" w:bidi="ar-SA"/>
        </w:rPr>
        <w:t>ԲՄԱՇՁԲ</w:t>
      </w:r>
      <w:r w:rsidRPr="00F1493E">
        <w:rPr>
          <w:rFonts w:ascii="Open Sans" w:hAnsi="Open Sans" w:cs="Open Sans"/>
          <w:b/>
          <w:lang w:val="es-ES" w:eastAsia="en-US" w:bidi="ar-SA"/>
        </w:rPr>
        <w:t xml:space="preserve">-2025/01 </w:t>
      </w:r>
      <w:r w:rsidRPr="00F1493E">
        <w:rPr>
          <w:rFonts w:ascii="Sylfaen" w:hAnsi="Sylfaen" w:cs="Sylfaen"/>
          <w:b/>
          <w:lang w:val="hy-AM"/>
        </w:rPr>
        <w:t>приглашение к участию в тендере</w:t>
      </w:r>
    </w:p>
    <w:p w:rsidR="00EB4E5C" w:rsidRPr="00121D15" w:rsidRDefault="00EB4E5C" w:rsidP="00EB4E5C">
      <w:pPr>
        <w:pStyle w:val="BodyTextIndent3"/>
        <w:spacing w:line="240" w:lineRule="auto"/>
        <w:jc w:val="right"/>
        <w:rPr>
          <w:rFonts w:ascii="Sylfaen" w:hAnsi="Sylfaen" w:cs="Sylfaen"/>
          <w:b/>
        </w:rPr>
      </w:pPr>
    </w:p>
    <w:p w:rsidR="00EB4E5C" w:rsidRPr="00121D15" w:rsidRDefault="00EB4E5C" w:rsidP="00EB4E5C">
      <w:pPr>
        <w:pStyle w:val="BodyTextIndent3"/>
        <w:spacing w:line="240" w:lineRule="auto"/>
        <w:jc w:val="right"/>
        <w:rPr>
          <w:rFonts w:ascii="Sylfaen" w:hAnsi="Sylfaen" w:cs="Sylfaen"/>
          <w:b/>
        </w:rPr>
      </w:pP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b/>
          <w:sz w:val="20"/>
          <w:szCs w:val="20"/>
          <w:lang w:val="hy-AM"/>
        </w:rPr>
        <w:t xml:space="preserve">       СОГЛАШЕНИЕ О ШТРАФАХ</w:t>
      </w: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sz w:val="20"/>
          <w:szCs w:val="20"/>
          <w:lang w:val="hy-AM"/>
        </w:rPr>
        <w:t xml:space="preserve">  </w:t>
      </w:r>
      <w:r w:rsidRPr="00F1493E">
        <w:rPr>
          <w:rFonts w:ascii="Sylfaen" w:hAnsi="Sylfaen" w:cs="GHEA Grapalat"/>
          <w:b/>
          <w:sz w:val="20"/>
          <w:szCs w:val="20"/>
          <w:lang w:val="hy-AM"/>
        </w:rPr>
        <w:t xml:space="preserve"> (обеспечение контракта)</w:t>
      </w:r>
    </w:p>
    <w:p w:rsidR="00EB4E5C" w:rsidRPr="00F1493E" w:rsidRDefault="00EB4E5C" w:rsidP="00EB4E5C">
      <w:pPr>
        <w:rPr>
          <w:rFonts w:ascii="Sylfaen" w:hAnsi="Sylfaen" w:cs="GHEA Grapalat"/>
          <w:b/>
          <w:sz w:val="20"/>
          <w:szCs w:val="20"/>
          <w:lang w:val="hy-AM"/>
        </w:rPr>
      </w:pPr>
    </w:p>
    <w:p w:rsidR="00EB4E5C" w:rsidRPr="00F1493E" w:rsidRDefault="00EB4E5C" w:rsidP="00EB4E5C">
      <w:pPr>
        <w:rPr>
          <w:rFonts w:ascii="Sylfaen" w:hAnsi="Sylfaen" w:cs="GHEA Grapalat"/>
          <w:sz w:val="20"/>
          <w:szCs w:val="20"/>
          <w:lang w:val="hy-AM"/>
        </w:rPr>
      </w:pPr>
      <w:r w:rsidRPr="00F1493E">
        <w:rPr>
          <w:rFonts w:ascii="Sylfaen" w:hAnsi="Sylfaen" w:cs="GHEA Grapalat"/>
          <w:sz w:val="20"/>
          <w:szCs w:val="20"/>
          <w:lang w:val="hy-AM"/>
        </w:rPr>
        <w:t>город Ереван</w:t>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lang w:val="hy-AM"/>
        </w:rPr>
        <w:t>20 лет</w:t>
      </w:r>
    </w:p>
    <w:p w:rsidR="00EB4E5C" w:rsidRPr="00F1493E" w:rsidRDefault="00EB4E5C" w:rsidP="00EB4E5C">
      <w:pPr>
        <w:rPr>
          <w:rFonts w:ascii="Sylfaen" w:hAnsi="Sylfaen" w:cs="GHEA Grapalat"/>
          <w:sz w:val="20"/>
          <w:szCs w:val="20"/>
          <w:lang w:val="hy-AM"/>
        </w:rPr>
      </w:pPr>
    </w:p>
    <w:p w:rsidR="00EB4E5C" w:rsidRPr="00F1493E" w:rsidRDefault="00EB4E5C" w:rsidP="00EB4E5C">
      <w:pPr>
        <w:jc w:val="both"/>
        <w:rPr>
          <w:rFonts w:ascii="Sylfaen" w:hAnsi="Sylfaen" w:cs="GHEA Grapalat"/>
          <w:sz w:val="20"/>
          <w:szCs w:val="20"/>
          <w:u w:val="single"/>
          <w:vertAlign w:val="subscript"/>
          <w:lang w:val="hy-AM"/>
        </w:rPr>
      </w:pP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в лице Директора Компании</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cs="GHEA Grapalat"/>
          <w:sz w:val="20"/>
          <w:szCs w:val="20"/>
          <w:lang w:val="hy-AM"/>
        </w:rPr>
      </w:pPr>
      <w:r w:rsidRPr="00F1493E">
        <w:rPr>
          <w:rFonts w:ascii="Sylfaen" w:hAnsi="Sylfaen"/>
          <w:sz w:val="20"/>
          <w:szCs w:val="20"/>
          <w:vertAlign w:val="superscript"/>
          <w:lang w:val="hy-AM"/>
        </w:rPr>
        <w:t>Название компании</w:t>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t xml:space="preserve">    </w:t>
      </w:r>
      <w:r w:rsidRPr="00F1493E">
        <w:rPr>
          <w:rFonts w:ascii="Sylfaen" w:hAnsi="Sylfaen"/>
          <w:sz w:val="20"/>
          <w:szCs w:val="20"/>
          <w:vertAlign w:val="superscript"/>
          <w:lang w:val="hy-AM"/>
        </w:rPr>
        <w:t xml:space="preserve">Имя, фамилия и паспортные данные директора Общества </w:t>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rsidR="00EB4E5C" w:rsidRPr="00F1493E" w:rsidRDefault="00EB4E5C" w:rsidP="00EB4E5C">
      <w:pPr>
        <w:ind w:firstLine="708"/>
        <w:jc w:val="both"/>
        <w:rPr>
          <w:rFonts w:ascii="Sylfaen" w:hAnsi="Sylfaen" w:cs="GHEA Grapalat"/>
          <w:sz w:val="20"/>
          <w:szCs w:val="20"/>
          <w:lang w:val="hy-AM"/>
        </w:rPr>
      </w:pPr>
    </w:p>
    <w:p w:rsidR="00EB4E5C" w:rsidRPr="00F1493E" w:rsidRDefault="00EB4E5C" w:rsidP="00EB4E5C">
      <w:pPr>
        <w:ind w:left="360"/>
        <w:jc w:val="center"/>
        <w:rPr>
          <w:rFonts w:ascii="Sylfaen" w:hAnsi="Sylfaen" w:cs="GHEA Grapalat"/>
          <w:b/>
          <w:bCs/>
          <w:sz w:val="20"/>
          <w:szCs w:val="20"/>
          <w:lang w:val="pt-BR"/>
        </w:rPr>
      </w:pPr>
      <w:r w:rsidRPr="00F1493E">
        <w:rPr>
          <w:rFonts w:ascii="Sylfaen" w:hAnsi="Sylfaen" w:cs="GHEA Grapalat"/>
          <w:b/>
          <w:sz w:val="20"/>
          <w:szCs w:val="20"/>
          <w:lang w:val="hy-AM"/>
        </w:rPr>
        <w:t>1. Предмет Соглашения</w:t>
      </w:r>
    </w:p>
    <w:p w:rsidR="00EB4E5C" w:rsidRPr="00F1493E" w:rsidRDefault="00EB4E5C" w:rsidP="00EB4E5C">
      <w:pPr>
        <w:jc w:val="both"/>
        <w:rPr>
          <w:rFonts w:ascii="Sylfaen" w:hAnsi="Sylfaen" w:cs="GHEA Grapalat"/>
          <w:b/>
          <w:bCs/>
          <w:sz w:val="20"/>
          <w:szCs w:val="20"/>
          <w:lang w:val="pt-BR"/>
        </w:rPr>
      </w:pPr>
      <w:r w:rsidRPr="00F1493E">
        <w:rPr>
          <w:rFonts w:ascii="Sylfaen" w:hAnsi="Sylfaen" w:cs="GHEA Grapalat"/>
          <w:sz w:val="20"/>
          <w:szCs w:val="20"/>
          <w:lang w:val="pt-BR"/>
        </w:rPr>
        <w:tab/>
      </w:r>
      <w:r w:rsidRPr="00F1493E">
        <w:rPr>
          <w:rFonts w:ascii="Sylfaen" w:hAnsi="Sylfaen" w:cs="GHEA Grapalat"/>
          <w:sz w:val="20"/>
          <w:szCs w:val="20"/>
          <w:lang w:val="pt-BR"/>
        </w:rPr>
        <w:tab/>
        <w:t xml:space="preserve">                               </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cs="GHEA Grapalat"/>
          <w:sz w:val="20"/>
          <w:szCs w:val="20"/>
          <w:lang w:val="pt-BR"/>
        </w:rPr>
        <w:t>1.1 Компания участвует</w:t>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t xml:space="preserve">               </w:t>
      </w:r>
      <w:r w:rsidRPr="00F1493E">
        <w:rPr>
          <w:rFonts w:ascii="Sylfaen" w:hAnsi="Sylfaen" w:cs="GHEA Grapalat"/>
          <w:sz w:val="20"/>
          <w:szCs w:val="20"/>
          <w:u w:val="single"/>
          <w:lang w:val="pt-BR"/>
        </w:rPr>
        <w:tab/>
      </w:r>
      <w:r w:rsidRPr="00F1493E">
        <w:rPr>
          <w:rFonts w:ascii="Sylfaen" w:hAnsi="Sylfaen" w:cs="GHEA Grapalat"/>
          <w:sz w:val="20"/>
          <w:szCs w:val="20"/>
          <w:lang w:val="pt-BR"/>
        </w:rPr>
        <w:t>* (далее именуемый Клиент)</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cs="GHEA Grapalat"/>
          <w:sz w:val="20"/>
          <w:szCs w:val="20"/>
          <w:lang w:val="pt-BR"/>
        </w:rPr>
        <w:t xml:space="preserve">                                                                 </w:t>
      </w:r>
      <w:r w:rsidRPr="00F1493E">
        <w:rPr>
          <w:rFonts w:ascii="Sylfaen" w:hAnsi="Sylfaen"/>
          <w:sz w:val="20"/>
          <w:szCs w:val="20"/>
          <w:vertAlign w:val="superscript"/>
          <w:lang w:val="hy-AM"/>
        </w:rPr>
        <w:t>имя клиента</w:t>
      </w:r>
    </w:p>
    <w:p w:rsidR="00EB4E5C" w:rsidRPr="00F1493E" w:rsidRDefault="00EB4E5C" w:rsidP="00EB4E5C">
      <w:pPr>
        <w:jc w:val="both"/>
        <w:rPr>
          <w:rFonts w:ascii="Sylfaen" w:hAnsi="Sylfaen" w:cs="GHEA Grapalat"/>
          <w:sz w:val="20"/>
          <w:szCs w:val="20"/>
          <w:lang w:val="pt-BR"/>
        </w:rPr>
      </w:pPr>
      <w:r w:rsidRPr="00F1493E">
        <w:rPr>
          <w:rFonts w:ascii="Sylfaen" w:hAnsi="Sylfaen" w:cs="GHEA Grapalat"/>
          <w:sz w:val="20"/>
          <w:szCs w:val="20"/>
          <w:lang w:val="pt-BR"/>
        </w:rPr>
        <w:t>организовано:</w:t>
      </w:r>
      <w:r w:rsidRPr="00F1493E">
        <w:rPr>
          <w:rFonts w:ascii="Sylfaen" w:hAnsi="Sylfaen"/>
          <w:sz w:val="20"/>
          <w:szCs w:val="20"/>
          <w:lang w:val="af-ZA"/>
        </w:rPr>
        <w:t xml:space="preserve"> К процедуре закупки с кодом </w:t>
      </w:r>
      <w:r w:rsidRPr="00F1493E">
        <w:rPr>
          <w:rFonts w:ascii="Arial" w:hAnsi="Arial" w:cs="Arial"/>
          <w:b/>
          <w:sz w:val="20"/>
          <w:szCs w:val="20"/>
          <w:lang w:val="es-ES" w:eastAsia="en-US" w:bidi="ar-SA"/>
        </w:rPr>
        <w:t>ԳՀ</w:t>
      </w:r>
      <w:r w:rsidRPr="00F1493E">
        <w:rPr>
          <w:rFonts w:ascii="Open Sans" w:hAnsi="Open Sans" w:cs="Open Sans"/>
          <w:b/>
          <w:sz w:val="20"/>
          <w:szCs w:val="20"/>
          <w:lang w:val="es-ES" w:eastAsia="en-US" w:bidi="ar-SA"/>
        </w:rPr>
        <w:t>-</w:t>
      </w:r>
      <w:r w:rsidRPr="00F1493E">
        <w:rPr>
          <w:rFonts w:ascii="Arial" w:hAnsi="Arial" w:cs="Arial"/>
          <w:b/>
          <w:sz w:val="20"/>
          <w:szCs w:val="20"/>
          <w:lang w:val="es-ES" w:eastAsia="en-US" w:bidi="ar-SA"/>
        </w:rPr>
        <w:t>ԲՄԱՇՁԲ</w:t>
      </w:r>
      <w:r w:rsidRPr="00F1493E">
        <w:rPr>
          <w:rFonts w:ascii="Open Sans" w:hAnsi="Open Sans" w:cs="Open Sans"/>
          <w:b/>
          <w:sz w:val="20"/>
          <w:szCs w:val="20"/>
          <w:lang w:val="es-ES" w:eastAsia="en-US" w:bidi="ar-SA"/>
        </w:rPr>
        <w:t>-2025/01</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sz w:val="20"/>
          <w:szCs w:val="20"/>
          <w:vertAlign w:val="superscript"/>
          <w:lang w:val="pt-BR"/>
        </w:rPr>
        <w:lastRenderedPageBreak/>
        <w:t xml:space="preserve">                                                        </w:t>
      </w:r>
      <w:r w:rsidRPr="00F1493E">
        <w:rPr>
          <w:rFonts w:ascii="Sylfaen" w:hAnsi="Sylfaen"/>
          <w:sz w:val="20"/>
          <w:szCs w:val="20"/>
          <w:vertAlign w:val="superscript"/>
          <w:lang w:val="hy-AM"/>
        </w:rPr>
        <w:t>код процедуры</w:t>
      </w:r>
    </w:p>
    <w:p w:rsidR="00EB4E5C" w:rsidRPr="00F1493E" w:rsidRDefault="00EB4E5C" w:rsidP="00EB4E5C">
      <w:pPr>
        <w:ind w:firstLine="426"/>
        <w:jc w:val="both"/>
        <w:rPr>
          <w:rFonts w:ascii="Sylfaen" w:hAnsi="Sylfaen" w:cs="GHEA Grapalat"/>
          <w:color w:val="5B9BD5"/>
          <w:sz w:val="20"/>
          <w:szCs w:val="20"/>
          <w:lang w:val="hy-AM"/>
        </w:rPr>
      </w:pPr>
      <w:r w:rsidRPr="00F1493E">
        <w:rPr>
          <w:rFonts w:ascii="Sylfaen" w:hAnsi="Sylfaen"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EB4E5C" w:rsidRPr="00F1493E" w:rsidRDefault="00EB4E5C" w:rsidP="00EB4E5C">
      <w:pPr>
        <w:ind w:firstLine="426"/>
        <w:jc w:val="both"/>
        <w:rPr>
          <w:rFonts w:ascii="Sylfaen" w:hAnsi="Sylfaen" w:cs="GHEA Grapalat"/>
          <w:color w:val="000000"/>
          <w:sz w:val="20"/>
          <w:szCs w:val="20"/>
          <w:lang w:val="pt-BR"/>
        </w:rPr>
      </w:pPr>
      <w:r w:rsidRPr="00F1493E">
        <w:rPr>
          <w:rFonts w:ascii="Sylfaen" w:hAnsi="Sylfaen" w:cs="GHEA Grapalat"/>
          <w:color w:val="000000"/>
          <w:sz w:val="20"/>
          <w:szCs w:val="20"/>
          <w:lang w:val="pt-BR"/>
        </w:rPr>
        <w:t xml:space="preserve">1.3 Подписывая требование об уплате, приложенное к </w:t>
      </w:r>
      <w:r w:rsidRPr="00F1493E">
        <w:rPr>
          <w:rFonts w:ascii="Sylfaen" w:hAnsi="Sylfaen" w:cs="GHEA Grapalat"/>
          <w:color w:val="000000"/>
          <w:sz w:val="20"/>
          <w:szCs w:val="20"/>
          <w:lang w:val="hy-AM"/>
        </w:rPr>
        <w:t xml:space="preserve">настоящему </w:t>
      </w:r>
      <w:r w:rsidRPr="00F1493E">
        <w:rPr>
          <w:rFonts w:ascii="Sylfaen" w:hAnsi="Sylfaen" w:cs="GHEA Grapalat"/>
          <w:color w:val="000000"/>
          <w:sz w:val="20"/>
          <w:szCs w:val="20"/>
          <w:lang w:val="pt-BR"/>
        </w:rPr>
        <w:t xml:space="preserve">соглашению о штрафных санкциях </w:t>
      </w:r>
      <w:r w:rsidRPr="00F1493E">
        <w:rPr>
          <w:rFonts w:ascii="Sylfaen" w:hAnsi="Sylfaen" w:cs="GHEA Grapalat"/>
          <w:color w:val="000000"/>
          <w:sz w:val="20"/>
          <w:szCs w:val="20"/>
          <w:lang w:val="hy-AM"/>
        </w:rPr>
        <w:t>( далее именуемое «Требование»), Компания безотзывно соглашается с тем, что:</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1493E">
        <w:rPr>
          <w:rFonts w:ascii="Sylfaen" w:hAnsi="Sylfaen" w:cs="GHEA Grapalat"/>
          <w:color w:val="000000"/>
          <w:sz w:val="20"/>
          <w:szCs w:val="20"/>
          <w:lang w:val="pt-BR"/>
        </w:rPr>
        <w:t xml:space="preserve">Компании </w:t>
      </w:r>
      <w:r w:rsidRPr="00F1493E">
        <w:rPr>
          <w:rFonts w:ascii="Sylfaen" w:hAnsi="Sylfaen" w:cs="GHEA Grapalat"/>
          <w:color w:val="000000"/>
          <w:sz w:val="20"/>
          <w:szCs w:val="20"/>
          <w:lang w:val="hy-AM"/>
        </w:rPr>
        <w:t>без дополнительного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c)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EB4E5C" w:rsidRPr="00F1493E" w:rsidRDefault="00EB4E5C" w:rsidP="00EB4E5C">
      <w:pPr>
        <w:ind w:left="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г)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подтверждает, что приняла Претензию на полную сумму штрафа.</w:t>
      </w:r>
    </w:p>
    <w:p w:rsidR="00EB4E5C" w:rsidRPr="00F1493E" w:rsidRDefault="00EB4E5C" w:rsidP="00EB4E5C">
      <w:pPr>
        <w:ind w:firstLine="426"/>
        <w:jc w:val="both"/>
        <w:rPr>
          <w:rFonts w:ascii="Sylfaen" w:hAnsi="Sylfaen" w:cs="GHEA Grapalat"/>
          <w:sz w:val="20"/>
          <w:szCs w:val="20"/>
          <w:lang w:val="hy-AM"/>
        </w:rPr>
      </w:pPr>
      <w:r w:rsidRPr="00F1493E">
        <w:rPr>
          <w:rFonts w:ascii="Sylfaen" w:hAnsi="Sylfaen"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hy-AM"/>
        </w:rPr>
        <w:t xml:space="preserve">1.4 </w:t>
      </w:r>
      <w:r w:rsidRPr="00F1493E">
        <w:rPr>
          <w:rFonts w:ascii="Sylfaen" w:hAnsi="Sylfaen"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обязан предоставить </w:t>
      </w:r>
      <w:r w:rsidRPr="00F1493E">
        <w:rPr>
          <w:rFonts w:ascii="Sylfaen" w:hAnsi="Sylfaen"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Pr="00F1493E">
        <w:rPr>
          <w:rFonts w:ascii="Sylfaen" w:hAnsi="Sylfaen"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Pr="00F1493E">
        <w:rPr>
          <w:rFonts w:ascii="Sylfaen" w:hAnsi="Sylfaen" w:cs="GHEA Grapalat"/>
          <w:sz w:val="20"/>
          <w:szCs w:val="20"/>
          <w:lang w:val="hy-AM"/>
        </w:rPr>
        <w:t>Требование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цифровой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с подписью</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одобренный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случае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банк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являются</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 представленным</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такими средствами массовой информации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как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также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от них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перепечатано</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бумага</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опциями </w:t>
      </w:r>
      <w:r w:rsidRPr="00F1493E">
        <w:rPr>
          <w:rFonts w:ascii="Sylfaen" w:hAnsi="Sylfaen" w:cs="GHEA Grapalat"/>
          <w:sz w:val="20"/>
          <w:szCs w:val="20"/>
          <w:lang w:val="pt-BR"/>
        </w:rPr>
        <w:t>.</w:t>
      </w:r>
    </w:p>
    <w:p w:rsidR="00EB4E5C" w:rsidRPr="00F1493E" w:rsidRDefault="00EB4E5C" w:rsidP="00EB4E5C">
      <w:pPr>
        <w:ind w:left="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1.5 Клиент вправе предоставить Банку-плательщику иные дополнительные документы.</w:t>
      </w:r>
    </w:p>
    <w:p w:rsidR="00EB4E5C" w:rsidRPr="00F1493E" w:rsidRDefault="00EB4E5C" w:rsidP="00EB4E5C">
      <w:pPr>
        <w:numPr>
          <w:ilvl w:val="1"/>
          <w:numId w:val="37"/>
        </w:numPr>
        <w:ind w:left="0" w:firstLine="426"/>
        <w:jc w:val="both"/>
        <w:rPr>
          <w:rFonts w:ascii="Sylfaen" w:hAnsi="Sylfaen" w:cs="GHEA Grapalat"/>
          <w:sz w:val="20"/>
          <w:szCs w:val="20"/>
          <w:lang w:val="pt-BR"/>
        </w:rPr>
      </w:pPr>
      <w:r w:rsidRPr="00F1493E">
        <w:rPr>
          <w:rFonts w:ascii="Sylfaen" w:hAnsi="Sylfaen" w:cs="GHEA Grapalat"/>
          <w:sz w:val="20"/>
          <w:szCs w:val="20"/>
          <w:lang w:val="hy-AM"/>
        </w:rPr>
        <w:t xml:space="preserve">не </w:t>
      </w:r>
      <w:r w:rsidRPr="00F1493E">
        <w:rPr>
          <w:rFonts w:ascii="Sylfaen" w:hAnsi="Sylfaen" w:cs="GHEA Grapalat"/>
          <w:sz w:val="20"/>
          <w:szCs w:val="20"/>
          <w:lang w:val="pt-BR"/>
        </w:rPr>
        <w:t xml:space="preserve">несет ответственности за какие-либо риски (убытки, понесенные Компанией) </w:t>
      </w:r>
      <w:r w:rsidRPr="00F1493E">
        <w:rPr>
          <w:rFonts w:ascii="Sylfaen" w:hAnsi="Sylfaen" w:cs="GHEA Grapalat"/>
          <w:sz w:val="20"/>
          <w:szCs w:val="20"/>
          <w:lang w:val="hy-AM"/>
        </w:rPr>
        <w:t xml:space="preserve">и негативные последствия, возникшие у Компании </w:t>
      </w:r>
      <w:r w:rsidRPr="00F1493E">
        <w:rPr>
          <w:rFonts w:ascii="Sylfaen" w:hAnsi="Sylfaen" w:cs="GHEA Grapalat"/>
          <w:sz w:val="20"/>
          <w:szCs w:val="20"/>
          <w:lang w:val="pt-BR"/>
        </w:rPr>
        <w:t xml:space="preserve">в результате уплаты Банком-плательщиком суммы, указанной в </w:t>
      </w:r>
      <w:r w:rsidRPr="00F1493E">
        <w:rPr>
          <w:rFonts w:ascii="Sylfaen" w:hAnsi="Sylfaen" w:cs="GHEA Grapalat"/>
          <w:sz w:val="20"/>
          <w:szCs w:val="20"/>
          <w:lang w:val="hy-AM"/>
        </w:rPr>
        <w:t>Платежном поручении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Банк не обязан проверять факты нарушения Компанией условий договора.</w:t>
      </w:r>
    </w:p>
    <w:p w:rsidR="00EB4E5C" w:rsidRPr="00F1493E" w:rsidRDefault="00EB4E5C" w:rsidP="00EB4E5C">
      <w:pPr>
        <w:numPr>
          <w:ilvl w:val="1"/>
          <w:numId w:val="37"/>
        </w:numPr>
        <w:ind w:left="0" w:firstLine="426"/>
        <w:jc w:val="both"/>
        <w:rPr>
          <w:rFonts w:ascii="Sylfaen" w:hAnsi="Sylfaen" w:cs="GHEA Grapalat"/>
          <w:sz w:val="20"/>
          <w:szCs w:val="20"/>
          <w:lang w:val="pt-BR"/>
        </w:rPr>
      </w:pPr>
      <w:r w:rsidRPr="00F1493E">
        <w:rPr>
          <w:rFonts w:ascii="Sylfaen" w:hAnsi="Sylfaen" w:cs="GHEA Grapalat"/>
          <w:sz w:val="20"/>
          <w:szCs w:val="20"/>
          <w:lang w:val="pt-BR"/>
        </w:rPr>
        <w:t xml:space="preserve">В </w:t>
      </w:r>
      <w:r w:rsidRPr="00F1493E">
        <w:rPr>
          <w:rFonts w:ascii="Sylfaen" w:hAnsi="Sylfaen" w:cs="GHEA Grapalat"/>
          <w:sz w:val="20"/>
          <w:szCs w:val="20"/>
          <w:lang w:val="hy-AM"/>
        </w:rPr>
        <w:t xml:space="preserve">случае недостаточности средств на счете Компании </w:t>
      </w:r>
      <w:r w:rsidRPr="00F1493E">
        <w:rPr>
          <w:rFonts w:ascii="Sylfaen" w:hAnsi="Sylfaen" w:cs="GHEA Grapalat"/>
          <w:sz w:val="20"/>
          <w:szCs w:val="20"/>
        </w:rPr>
        <w:t>:</w:t>
      </w:r>
      <w:r w:rsidRPr="00F1493E">
        <w:rPr>
          <w:rFonts w:ascii="Sylfaen" w:hAnsi="Sylfaen" w:cs="GHEA Grapalat"/>
          <w:sz w:val="20"/>
          <w:szCs w:val="20"/>
          <w:lang w:val="pt-BR"/>
        </w:rPr>
        <w:t xml:space="preserve"> </w:t>
      </w:r>
      <w:r w:rsidRPr="00F1493E">
        <w:rPr>
          <w:rFonts w:ascii="Sylfaen" w:hAnsi="Sylfaen" w:cs="GHEA Grapalat"/>
          <w:sz w:val="20"/>
          <w:szCs w:val="20"/>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rPr>
        <w:t>банк</w:t>
      </w:r>
      <w:r w:rsidRPr="00F1493E">
        <w:rPr>
          <w:rFonts w:ascii="Sylfaen" w:hAnsi="Sylfaen" w:cs="GHEA Grapalat"/>
          <w:sz w:val="20"/>
          <w:szCs w:val="20"/>
          <w:lang w:val="pt-BR"/>
        </w:rPr>
        <w:t xml:space="preserve"> </w:t>
      </w:r>
      <w:r w:rsidRPr="00F1493E">
        <w:rPr>
          <w:rFonts w:ascii="Sylfaen" w:hAnsi="Sylfaen" w:cs="GHEA Grapalat"/>
          <w:sz w:val="20"/>
          <w:szCs w:val="20"/>
        </w:rPr>
        <w:t>оплата</w:t>
      </w:r>
      <w:r w:rsidRPr="00F1493E">
        <w:rPr>
          <w:rFonts w:ascii="Sylfaen" w:hAnsi="Sylfaen" w:cs="GHEA Grapalat"/>
          <w:sz w:val="20"/>
          <w:szCs w:val="20"/>
          <w:lang w:val="pt-BR"/>
        </w:rPr>
        <w:t xml:space="preserve"> </w:t>
      </w:r>
      <w:r w:rsidRPr="00F1493E">
        <w:rPr>
          <w:rFonts w:ascii="Sylfaen" w:hAnsi="Sylfaen" w:cs="GHEA Grapalat"/>
          <w:sz w:val="20"/>
          <w:szCs w:val="20"/>
        </w:rPr>
        <w:t>письмо с требованием</w:t>
      </w:r>
      <w:r w:rsidRPr="00F1493E">
        <w:rPr>
          <w:rFonts w:ascii="Sylfaen" w:hAnsi="Sylfaen" w:cs="GHEA Grapalat"/>
          <w:sz w:val="20"/>
          <w:szCs w:val="20"/>
          <w:lang w:val="pt-BR"/>
        </w:rPr>
        <w:t xml:space="preserve"> </w:t>
      </w:r>
      <w:r w:rsidRPr="00F1493E">
        <w:rPr>
          <w:rFonts w:ascii="Sylfaen" w:hAnsi="Sylfaen" w:cs="GHEA Grapalat"/>
          <w:sz w:val="20"/>
          <w:szCs w:val="20"/>
        </w:rPr>
        <w:t>от получения</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затем 2 </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два </w:t>
      </w:r>
      <w:r w:rsidRPr="00F1493E">
        <w:rPr>
          <w:rFonts w:ascii="Sylfaen" w:hAnsi="Sylfaen" w:cs="GHEA Grapalat"/>
          <w:sz w:val="20"/>
          <w:szCs w:val="20"/>
          <w:lang w:val="pt-BR"/>
        </w:rPr>
        <w:t xml:space="preserve">) </w:t>
      </w:r>
      <w:r w:rsidRPr="00F1493E">
        <w:rPr>
          <w:rFonts w:ascii="Sylfaen" w:hAnsi="Sylfaen" w:cs="GHEA Grapalat"/>
          <w:sz w:val="20"/>
          <w:szCs w:val="20"/>
        </w:rPr>
        <w:t>рабочих дня</w:t>
      </w:r>
      <w:r w:rsidRPr="00F1493E">
        <w:rPr>
          <w:rFonts w:ascii="Sylfaen" w:hAnsi="Sylfaen" w:cs="GHEA Grapalat"/>
          <w:sz w:val="20"/>
          <w:szCs w:val="20"/>
          <w:lang w:val="pt-BR"/>
        </w:rPr>
        <w:t xml:space="preserve"> </w:t>
      </w:r>
      <w:r w:rsidRPr="00F1493E">
        <w:rPr>
          <w:rFonts w:ascii="Sylfaen" w:hAnsi="Sylfaen" w:cs="GHEA Grapalat"/>
          <w:sz w:val="20"/>
          <w:szCs w:val="20"/>
        </w:rPr>
        <w:t>день</w:t>
      </w:r>
      <w:r w:rsidRPr="00F1493E">
        <w:rPr>
          <w:rFonts w:ascii="Sylfaen" w:hAnsi="Sylfaen" w:cs="GHEA Grapalat"/>
          <w:sz w:val="20"/>
          <w:szCs w:val="20"/>
          <w:lang w:val="pt-BR"/>
        </w:rPr>
        <w:t xml:space="preserve"> </w:t>
      </w:r>
      <w:r w:rsidRPr="00F1493E">
        <w:rPr>
          <w:rFonts w:ascii="Sylfaen" w:hAnsi="Sylfaen" w:cs="GHEA Grapalat"/>
          <w:sz w:val="20"/>
          <w:szCs w:val="20"/>
        </w:rPr>
        <w:t>в течение</w:t>
      </w:r>
      <w:r w:rsidRPr="00F1493E">
        <w:rPr>
          <w:rFonts w:ascii="Sylfaen" w:hAnsi="Sylfaen" w:cs="GHEA Grapalat"/>
          <w:sz w:val="20"/>
          <w:szCs w:val="20"/>
          <w:lang w:val="pt-BR"/>
        </w:rPr>
        <w:t xml:space="preserve"> </w:t>
      </w:r>
      <w:r w:rsidRPr="00F1493E">
        <w:rPr>
          <w:rFonts w:ascii="Sylfaen" w:hAnsi="Sylfaen" w:cs="GHEA Grapalat"/>
          <w:sz w:val="20"/>
          <w:szCs w:val="20"/>
        </w:rPr>
        <w:t>нуждаться</w:t>
      </w:r>
      <w:r w:rsidRPr="00F1493E">
        <w:rPr>
          <w:rFonts w:ascii="Sylfaen" w:hAnsi="Sylfaen" w:cs="GHEA Grapalat"/>
          <w:sz w:val="20"/>
          <w:szCs w:val="20"/>
          <w:lang w:val="pt-BR"/>
        </w:rPr>
        <w:t xml:space="preserve"> </w:t>
      </w:r>
      <w:r w:rsidRPr="00F1493E">
        <w:rPr>
          <w:rFonts w:ascii="Sylfaen" w:hAnsi="Sylfaen" w:cs="GHEA Grapalat"/>
          <w:sz w:val="20"/>
          <w:szCs w:val="20"/>
        </w:rPr>
        <w:t>является</w:t>
      </w:r>
      <w:r w:rsidRPr="00F1493E">
        <w:rPr>
          <w:rFonts w:ascii="Sylfaen" w:hAnsi="Sylfaen" w:cs="GHEA Grapalat"/>
          <w:sz w:val="20"/>
          <w:szCs w:val="20"/>
          <w:lang w:val="pt-BR"/>
        </w:rPr>
        <w:t xml:space="preserve"> </w:t>
      </w:r>
      <w:r w:rsidRPr="00F1493E">
        <w:rPr>
          <w:rFonts w:ascii="Sylfaen" w:hAnsi="Sylfaen" w:cs="GHEA Grapalat"/>
          <w:sz w:val="20"/>
          <w:szCs w:val="20"/>
        </w:rPr>
        <w:t>информировать</w:t>
      </w:r>
      <w:r w:rsidRPr="00F1493E">
        <w:rPr>
          <w:rFonts w:ascii="Sylfaen" w:hAnsi="Sylfaen" w:cs="GHEA Grapalat"/>
          <w:sz w:val="20"/>
          <w:szCs w:val="20"/>
          <w:lang w:val="pt-BR"/>
        </w:rPr>
        <w:t xml:space="preserve"> </w:t>
      </w:r>
      <w:r w:rsidRPr="00F1493E">
        <w:rPr>
          <w:rFonts w:ascii="Sylfaen" w:hAnsi="Sylfaen" w:cs="GHEA Grapalat"/>
          <w:sz w:val="20"/>
          <w:szCs w:val="20"/>
        </w:rPr>
        <w:t>Клиенту :</w:t>
      </w:r>
      <w:r w:rsidRPr="00F1493E">
        <w:rPr>
          <w:rFonts w:ascii="Sylfaen" w:hAnsi="Sylfaen" w:cs="GHEA Grapalat"/>
          <w:sz w:val="20"/>
          <w:szCs w:val="20"/>
          <w:lang w:val="pt-BR"/>
        </w:rPr>
        <w:t xml:space="preserve"> </w:t>
      </w:r>
      <w:r w:rsidRPr="00F1493E">
        <w:rPr>
          <w:rFonts w:ascii="Sylfaen" w:hAnsi="Sylfaen" w:cs="GHEA Grapalat"/>
          <w:sz w:val="20"/>
          <w:szCs w:val="20"/>
        </w:rPr>
        <w:t>написано</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в виде </w:t>
      </w:r>
      <w:r w:rsidRPr="00F1493E">
        <w:rPr>
          <w:rFonts w:ascii="Sylfaen" w:hAnsi="Sylfaen" w:cs="GHEA Grapalat"/>
          <w:sz w:val="20"/>
          <w:szCs w:val="20"/>
          <w:lang w:val="pt-BR"/>
        </w:rPr>
        <w:t>:</w:t>
      </w:r>
    </w:p>
    <w:p w:rsidR="00EB4E5C" w:rsidRPr="00F1493E" w:rsidRDefault="00EB4E5C" w:rsidP="00EB4E5C">
      <w:pPr>
        <w:numPr>
          <w:ilvl w:val="1"/>
          <w:numId w:val="37"/>
        </w:numPr>
        <w:ind w:left="0" w:firstLine="426"/>
        <w:jc w:val="both"/>
        <w:rPr>
          <w:rFonts w:ascii="Sylfaen" w:hAnsi="Sylfaen" w:cs="GHEA Grapalat"/>
          <w:sz w:val="20"/>
          <w:szCs w:val="20"/>
          <w:lang w:val="pt-BR"/>
        </w:rPr>
      </w:pPr>
      <w:r w:rsidRPr="00F1493E">
        <w:rPr>
          <w:rFonts w:ascii="Sylfaen" w:hAnsi="Sylfaen" w:cs="GHEA Grapalat"/>
          <w:sz w:val="20"/>
          <w:szCs w:val="20"/>
          <w:lang w:val="pt-BR"/>
        </w:rPr>
        <w:t xml:space="preserve">настоящего Договора и прилагаемой </w:t>
      </w:r>
      <w:r w:rsidRPr="00F1493E">
        <w:rPr>
          <w:rFonts w:ascii="Sylfaen" w:hAnsi="Sylfaen" w:cs="GHEA Grapalat"/>
          <w:sz w:val="20"/>
          <w:szCs w:val="20"/>
          <w:lang w:val="hy-AM"/>
        </w:rPr>
        <w:t xml:space="preserve">Выписки </w:t>
      </w:r>
      <w:r w:rsidRPr="00F1493E">
        <w:rPr>
          <w:rFonts w:ascii="Sylfaen" w:hAnsi="Sylfaen"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rsidR="00EB4E5C" w:rsidRPr="00F1493E" w:rsidRDefault="00EB4E5C" w:rsidP="00EB4E5C">
      <w:pPr>
        <w:jc w:val="both"/>
        <w:rPr>
          <w:rFonts w:ascii="Sylfaen" w:hAnsi="Sylfaen" w:cs="GHEA Grapalat"/>
          <w:sz w:val="20"/>
          <w:szCs w:val="20"/>
          <w:lang w:val="hy-AM"/>
        </w:rPr>
      </w:pPr>
    </w:p>
    <w:p w:rsidR="00EB4E5C" w:rsidRPr="00F1493E" w:rsidRDefault="00EB4E5C" w:rsidP="00EB4E5C">
      <w:pPr>
        <w:ind w:left="360"/>
        <w:jc w:val="center"/>
        <w:rPr>
          <w:rFonts w:ascii="Sylfaen" w:hAnsi="Sylfaen" w:cs="GHEA Grapalat"/>
          <w:b/>
          <w:bCs/>
          <w:sz w:val="20"/>
          <w:szCs w:val="20"/>
          <w:lang w:val="hy-AM"/>
        </w:rPr>
      </w:pPr>
      <w:r w:rsidRPr="00F1493E">
        <w:rPr>
          <w:rFonts w:ascii="Sylfaen" w:hAnsi="Sylfaen" w:cs="GHEA Grapalat"/>
          <w:b/>
          <w:bCs/>
          <w:sz w:val="20"/>
          <w:szCs w:val="20"/>
          <w:lang w:val="hy-AM"/>
        </w:rPr>
        <w:t>2. Другие условия</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 Предоставив настоящее соглашение и приложенное к нему Требование Банку-плательщику Клиентом:</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2.2.1. Клиент подтверждает, что Компания допустила нарушение договорных обязательств, и</w:t>
      </w:r>
    </w:p>
    <w:p w:rsidR="00EB4E5C" w:rsidRPr="00F1493E" w:rsidDel="00A13215"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EB4E5C" w:rsidRPr="00F1493E" w:rsidRDefault="00EB4E5C" w:rsidP="00EB4E5C">
      <w:pPr>
        <w:ind w:firstLine="567"/>
        <w:jc w:val="both"/>
        <w:rPr>
          <w:rFonts w:ascii="Sylfaen" w:hAnsi="Sylfaen" w:cs="GHEA Grapalat"/>
          <w:sz w:val="20"/>
          <w:szCs w:val="20"/>
          <w:lang w:val="hy-AM"/>
        </w:rPr>
      </w:pPr>
    </w:p>
    <w:p w:rsidR="00EB4E5C" w:rsidRPr="00F1493E" w:rsidRDefault="00EB4E5C" w:rsidP="00EB4E5C">
      <w:pPr>
        <w:ind w:firstLine="567"/>
        <w:jc w:val="center"/>
        <w:rPr>
          <w:rFonts w:ascii="Sylfaen" w:hAnsi="Sylfaen" w:cs="GHEA Grapalat"/>
          <w:sz w:val="20"/>
          <w:szCs w:val="20"/>
          <w:lang w:val="hy-AM"/>
        </w:rPr>
      </w:pPr>
      <w:r w:rsidRPr="00F1493E">
        <w:rPr>
          <w:rFonts w:ascii="Sylfaen" w:hAnsi="Sylfaen" w:cs="GHEA Grapalat"/>
          <w:b/>
          <w:sz w:val="20"/>
          <w:szCs w:val="20"/>
          <w:lang w:val="hy-AM"/>
        </w:rPr>
        <w:t>3. Адрес компании, банковские реквизиты:</w:t>
      </w:r>
    </w:p>
    <w:p w:rsidR="00EB4E5C" w:rsidRPr="00F1493E" w:rsidRDefault="00EB4E5C" w:rsidP="00EB4E5C">
      <w:pPr>
        <w:jc w:val="both"/>
        <w:rPr>
          <w:rFonts w:ascii="Sylfaen" w:hAnsi="Sylfaen" w:cs="GHEA Grapalat"/>
          <w:sz w:val="20"/>
          <w:szCs w:val="20"/>
          <w:u w:val="single"/>
          <w:lang w:val="hy-AM"/>
        </w:rPr>
      </w:pP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Название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vertAlign w:val="superscript"/>
          <w:lang w:val="hy-AM"/>
        </w:rPr>
        <w:t xml:space="preserve"> </w:t>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lastRenderedPageBreak/>
        <w:t>адрес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Наименование банка, обслуживающего компанию</w:t>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номер банковского счета компании</w:t>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налоговый регистрационный номер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имя, фамилия и подпись директора компании</w:t>
      </w: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К.Т.</w:t>
      </w:r>
    </w:p>
    <w:p w:rsidR="00EB4E5C" w:rsidRPr="00F1493E" w:rsidRDefault="00EB4E5C" w:rsidP="00EB4E5C">
      <w:pPr>
        <w:jc w:val="both"/>
        <w:rPr>
          <w:rFonts w:ascii="Sylfaen" w:hAnsi="Sylfaen"/>
          <w:sz w:val="20"/>
          <w:szCs w:val="20"/>
          <w:lang w:val="hy-AM"/>
        </w:rPr>
      </w:pP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День/месяц/год</w:t>
      </w:r>
    </w:p>
    <w:p w:rsidR="00EB4E5C" w:rsidRPr="00F1493E" w:rsidRDefault="00EB4E5C" w:rsidP="00EB4E5C">
      <w:pPr>
        <w:jc w:val="center"/>
        <w:rPr>
          <w:rFonts w:ascii="Sylfaen" w:hAnsi="Sylfaen" w:cs="GHEA Grapalat"/>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1493E">
        <w:rPr>
          <w:rFonts w:ascii="Sylfaen" w:hAnsi="Sylfaen" w:cs="Sylfaen"/>
          <w:i/>
          <w:sz w:val="20"/>
          <w:szCs w:val="20"/>
          <w:lang w:val="hy-AM"/>
        </w:rPr>
        <w:t xml:space="preserve">* </w:t>
      </w:r>
      <w:r w:rsidRPr="00F1493E">
        <w:rPr>
          <w:rFonts w:ascii="Sylfaen" w:hAnsi="Sylfaen"/>
          <w:i/>
          <w:sz w:val="20"/>
          <w:szCs w:val="20"/>
          <w:lang w:val="hy-AM"/>
        </w:rPr>
        <w:t>заполняется секретарем комитета перед публикацией приглашения в бюллетене.</w:t>
      </w: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rsidR="00EB4E5C" w:rsidRPr="00F1493E" w:rsidRDefault="00EB4E5C" w:rsidP="00EB4E5C">
      <w:pPr>
        <w:pStyle w:val="BodyTextIndent3"/>
        <w:spacing w:line="240" w:lineRule="auto"/>
        <w:jc w:val="right"/>
        <w:rPr>
          <w:rFonts w:ascii="Sylfaen" w:hAnsi="Sylfaen"/>
          <w:b/>
          <w:lang w:val="hy-AM"/>
        </w:rPr>
      </w:pPr>
      <w:r w:rsidRPr="00F1493E">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b/>
                <w:bCs/>
                <w:sz w:val="20"/>
                <w:szCs w:val="20"/>
                <w:lang w:val="hy-AM"/>
              </w:rPr>
            </w:pPr>
            <w:r w:rsidRPr="00F1493E">
              <w:rPr>
                <w:rFonts w:ascii="Sylfaen" w:hAnsi="Sylfaen" w:cs="Sylfaen"/>
                <w:sz w:val="20"/>
                <w:szCs w:val="20"/>
              </w:rPr>
              <w:lastRenderedPageBreak/>
              <w:t xml:space="preserve">1. </w:t>
            </w:r>
            <w:r w:rsidRPr="00F1493E">
              <w:rPr>
                <w:rFonts w:ascii="Sylfaen" w:hAnsi="Sylfaen" w:cs="Sylfaen"/>
                <w:b/>
                <w:bCs/>
                <w:sz w:val="20"/>
                <w:szCs w:val="20"/>
              </w:rPr>
              <w:t>ОПЛАТА</w:t>
            </w:r>
            <w:r w:rsidRPr="00F1493E">
              <w:rPr>
                <w:rFonts w:ascii="Sylfaen" w:hAnsi="Sylfaen" w:cs="Arial"/>
                <w:b/>
                <w:bCs/>
                <w:sz w:val="20"/>
                <w:szCs w:val="20"/>
              </w:rPr>
              <w:t xml:space="preserve"> </w:t>
            </w:r>
            <w:r w:rsidRPr="00F1493E">
              <w:rPr>
                <w:rFonts w:ascii="Sylfaen" w:hAnsi="Sylfaen" w:cs="Sylfaen"/>
                <w:b/>
                <w:bCs/>
                <w:sz w:val="20"/>
                <w:szCs w:val="20"/>
              </w:rPr>
              <w:t>ЗАПРОС*</w:t>
            </w:r>
          </w:p>
          <w:p w:rsidR="00EB4E5C" w:rsidRPr="00F1493E" w:rsidRDefault="00EB4E5C" w:rsidP="00DC170C">
            <w:pPr>
              <w:jc w:val="center"/>
              <w:rPr>
                <w:rFonts w:ascii="Sylfaen" w:hAnsi="Sylfaen" w:cs="Arial"/>
                <w:bCs/>
                <w:i/>
                <w:sz w:val="20"/>
                <w:szCs w:val="20"/>
              </w:rPr>
            </w:pP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 xml:space="preserve">2. </w:t>
            </w:r>
            <w:r w:rsidRPr="00F1493E">
              <w:rPr>
                <w:rFonts w:ascii="Sylfaen" w:hAnsi="Sylfaen" w:cs="Sylfaen"/>
                <w:sz w:val="20"/>
                <w:szCs w:val="20"/>
              </w:rPr>
              <w:t>Число</w:t>
            </w:r>
          </w:p>
        </w:tc>
      </w:tr>
      <w:tr w:rsidR="00EB4E5C" w:rsidRPr="00F1493E" w:rsidTr="00DC170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3. </w:t>
            </w:r>
            <w:r w:rsidRPr="00F1493E">
              <w:rPr>
                <w:rFonts w:ascii="Sylfaen" w:hAnsi="Sylfaen" w:cs="Sylfaen"/>
                <w:sz w:val="20"/>
                <w:szCs w:val="20"/>
              </w:rPr>
              <w:t>Презентация</w:t>
            </w:r>
            <w:r w:rsidRPr="00F1493E">
              <w:rPr>
                <w:rFonts w:ascii="Sylfaen" w:hAnsi="Sylfaen" w:cs="Arial"/>
                <w:sz w:val="20"/>
                <w:szCs w:val="20"/>
              </w:rPr>
              <w:t xml:space="preserve"> </w:t>
            </w:r>
            <w:r w:rsidRPr="00F1493E">
              <w:rPr>
                <w:rFonts w:ascii="Sylfaen" w:hAnsi="Sylfaen" w:cs="Sylfaen"/>
                <w:sz w:val="20"/>
                <w:szCs w:val="20"/>
              </w:rPr>
              <w:t xml:space="preserve">Дата </w:t>
            </w:r>
            <w:r w:rsidRPr="00F1493E">
              <w:rPr>
                <w:rFonts w:ascii="Sylfaen" w:hAnsi="Sylfaen" w:cs="Arial"/>
                <w:sz w:val="20"/>
                <w:szCs w:val="20"/>
              </w:rPr>
              <w:t xml:space="preserve">: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tc>
      </w:tr>
      <w:tr w:rsidR="00EB4E5C" w:rsidRPr="00F1493E" w:rsidTr="00DC170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4. Имя </w:t>
            </w:r>
            <w:r w:rsidRPr="00F1493E">
              <w:rPr>
                <w:rFonts w:ascii="Sylfaen" w:hAnsi="Sylfaen" w:cs="Sylfaen"/>
                <w:sz w:val="20"/>
                <w:szCs w:val="20"/>
              </w:rPr>
              <w:t xml:space="preserve">плательщика или </w:t>
            </w:r>
            <w:r w:rsidRPr="00F1493E">
              <w:rPr>
                <w:rFonts w:ascii="Sylfaen" w:hAnsi="Sylfaen" w:cs="Sylfaen"/>
                <w:sz w:val="20"/>
                <w:szCs w:val="20"/>
                <w:lang w:val="hy-AM"/>
              </w:rPr>
              <w:t xml:space="preserve">имя и фамилия </w:t>
            </w:r>
            <w:r w:rsidRPr="00F1493E">
              <w:rPr>
                <w:rFonts w:ascii="Sylfaen" w:hAnsi="Sylfaen" w:cs="Sylfaen"/>
                <w:sz w:val="20"/>
                <w:szCs w:val="20"/>
              </w:rPr>
              <w:t xml:space="preserve">( Компания) </w:t>
            </w:r>
            <w:r w:rsidRPr="00F1493E">
              <w:rPr>
                <w:rFonts w:ascii="Sylfaen" w:hAnsi="Sylfaen" w:cs="Arial"/>
                <w:sz w:val="20"/>
                <w:szCs w:val="20"/>
              </w:rPr>
              <w:t>`</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5. Финансовое учреждение, </w:t>
            </w:r>
            <w:r w:rsidRPr="00F1493E">
              <w:rPr>
                <w:rFonts w:ascii="Sylfaen" w:hAnsi="Sylfaen" w:cs="Sylfaen"/>
                <w:sz w:val="20"/>
                <w:szCs w:val="20"/>
              </w:rPr>
              <w:t>обслуживающее плательщика (</w:t>
            </w:r>
            <w:r w:rsidRPr="00F1493E">
              <w:rPr>
                <w:rFonts w:ascii="Sylfaen" w:hAnsi="Sylfaen" w:cs="Arial"/>
                <w:sz w:val="20"/>
                <w:szCs w:val="20"/>
              </w:rPr>
              <w:t xml:space="preserve"> </w:t>
            </w:r>
            <w:r w:rsidRPr="00F1493E">
              <w:rPr>
                <w:rFonts w:ascii="Sylfaen" w:hAnsi="Sylfaen" w:cs="Sylfaen"/>
                <w:sz w:val="20"/>
                <w:szCs w:val="20"/>
              </w:rPr>
              <w:t>банк )</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6. </w:t>
            </w:r>
            <w:r w:rsidRPr="00F1493E">
              <w:rPr>
                <w:rFonts w:ascii="Sylfaen" w:hAnsi="Sylfaen" w:cs="Sylfaen"/>
                <w:sz w:val="20"/>
                <w:szCs w:val="20"/>
              </w:rPr>
              <w:t>Плательщик</w:t>
            </w:r>
            <w:r w:rsidRPr="00F1493E">
              <w:rPr>
                <w:rFonts w:ascii="Sylfaen" w:hAnsi="Sylfaen" w:cs="Sylfaen"/>
                <w:sz w:val="20"/>
                <w:szCs w:val="20"/>
                <w:lang w:val="hy-AM"/>
              </w:rPr>
              <w:t xml:space="preserve"> </w:t>
            </w:r>
            <w:r w:rsidRPr="00F1493E">
              <w:rPr>
                <w:rFonts w:ascii="Sylfaen" w:hAnsi="Sylfaen" w:cs="Sylfaen"/>
                <w:sz w:val="20"/>
                <w:szCs w:val="20"/>
              </w:rPr>
              <w:t>счет</w:t>
            </w:r>
            <w:r w:rsidRPr="00F1493E">
              <w:rPr>
                <w:rFonts w:ascii="Sylfaen" w:hAnsi="Sylfaen" w:cs="Arial"/>
                <w:sz w:val="20"/>
                <w:szCs w:val="20"/>
              </w:rPr>
              <w:t xml:space="preserve"> </w:t>
            </w:r>
            <w:r w:rsidRPr="00F1493E">
              <w:rPr>
                <w:rFonts w:ascii="Sylfaen" w:hAnsi="Sylfaen" w:cs="Sylfaen"/>
                <w:sz w:val="20"/>
                <w:szCs w:val="20"/>
              </w:rPr>
              <w:t xml:space="preserve">число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7.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Номер плательщика НДС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8.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ПСЦ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lang w:val="hy-AM"/>
              </w:rPr>
              <w:t xml:space="preserve">9. </w:t>
            </w:r>
            <w:r w:rsidRPr="00F1493E">
              <w:rPr>
                <w:rFonts w:ascii="GHEA Grapalat" w:hAnsi="GHEA Grapalat" w:cs="Sylfaen"/>
                <w:sz w:val="20"/>
                <w:szCs w:val="20"/>
              </w:rPr>
              <w:t>Бенефициар</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имя </w:t>
            </w:r>
            <w:r w:rsidRPr="00F1493E">
              <w:rPr>
                <w:rFonts w:ascii="GHEA Grapalat" w:hAnsi="GHEA Grapalat" w:cs="Sylfaen"/>
                <w:sz w:val="20"/>
                <w:szCs w:val="20"/>
              </w:rPr>
              <w:t>,</w:t>
            </w:r>
            <w:r w:rsidRPr="00F1493E">
              <w:rPr>
                <w:rFonts w:ascii="GHEA Grapalat" w:hAnsi="GHEA Grapalat" w:cs="Sylfaen"/>
                <w:sz w:val="20"/>
                <w:szCs w:val="20"/>
                <w:lang w:val="hy-AM"/>
              </w:rPr>
              <w:t xml:space="preserve"> </w:t>
            </w:r>
            <w:r w:rsidRPr="00F1493E">
              <w:rPr>
                <w:rFonts w:ascii="Arial" w:hAnsi="Arial" w:cs="Arial"/>
                <w:sz w:val="20"/>
                <w:szCs w:val="20"/>
                <w:lang w:val="hy-AM"/>
              </w:rPr>
              <w:t>или</w:t>
            </w:r>
            <w:r w:rsidRPr="00F1493E">
              <w:rPr>
                <w:rFonts w:ascii="Open Sans" w:hAnsi="Open Sans" w:cs="Open Sans"/>
                <w:sz w:val="20"/>
                <w:szCs w:val="20"/>
                <w:lang w:val="hy-AM"/>
              </w:rPr>
              <w:t xml:space="preserve"> </w:t>
            </w:r>
            <w:r w:rsidRPr="00F1493E">
              <w:rPr>
                <w:rFonts w:ascii="Arial" w:hAnsi="Arial" w:cs="Arial"/>
                <w:sz w:val="20"/>
                <w:szCs w:val="20"/>
                <w:lang w:val="hy-AM"/>
              </w:rPr>
              <w:t>имя</w:t>
            </w:r>
            <w:r w:rsidRPr="00F1493E">
              <w:rPr>
                <w:rFonts w:ascii="Open Sans" w:hAnsi="Open Sans" w:cs="Open Sans"/>
                <w:sz w:val="20"/>
                <w:szCs w:val="20"/>
                <w:lang w:val="hy-AM"/>
              </w:rPr>
              <w:t xml:space="preserve"> </w:t>
            </w:r>
            <w:r w:rsidRPr="00F1493E">
              <w:rPr>
                <w:rFonts w:ascii="Arial" w:hAnsi="Arial" w:cs="Arial"/>
                <w:sz w:val="20"/>
                <w:szCs w:val="20"/>
                <w:lang w:val="hy-AM"/>
              </w:rPr>
              <w:t>фамилия</w:t>
            </w:r>
            <w:r w:rsidRPr="00F1493E">
              <w:rPr>
                <w:rFonts w:ascii="Open Sans" w:hAnsi="Open Sans" w:cs="Open Sans"/>
                <w:sz w:val="20"/>
                <w:szCs w:val="20"/>
                <w:lang w:val="hy-AM"/>
              </w:rPr>
              <w:t xml:space="preserve"> </w:t>
            </w:r>
            <w:r w:rsidRPr="00F1493E">
              <w:rPr>
                <w:rFonts w:ascii="GHEA Grapalat" w:hAnsi="GHEA Grapalat" w:cs="Arial"/>
                <w:sz w:val="20"/>
                <w:szCs w:val="20"/>
              </w:rPr>
              <w:t>`</w:t>
            </w:r>
            <w:r w:rsidRPr="00F1493E">
              <w:rPr>
                <w:rFonts w:ascii="GHEA Grapalat" w:hAnsi="GHEA Grapalat" w:cs="Times Armenian"/>
                <w:b/>
                <w:i/>
                <w:sz w:val="20"/>
                <w:szCs w:val="20"/>
                <w:lang w:val="af-ZA"/>
              </w:rPr>
              <w:t xml:space="preserve"> </w:t>
            </w:r>
            <w:r w:rsidRPr="00F1493E">
              <w:rPr>
                <w:rFonts w:ascii="Arial" w:hAnsi="Arial" w:cs="Arial"/>
                <w:b/>
                <w:i/>
                <w:sz w:val="20"/>
                <w:szCs w:val="20"/>
                <w:lang w:val="af-ZA"/>
              </w:rPr>
              <w:t>Гарни</w:t>
            </w:r>
            <w:r w:rsidRPr="00F1493E">
              <w:rPr>
                <w:rFonts w:ascii="Open Sans" w:hAnsi="Open Sans" w:cs="Open Sans"/>
                <w:b/>
                <w:i/>
                <w:sz w:val="20"/>
                <w:szCs w:val="20"/>
                <w:lang w:val="af-ZA"/>
              </w:rPr>
              <w:t xml:space="preserve"> </w:t>
            </w:r>
            <w:r w:rsidRPr="00F1493E">
              <w:rPr>
                <w:rFonts w:ascii="Arial" w:hAnsi="Arial" w:cs="Arial"/>
                <w:b/>
                <w:i/>
                <w:sz w:val="20"/>
                <w:szCs w:val="20"/>
                <w:lang w:val="af-ZA"/>
              </w:rPr>
              <w:t>муниципалитет</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z w:val="20"/>
                <w:szCs w:val="20"/>
              </w:rPr>
            </w:pPr>
            <w:r w:rsidRPr="00F1493E">
              <w:rPr>
                <w:rFonts w:ascii="GHEA Grapalat" w:hAnsi="GHEA Grapalat" w:cs="Sylfaen"/>
                <w:sz w:val="20"/>
                <w:szCs w:val="20"/>
              </w:rPr>
              <w:t xml:space="preserve">10. </w:t>
            </w:r>
            <w:r w:rsidRPr="00F1493E">
              <w:rPr>
                <w:rFonts w:ascii="Arial" w:hAnsi="Arial" w:cs="Arial"/>
                <w:sz w:val="20"/>
                <w:szCs w:val="20"/>
              </w:rPr>
              <w:t>Бенефициар</w:t>
            </w:r>
            <w:r w:rsidRPr="00F1493E">
              <w:rPr>
                <w:rFonts w:ascii="GHEA Grapalat" w:hAnsi="GHEA Grapalat" w:cs="Arial"/>
                <w:sz w:val="20"/>
                <w:szCs w:val="20"/>
              </w:rPr>
              <w:t xml:space="preserve"> </w:t>
            </w:r>
            <w:r w:rsidRPr="00F1493E">
              <w:rPr>
                <w:rFonts w:ascii="GHEA Grapalat" w:hAnsi="GHEA Grapalat" w:cs="Sylfaen"/>
                <w:sz w:val="20"/>
                <w:szCs w:val="20"/>
              </w:rPr>
              <w:t xml:space="preserve"> </w:t>
            </w:r>
            <w:r w:rsidRPr="00F1493E">
              <w:rPr>
                <w:rFonts w:ascii="Arial" w:hAnsi="Arial" w:cs="Arial"/>
                <w:sz w:val="20"/>
                <w:szCs w:val="20"/>
              </w:rPr>
              <w:t xml:space="preserve">ПСЦ </w:t>
            </w:r>
            <w:r w:rsidRPr="00F1493E">
              <w:rPr>
                <w:rFonts w:ascii="GHEA Grapalat" w:hAnsi="GHEA Grapalat" w:cs="Sylfaen"/>
                <w:sz w:val="20"/>
                <w:szCs w:val="20"/>
              </w:rPr>
              <w:t xml:space="preserve">( </w:t>
            </w:r>
            <w:r w:rsidRPr="00F1493E">
              <w:rPr>
                <w:rFonts w:ascii="Arial" w:hAnsi="Arial" w:cs="Arial"/>
                <w:sz w:val="20"/>
                <w:szCs w:val="20"/>
                <w:lang w:val="hy-AM"/>
              </w:rPr>
              <w:t>не</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заполняется </w:t>
            </w:r>
            <w:r w:rsidRPr="00F1493E">
              <w:rPr>
                <w:rFonts w:ascii="GHEA Grapalat" w:hAnsi="GHEA Grapalat" w:cs="Sylfaen"/>
                <w:sz w:val="20"/>
                <w:szCs w:val="20"/>
              </w:rPr>
              <w:t>)</w:t>
            </w:r>
          </w:p>
        </w:tc>
      </w:tr>
      <w:tr w:rsidR="00EB4E5C" w:rsidRPr="00F1493E" w:rsidTr="00DC170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pacing w:val="-2"/>
                <w:sz w:val="20"/>
                <w:szCs w:val="20"/>
                <w:lang w:val="hy-AM"/>
              </w:rPr>
            </w:pPr>
            <w:r w:rsidRPr="00F1493E">
              <w:rPr>
                <w:rFonts w:ascii="GHEA Grapalat" w:hAnsi="GHEA Grapalat" w:cs="Sylfaen"/>
                <w:sz w:val="20"/>
                <w:szCs w:val="20"/>
                <w:lang w:val="hy-AM"/>
              </w:rPr>
              <w:t xml:space="preserve">11.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 xml:space="preserve">Номер плательщика НДС </w:t>
            </w:r>
            <w:r w:rsidRPr="00F1493E">
              <w:rPr>
                <w:rFonts w:ascii="GHEA Grapalat" w:hAnsi="GHEA Grapalat" w:cs="Sylfaen"/>
                <w:sz w:val="20"/>
                <w:szCs w:val="20"/>
              </w:rPr>
              <w:t>: 03560247</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2. </w:t>
            </w:r>
            <w:r w:rsidRPr="00F1493E">
              <w:rPr>
                <w:rFonts w:ascii="Arial" w:hAnsi="Arial" w:cs="Arial"/>
                <w:sz w:val="20"/>
                <w:szCs w:val="20"/>
                <w:lang w:val="hy-AM"/>
              </w:rPr>
              <w:t xml:space="preserve">Имя </w:t>
            </w:r>
            <w:r w:rsidRPr="00F1493E">
              <w:rPr>
                <w:rFonts w:ascii="Arial" w:hAnsi="Arial" w:cs="Arial"/>
                <w:sz w:val="20"/>
                <w:szCs w:val="20"/>
              </w:rPr>
              <w:t>бенефициара</w:t>
            </w:r>
            <w:r w:rsidRPr="00F1493E">
              <w:rPr>
                <w:rFonts w:ascii="GHEA Grapalat" w:hAnsi="GHEA Grapalat" w:cs="Sylfaen"/>
                <w:sz w:val="20"/>
                <w:szCs w:val="20"/>
              </w:rPr>
              <w:t>​</w:t>
            </w:r>
            <w:r w:rsidRPr="00F1493E">
              <w:rPr>
                <w:rFonts w:ascii="GHEA Grapalat" w:hAnsi="GHEA Grapalat" w:cs="Arial"/>
                <w:sz w:val="20"/>
                <w:szCs w:val="20"/>
              </w:rPr>
              <w:t xml:space="preserve"> </w:t>
            </w:r>
            <w:r w:rsidRPr="00F1493E">
              <w:rPr>
                <w:rFonts w:ascii="GHEA Grapalat" w:hAnsi="GHEA Grapalat" w:cs="Sylfaen"/>
                <w:sz w:val="20"/>
                <w:szCs w:val="20"/>
                <w:lang w:val="hy-AM"/>
              </w:rPr>
              <w:t xml:space="preserve"> </w:t>
            </w:r>
            <w:r w:rsidRPr="00F1493E">
              <w:rPr>
                <w:rFonts w:ascii="Arial" w:hAnsi="Arial" w:cs="Arial"/>
                <w:sz w:val="20"/>
                <w:szCs w:val="20"/>
                <w:lang w:val="hy-AM"/>
              </w:rPr>
              <w:t>дежурный</w:t>
            </w:r>
            <w:r w:rsidRPr="00F1493E">
              <w:rPr>
                <w:rFonts w:ascii="Open Sans" w:hAnsi="Open Sans" w:cs="Open Sans"/>
                <w:sz w:val="20"/>
                <w:szCs w:val="20"/>
                <w:lang w:val="hy-AM"/>
              </w:rPr>
              <w:t xml:space="preserve"> </w:t>
            </w:r>
            <w:r w:rsidRPr="00F1493E">
              <w:rPr>
                <w:rFonts w:ascii="Arial" w:hAnsi="Arial" w:cs="Arial"/>
                <w:sz w:val="20"/>
                <w:szCs w:val="20"/>
                <w:lang w:val="hy-AM"/>
              </w:rPr>
              <w:t>Финансовый</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организация </w:t>
            </w:r>
            <w:r w:rsidRPr="00F1493E">
              <w:rPr>
                <w:rFonts w:ascii="GHEA Grapalat" w:hAnsi="GHEA Grapalat" w:cs="Sylfaen"/>
                <w:sz w:val="20"/>
                <w:szCs w:val="20"/>
              </w:rPr>
              <w:t xml:space="preserve">( </w:t>
            </w:r>
            <w:r w:rsidRPr="00F1493E">
              <w:rPr>
                <w:rFonts w:ascii="Arial" w:hAnsi="Arial" w:cs="Arial"/>
                <w:sz w:val="20"/>
                <w:szCs w:val="20"/>
              </w:rPr>
              <w:t xml:space="preserve">банк </w:t>
            </w:r>
            <w:r w:rsidRPr="00F1493E">
              <w:rPr>
                <w:rFonts w:ascii="Open Sans" w:hAnsi="Open Sans" w:cs="Open Sans"/>
                <w:sz w:val="20"/>
                <w:szCs w:val="20"/>
              </w:rPr>
              <w:t xml:space="preserve">) </w:t>
            </w:r>
            <w:r w:rsidRPr="00F1493E">
              <w:rPr>
                <w:rFonts w:ascii="GHEA Grapalat" w:hAnsi="GHEA Grapalat" w:cs="Arial"/>
                <w:sz w:val="20"/>
                <w:szCs w:val="20"/>
              </w:rPr>
              <w:t>:</w:t>
            </w:r>
            <w:r w:rsidRPr="00F1493E">
              <w:rPr>
                <w:rFonts w:ascii="GHEA Grapalat" w:hAnsi="GHEA Grapalat" w:cs="Arial"/>
                <w:b/>
                <w:sz w:val="20"/>
                <w:szCs w:val="20"/>
                <w:lang w:val="hy-AM"/>
              </w:rPr>
              <w:t xml:space="preserve"> </w:t>
            </w:r>
            <w:r w:rsidRPr="00F1493E">
              <w:rPr>
                <w:rFonts w:ascii="Arial" w:hAnsi="Arial" w:cs="Arial"/>
                <w:b/>
                <w:sz w:val="20"/>
                <w:szCs w:val="20"/>
                <w:lang w:val="hy-AM"/>
              </w:rPr>
              <w:t>Армения</w:t>
            </w:r>
            <w:r w:rsidRPr="00F1493E">
              <w:rPr>
                <w:rFonts w:ascii="Open Sans" w:hAnsi="Open Sans" w:cs="Open Sans"/>
                <w:b/>
                <w:sz w:val="20"/>
                <w:szCs w:val="20"/>
                <w:lang w:val="hy-AM"/>
              </w:rPr>
              <w:t xml:space="preserve"> </w:t>
            </w:r>
            <w:r w:rsidRPr="00F1493E">
              <w:rPr>
                <w:rFonts w:ascii="Arial" w:hAnsi="Arial" w:cs="Arial"/>
                <w:b/>
                <w:sz w:val="20"/>
                <w:szCs w:val="20"/>
                <w:lang w:val="hy-AM"/>
              </w:rPr>
              <w:t>ФН</w:t>
            </w:r>
            <w:r w:rsidRPr="00F1493E">
              <w:rPr>
                <w:rFonts w:ascii="Open Sans" w:hAnsi="Open Sans" w:cs="Open Sans"/>
                <w:b/>
                <w:sz w:val="20"/>
                <w:szCs w:val="20"/>
                <w:lang w:val="hy-AM"/>
              </w:rPr>
              <w:t xml:space="preserve"> </w:t>
            </w:r>
            <w:r w:rsidRPr="00F1493E">
              <w:rPr>
                <w:rFonts w:ascii="Arial" w:hAnsi="Arial" w:cs="Arial"/>
                <w:b/>
                <w:sz w:val="20"/>
                <w:szCs w:val="20"/>
                <w:lang w:val="hy-AM"/>
              </w:rPr>
              <w:t>оперативный</w:t>
            </w:r>
            <w:r w:rsidRPr="00F1493E">
              <w:rPr>
                <w:rFonts w:ascii="Open Sans" w:hAnsi="Open Sans" w:cs="Open Sans"/>
                <w:b/>
                <w:sz w:val="20"/>
                <w:szCs w:val="20"/>
                <w:lang w:val="hy-AM"/>
              </w:rPr>
              <w:t xml:space="preserve"> </w:t>
            </w:r>
            <w:r w:rsidRPr="00F1493E">
              <w:rPr>
                <w:rFonts w:ascii="Arial" w:hAnsi="Arial" w:cs="Arial"/>
                <w:b/>
                <w:sz w:val="20"/>
                <w:szCs w:val="20"/>
                <w:lang w:val="hy-AM"/>
              </w:rPr>
              <w:t>отделение</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3.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счет</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.N )</w:t>
            </w:r>
            <w:r w:rsidRPr="00F1493E">
              <w:rPr>
                <w:rFonts w:ascii="GHEA Grapalat" w:hAnsi="GHEA Grapalat" w:cs="Arial"/>
                <w:sz w:val="20"/>
                <w:szCs w:val="20"/>
                <w:lang w:val="hy-AM"/>
              </w:rPr>
              <w:t xml:space="preserve"> </w:t>
            </w:r>
            <w:r w:rsidRPr="00F1493E">
              <w:rPr>
                <w:rFonts w:ascii="GHEA Grapalat" w:hAnsi="GHEA Grapalat" w:cs="Arial"/>
                <w:b/>
                <w:sz w:val="20"/>
                <w:szCs w:val="20"/>
                <w:lang w:val="hy-AM"/>
              </w:rPr>
              <w:t>900005000758</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4. </w:t>
            </w:r>
            <w:r w:rsidRPr="00F1493E">
              <w:rPr>
                <w:rFonts w:ascii="Sylfaen" w:hAnsi="Sylfaen" w:cs="Sylfaen"/>
                <w:sz w:val="20"/>
                <w:szCs w:val="20"/>
              </w:rPr>
              <w:t>Сумма</w:t>
            </w:r>
            <w:r w:rsidRPr="00F1493E">
              <w:rPr>
                <w:sz w:val="20"/>
                <w:szCs w:val="20"/>
              </w:rPr>
              <w:t>​</w:t>
            </w:r>
            <w:r w:rsidRPr="00F1493E">
              <w:rPr>
                <w:rFonts w:ascii="Sylfaen" w:hAnsi="Sylfaen" w:cs="Arial"/>
                <w:sz w:val="20"/>
                <w:szCs w:val="20"/>
              </w:rPr>
              <w:t xml:space="preserve"> ( </w:t>
            </w:r>
            <w:r w:rsidRPr="00F1493E">
              <w:rPr>
                <w:rFonts w:ascii="Sylfaen" w:hAnsi="Sylfaen" w:cs="Sylfaen"/>
                <w:sz w:val="20"/>
                <w:szCs w:val="20"/>
              </w:rPr>
              <w:t>в цифрах)</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15. </w:t>
            </w:r>
            <w:r w:rsidRPr="00F1493E">
              <w:rPr>
                <w:rFonts w:ascii="Sylfaen" w:hAnsi="Sylfaen" w:cs="Sylfaen"/>
                <w:sz w:val="20"/>
                <w:szCs w:val="20"/>
                <w:lang w:val="hy-AM"/>
              </w:rPr>
              <w:t xml:space="preserve">Принятая сумма: </w:t>
            </w:r>
            <w:r w:rsidRPr="00F1493E">
              <w:rPr>
                <w:rFonts w:ascii="Sylfaen" w:hAnsi="Sylfaen" w:cs="Sylfaen"/>
                <w:sz w:val="20"/>
                <w:szCs w:val="20"/>
              </w:rPr>
              <w:t>( цифрами)</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rFonts w:ascii="Sylfaen" w:hAnsi="Sylfaen" w:cs="Sylfaen"/>
                <w:sz w:val="20"/>
                <w:szCs w:val="20"/>
                <w:lang w:val="hy-AM"/>
              </w:rPr>
              <w:t xml:space="preserve">  </w:t>
            </w:r>
            <w:r w:rsidRPr="00F1493E">
              <w:rPr>
                <w:rFonts w:ascii="Sylfaen" w:hAnsi="Sylfaen" w:cs="Sylfaen"/>
                <w:sz w:val="20"/>
                <w:szCs w:val="20"/>
              </w:rPr>
              <w:t xml:space="preserve">( </w:t>
            </w:r>
            <w:r w:rsidRPr="00F1493E">
              <w:rPr>
                <w:rFonts w:ascii="Sylfaen" w:hAnsi="Sylfaen" w:cs="Sylfaen"/>
                <w:sz w:val="20"/>
                <w:szCs w:val="20"/>
                <w:lang w:val="hy-AM"/>
              </w:rPr>
              <w:t xml:space="preserve">предназначено для частичного принятия указанной суммы, что не применимо </w:t>
            </w:r>
            <w:r w:rsidRPr="00F1493E">
              <w:rPr>
                <w:rFonts w:ascii="Sylfaen" w:hAnsi="Sylfaen" w:cs="Sylfaen"/>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6. Валюта </w:t>
            </w:r>
            <w:r w:rsidRPr="00F1493E">
              <w:rPr>
                <w:rFonts w:ascii="Sylfaen" w:hAnsi="Sylfaen" w:cs="Arial"/>
                <w:sz w:val="20"/>
                <w:szCs w:val="20"/>
              </w:rPr>
              <w:t xml:space="preserve">( </w:t>
            </w:r>
            <w:r w:rsidRPr="00F1493E">
              <w:rPr>
                <w:rFonts w:ascii="Sylfaen" w:hAnsi="Sylfaen" w:cs="Sylfaen"/>
                <w:sz w:val="20"/>
                <w:szCs w:val="20"/>
              </w:rPr>
              <w:t>прописью )</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 xml:space="preserve">с кодом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r w:rsidRPr="00F1493E">
              <w:rPr>
                <w:rFonts w:ascii="Sylfaen" w:hAnsi="Sylfaen" w:cs="Sylfaen"/>
                <w:sz w:val="20"/>
                <w:szCs w:val="20"/>
              </w:rPr>
              <w:t xml:space="preserve">1 </w:t>
            </w:r>
            <w:r w:rsidRPr="00F1493E">
              <w:rPr>
                <w:rFonts w:ascii="Sylfaen" w:hAnsi="Sylfaen" w:cs="Sylfaen"/>
                <w:sz w:val="20"/>
                <w:szCs w:val="20"/>
                <w:lang w:val="hy-AM"/>
              </w:rPr>
              <w:t xml:space="preserve">7. </w:t>
            </w:r>
            <w:r w:rsidRPr="00F1493E">
              <w:rPr>
                <w:rFonts w:ascii="Sylfaen" w:hAnsi="Sylfaen" w:cs="Sylfaen"/>
                <w:sz w:val="20"/>
                <w:szCs w:val="20"/>
              </w:rPr>
              <w:t xml:space="preserve">Цель транзакции </w:t>
            </w:r>
            <w:r w:rsidRPr="00F1493E">
              <w:rPr>
                <w:rFonts w:ascii="Sylfaen" w:hAnsi="Sylfaen" w:cs="Arial"/>
                <w:sz w:val="20"/>
                <w:szCs w:val="20"/>
              </w:rPr>
              <w:t xml:space="preserve">( </w:t>
            </w:r>
            <w:r w:rsidRPr="00F1493E">
              <w:rPr>
                <w:rFonts w:ascii="Sylfaen" w:hAnsi="Sylfaen" w:cs="Sylfaen"/>
                <w:sz w:val="20"/>
                <w:szCs w:val="20"/>
              </w:rPr>
              <w:t xml:space="preserve">платежа </w:t>
            </w:r>
            <w:r w:rsidRPr="00F1493E">
              <w:rPr>
                <w:rFonts w:ascii="Sylfaen" w:hAnsi="Sylfaen" w:cs="Arial"/>
                <w:sz w:val="20"/>
                <w:szCs w:val="20"/>
              </w:rPr>
              <w:t xml:space="preserve">) </w:t>
            </w:r>
            <w:r w:rsidRPr="00F1493E">
              <w:rPr>
                <w:rFonts w:ascii="Sylfaen" w:hAnsi="Sylfaen" w:cs="Sylfaen"/>
                <w:sz w:val="20"/>
                <w:szCs w:val="20"/>
              </w:rPr>
              <w:t>:</w:t>
            </w:r>
            <w:r w:rsidRPr="00F1493E">
              <w:rPr>
                <w:sz w:val="20"/>
                <w:szCs w:val="20"/>
              </w:rPr>
              <w:t>​</w:t>
            </w:r>
            <w:r w:rsidRPr="00F1493E">
              <w:rPr>
                <w:rFonts w:ascii="Sylfaen" w:hAnsi="Sylfaen" w:cs="Arial"/>
                <w:sz w:val="20"/>
                <w:szCs w:val="20"/>
                <w:lang w:val="hy-AM"/>
              </w:rPr>
              <w:t xml:space="preserve">  </w:t>
            </w:r>
            <w:r w:rsidRPr="00F1493E">
              <w:rPr>
                <w:rFonts w:ascii="Sylfaen" w:hAnsi="Sylfaen" w:cs="Sylfaen"/>
                <w:bCs/>
                <w:i/>
                <w:sz w:val="20"/>
                <w:szCs w:val="20"/>
              </w:rPr>
              <w:t xml:space="preserve">( </w:t>
            </w:r>
            <w:r w:rsidRPr="00F1493E">
              <w:rPr>
                <w:rFonts w:ascii="Sylfaen" w:hAnsi="Sylfaen" w:cs="Sylfaen"/>
                <w:bCs/>
                <w:i/>
                <w:sz w:val="20"/>
                <w:szCs w:val="20"/>
                <w:lang w:val="hy-AM"/>
              </w:rPr>
              <w:t>исполнение контракта)</w:t>
            </w:r>
            <w:r w:rsidRPr="00F1493E">
              <w:rPr>
                <w:rFonts w:ascii="Sylfaen" w:hAnsi="Sylfaen" w:cs="Sylfaen"/>
                <w:bCs/>
                <w:i/>
                <w:sz w:val="20"/>
                <w:szCs w:val="20"/>
              </w:rPr>
              <w:t xml:space="preserve"> </w:t>
            </w:r>
            <w:r w:rsidRPr="00F1493E">
              <w:rPr>
                <w:rFonts w:ascii="Sylfaen" w:hAnsi="Sylfaen" w:cs="Sylfaen"/>
                <w:bCs/>
                <w:i/>
                <w:sz w:val="20"/>
                <w:szCs w:val="20"/>
                <w:lang w:val="hy-AM"/>
              </w:rPr>
              <w:t xml:space="preserve">для </w:t>
            </w:r>
            <w:r w:rsidRPr="00F1493E">
              <w:rPr>
                <w:rFonts w:ascii="Sylfaen" w:hAnsi="Sylfaen" w:cs="Sylfaen"/>
                <w:bCs/>
                <w:i/>
                <w:sz w:val="20"/>
                <w:szCs w:val="20"/>
              </w:rPr>
              <w:t>страховки )</w:t>
            </w:r>
          </w:p>
        </w:tc>
      </w:tr>
      <w:tr w:rsidR="00EB4E5C" w:rsidRPr="00F1493E" w:rsidTr="00DC170C">
        <w:trPr>
          <w:trHeight w:val="424"/>
        </w:trPr>
        <w:tc>
          <w:tcPr>
            <w:tcW w:w="10980" w:type="dxa"/>
            <w:gridSpan w:val="2"/>
            <w:tcBorders>
              <w:top w:val="single" w:sz="4" w:space="0" w:color="auto"/>
              <w:left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8. Основание платежа: </w:t>
            </w:r>
            <w:r w:rsidRPr="00F1493E">
              <w:rPr>
                <w:rFonts w:ascii="Sylfaen" w:hAnsi="Sylfaen" w:cs="Sylfaen"/>
                <w:sz w:val="20"/>
                <w:szCs w:val="20"/>
              </w:rPr>
              <w:t xml:space="preserve">( </w:t>
            </w:r>
            <w:r w:rsidRPr="00F1493E">
              <w:rPr>
                <w:rFonts w:ascii="Sylfaen" w:hAnsi="Sylfaen" w:cs="Arial"/>
                <w:sz w:val="20"/>
                <w:szCs w:val="20"/>
                <w:lang w:val="hy-AM"/>
              </w:rPr>
              <w:t xml:space="preserve">Наименование </w:t>
            </w:r>
            <w:r w:rsidRPr="00F1493E">
              <w:rPr>
                <w:rFonts w:ascii="Sylfaen" w:hAnsi="Sylfaen" w:cs="Sylfaen"/>
                <w:sz w:val="20"/>
                <w:szCs w:val="20"/>
              </w:rPr>
              <w:t xml:space="preserve">документов </w:t>
            </w:r>
            <w:r w:rsidRPr="00F1493E">
              <w:rPr>
                <w:rFonts w:ascii="Sylfaen" w:hAnsi="Sylfaen" w:cs="Sylfaen"/>
                <w:sz w:val="20"/>
                <w:szCs w:val="20"/>
                <w:lang w:val="hy-AM"/>
              </w:rPr>
              <w:t xml:space="preserve">, </w:t>
            </w:r>
            <w:r w:rsidRPr="00F1493E">
              <w:rPr>
                <w:rFonts w:ascii="Sylfaen" w:hAnsi="Sylfaen" w:cs="Arial"/>
                <w:sz w:val="20"/>
                <w:szCs w:val="20"/>
              </w:rPr>
              <w:t xml:space="preserve">в том числе </w:t>
            </w:r>
            <w:r w:rsidRPr="00F1493E">
              <w:rPr>
                <w:rFonts w:ascii="Sylfaen" w:hAnsi="Sylfaen" w:cs="Arial"/>
                <w:sz w:val="20"/>
                <w:szCs w:val="20"/>
                <w:lang w:val="hy-AM"/>
              </w:rPr>
              <w:t xml:space="preserve">соглашение о неустойке, </w:t>
            </w:r>
            <w:r w:rsidRPr="00F1493E">
              <w:rPr>
                <w:rFonts w:ascii="Sylfaen" w:hAnsi="Sylfaen" w:cs="Sylfaen"/>
                <w:sz w:val="20"/>
                <w:szCs w:val="20"/>
                <w:lang w:val="hy-AM"/>
              </w:rPr>
              <w:t>их</w:t>
            </w:r>
            <w:r w:rsidRPr="00F1493E">
              <w:rPr>
                <w:rFonts w:ascii="Sylfaen" w:hAnsi="Sylfaen" w:cs="Arial"/>
                <w:sz w:val="20"/>
                <w:szCs w:val="20"/>
                <w:lang w:val="hy-AM"/>
              </w:rPr>
              <w:t xml:space="preserve"> </w:t>
            </w:r>
            <w:r w:rsidRPr="00F1493E">
              <w:rPr>
                <w:rFonts w:ascii="Sylfaen" w:hAnsi="Sylfaen" w:cs="Sylfaen"/>
                <w:sz w:val="20"/>
                <w:szCs w:val="20"/>
                <w:lang w:val="hy-AM"/>
              </w:rPr>
              <w:t xml:space="preserve">числа </w:t>
            </w:r>
            <w:r w:rsidRPr="00F1493E">
              <w:rPr>
                <w:rFonts w:ascii="Sylfaen" w:hAnsi="Sylfaen" w:cs="Arial"/>
                <w:sz w:val="20"/>
                <w:szCs w:val="20"/>
                <w:lang w:val="hy-AM"/>
              </w:rPr>
              <w:t>,</w:t>
            </w:r>
            <w:r w:rsidRPr="00F1493E">
              <w:rPr>
                <w:rFonts w:ascii="Sylfaen" w:hAnsi="Sylfaen" w:cs="Arial"/>
                <w:sz w:val="20"/>
                <w:szCs w:val="20"/>
              </w:rPr>
              <w:t xml:space="preserve"> </w:t>
            </w:r>
            <w:r w:rsidRPr="00F1493E">
              <w:rPr>
                <w:rFonts w:ascii="Sylfaen" w:hAnsi="Sylfaen" w:cs="Sylfaen"/>
                <w:sz w:val="20"/>
                <w:szCs w:val="20"/>
                <w:lang w:val="hy-AM"/>
              </w:rPr>
              <w:t>контракт</w:t>
            </w:r>
            <w:r w:rsidRPr="00F1493E">
              <w:rPr>
                <w:rFonts w:ascii="Sylfaen" w:hAnsi="Sylfaen" w:cs="Sylfaen"/>
                <w:sz w:val="20"/>
                <w:szCs w:val="20"/>
              </w:rPr>
              <w:t xml:space="preserve"> </w:t>
            </w:r>
            <w:r w:rsidRPr="00F1493E">
              <w:rPr>
                <w:rFonts w:ascii="Sylfaen" w:hAnsi="Sylfaen" w:cs="Arial"/>
                <w:sz w:val="20"/>
                <w:szCs w:val="20"/>
              </w:rPr>
              <w:t xml:space="preserve"> </w:t>
            </w:r>
            <w:r w:rsidRPr="00F1493E">
              <w:rPr>
                <w:rFonts w:ascii="Sylfaen" w:hAnsi="Sylfaen" w:cs="Sylfaen"/>
                <w:sz w:val="20"/>
                <w:szCs w:val="20"/>
              </w:rPr>
              <w:t xml:space="preserve">код , на основании </w:t>
            </w:r>
            <w:r w:rsidRPr="00F1493E">
              <w:rPr>
                <w:rFonts w:ascii="Sylfaen" w:hAnsi="Sylfaen" w:cs="Arial"/>
                <w:sz w:val="20"/>
                <w:szCs w:val="20"/>
                <w:lang w:val="hy-AM"/>
              </w:rPr>
              <w:t xml:space="preserve">которого производится оплата </w:t>
            </w:r>
            <w:r w:rsidRPr="00F1493E">
              <w:rPr>
                <w:rFonts w:ascii="Sylfaen" w:hAnsi="Sylfaen" w:cs="Arial"/>
                <w:sz w:val="20"/>
                <w:szCs w:val="20"/>
              </w:rPr>
              <w:t>)</w:t>
            </w:r>
          </w:p>
          <w:p w:rsidR="00EB4E5C" w:rsidRPr="00F1493E" w:rsidRDefault="00EB4E5C" w:rsidP="00DC170C">
            <w:pPr>
              <w:rPr>
                <w:rFonts w:ascii="Sylfaen" w:hAnsi="Sylfaen" w:cs="Arial"/>
                <w:sz w:val="20"/>
                <w:szCs w:val="20"/>
              </w:rPr>
            </w:pPr>
          </w:p>
        </w:tc>
      </w:tr>
      <w:tr w:rsidR="00EB4E5C" w:rsidRPr="00F1493E" w:rsidTr="00DC170C">
        <w:trPr>
          <w:trHeight w:val="704"/>
        </w:trPr>
        <w:tc>
          <w:tcPr>
            <w:tcW w:w="10980" w:type="dxa"/>
            <w:gridSpan w:val="2"/>
            <w:tcBorders>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19. Условия оплаты: &lt;принятый платеж&gt;</w:t>
            </w:r>
          </w:p>
          <w:p w:rsidR="00EB4E5C" w:rsidRPr="00F1493E" w:rsidRDefault="00EB4E5C" w:rsidP="00DC170C">
            <w:pPr>
              <w:rPr>
                <w:rFonts w:ascii="Sylfaen" w:hAnsi="Sylfaen" w:cs="Sylfaen"/>
                <w:sz w:val="20"/>
                <w:szCs w:val="20"/>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20. Количество прикрепленных страниц: </w:t>
            </w:r>
            <w:r w:rsidRPr="00F1493E">
              <w:rPr>
                <w:rFonts w:ascii="Sylfaen" w:hAnsi="Sylfaen" w:cs="Arial"/>
                <w:sz w:val="20"/>
                <w:szCs w:val="20"/>
              </w:rPr>
              <w:t>---</w:t>
            </w:r>
            <w:r w:rsidRPr="00F1493E">
              <w:rPr>
                <w:rFonts w:ascii="Sylfaen" w:hAnsi="Sylfaen" w:cs="Arial"/>
                <w:sz w:val="20"/>
                <w:szCs w:val="20"/>
                <w:lang w:val="hy-AM"/>
              </w:rPr>
              <w:t xml:space="preserve">    </w:t>
            </w:r>
            <w:r w:rsidRPr="00F1493E">
              <w:rPr>
                <w:rFonts w:ascii="Sylfaen" w:hAnsi="Sylfaen" w:cs="Sylfaen"/>
                <w:sz w:val="20"/>
                <w:szCs w:val="20"/>
              </w:rPr>
              <w:t>страница</w:t>
            </w:r>
          </w:p>
          <w:p w:rsidR="00EB4E5C" w:rsidRPr="00F1493E" w:rsidRDefault="00EB4E5C" w:rsidP="00DC170C">
            <w:pPr>
              <w:rPr>
                <w:rFonts w:ascii="Sylfaen" w:hAnsi="Sylfaen" w:cs="Sylfaen"/>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Courier New"/>
                <w:sz w:val="20"/>
                <w:szCs w:val="20"/>
              </w:rPr>
              <w:t> </w:t>
            </w:r>
            <w:r w:rsidRPr="00F1493E">
              <w:rPr>
                <w:rFonts w:ascii="Sylfaen" w:hAnsi="Sylfaen" w:cs="Arial"/>
                <w:sz w:val="20"/>
                <w:szCs w:val="20"/>
                <w:lang w:val="hy-AM"/>
              </w:rPr>
              <w:t xml:space="preserve">22. </w:t>
            </w:r>
            <w:r w:rsidRPr="00F1493E">
              <w:rPr>
                <w:rFonts w:ascii="Sylfaen" w:hAnsi="Sylfaen" w:cs="Arial"/>
                <w:sz w:val="20"/>
                <w:szCs w:val="20"/>
              </w:rPr>
              <w:t xml:space="preserve">а </w:t>
            </w:r>
            <w:r w:rsidRPr="00F1493E">
              <w:rPr>
                <w:rFonts w:ascii="Sylfaen" w:hAnsi="Sylfaen" w:cs="Sylfaen"/>
                <w:sz w:val="20"/>
                <w:szCs w:val="20"/>
              </w:rPr>
              <w:t>. Бенефициар подписи</w:t>
            </w: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22 </w:t>
            </w:r>
            <w:r w:rsidRPr="00F1493E">
              <w:rPr>
                <w:rFonts w:ascii="Sylfaen" w:hAnsi="Sylfaen" w:cs="Sylfaen"/>
                <w:sz w:val="20"/>
                <w:szCs w:val="20"/>
              </w:rPr>
              <w:t>.б.</w:t>
            </w:r>
          </w:p>
          <w:p w:rsidR="00EB4E5C" w:rsidRPr="00F1493E" w:rsidRDefault="00EB4E5C" w:rsidP="00DC170C">
            <w:pPr>
              <w:rPr>
                <w:rFonts w:ascii="Sylfaen" w:hAnsi="Sylfaen" w:cs="Sylfaen"/>
                <w:sz w:val="20"/>
                <w:szCs w:val="20"/>
              </w:rPr>
            </w:pPr>
            <w:r w:rsidRPr="00F1493E">
              <w:rPr>
                <w:rFonts w:ascii="Sylfaen" w:hAnsi="Sylfaen" w:cs="Sylfaen"/>
                <w:sz w:val="20"/>
                <w:szCs w:val="20"/>
              </w:rPr>
              <w:t>К.Т.</w:t>
            </w:r>
          </w:p>
          <w:p w:rsidR="00EB4E5C" w:rsidRPr="00F1493E" w:rsidRDefault="00EB4E5C" w:rsidP="00DC170C">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Arial"/>
                <w:sz w:val="20"/>
                <w:szCs w:val="20"/>
                <w:lang w:val="hy-AM"/>
              </w:rPr>
              <w:t xml:space="preserve">2 </w:t>
            </w:r>
            <w:r w:rsidRPr="00F1493E">
              <w:rPr>
                <w:rFonts w:ascii="Sylfaen" w:hAnsi="Sylfaen" w:cs="Arial"/>
                <w:sz w:val="20"/>
                <w:szCs w:val="20"/>
              </w:rPr>
              <w:t xml:space="preserve">1. </w:t>
            </w:r>
            <w:r w:rsidRPr="00F1493E">
              <w:rPr>
                <w:rFonts w:ascii="Sylfaen" w:hAnsi="Sylfaen" w:cs="Sylfaen"/>
                <w:sz w:val="20"/>
                <w:szCs w:val="20"/>
              </w:rPr>
              <w:t>а.</w:t>
            </w:r>
            <w:r w:rsidRPr="00F1493E">
              <w:rPr>
                <w:rFonts w:ascii="Sylfaen" w:hAnsi="Sylfaen" w:cs="Courier New"/>
                <w:sz w:val="20"/>
                <w:szCs w:val="20"/>
              </w:rPr>
              <w:t> </w:t>
            </w:r>
            <w:r w:rsidRPr="00F1493E">
              <w:rPr>
                <w:rFonts w:ascii="Sylfaen" w:hAnsi="Sylfaen" w:cs="Sylfaen"/>
                <w:sz w:val="20"/>
                <w:szCs w:val="20"/>
              </w:rPr>
              <w:t>Плательщик подписи :</w:t>
            </w:r>
          </w:p>
          <w:p w:rsidR="00EB4E5C" w:rsidRPr="00F1493E" w:rsidRDefault="00EB4E5C" w:rsidP="00DC170C">
            <w:pPr>
              <w:jc w:val="right"/>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Sylfaen"/>
                <w:sz w:val="20"/>
                <w:szCs w:val="20"/>
                <w:lang w:val="hy-AM"/>
              </w:rPr>
              <w:t xml:space="preserve">2 </w:t>
            </w:r>
            <w:r w:rsidRPr="00F1493E">
              <w:rPr>
                <w:rFonts w:ascii="Sylfaen" w:hAnsi="Sylfaen" w:cs="Sylfaen"/>
                <w:sz w:val="20"/>
                <w:szCs w:val="20"/>
              </w:rPr>
              <w:t>1.б. К.Т.</w:t>
            </w:r>
          </w:p>
          <w:p w:rsidR="00EB4E5C" w:rsidRPr="00F1493E" w:rsidRDefault="00EB4E5C" w:rsidP="00DC170C">
            <w:pPr>
              <w:jc w:val="right"/>
              <w:rPr>
                <w:rFonts w:ascii="Sylfaen" w:hAnsi="Sylfaen" w:cs="Sylfaen"/>
                <w:sz w:val="20"/>
                <w:szCs w:val="20"/>
              </w:rPr>
            </w:pPr>
          </w:p>
        </w:tc>
      </w:tr>
      <w:tr w:rsidR="00EB4E5C" w:rsidRPr="00F1493E" w:rsidTr="00DC170C">
        <w:trPr>
          <w:trHeight w:val="2058"/>
        </w:trPr>
        <w:tc>
          <w:tcPr>
            <w:tcW w:w="5616" w:type="dxa"/>
            <w:tcBorders>
              <w:top w:val="single" w:sz="4" w:space="0" w:color="auto"/>
              <w:left w:val="single" w:sz="4" w:space="0" w:color="auto"/>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lastRenderedPageBreak/>
              <w:t xml:space="preserve">2 </w:t>
            </w:r>
            <w:r w:rsidRPr="00F1493E">
              <w:rPr>
                <w:rFonts w:ascii="Sylfaen" w:hAnsi="Sylfaen" w:cs="Tahoma"/>
                <w:color w:val="000000"/>
                <w:sz w:val="20"/>
                <w:szCs w:val="20"/>
                <w:lang w:val="hy-AM"/>
              </w:rPr>
              <w:t xml:space="preserve">4 </w:t>
            </w:r>
            <w:r w:rsidRPr="00F1493E">
              <w:rPr>
                <w:rFonts w:ascii="Sylfaen" w:hAnsi="Sylfaen" w:cs="Tahoma"/>
                <w:color w:val="000000"/>
                <w:sz w:val="20"/>
                <w:szCs w:val="20"/>
              </w:rPr>
              <w:t xml:space="preserve">.a. </w:t>
            </w:r>
            <w:r w:rsidRPr="00F1493E">
              <w:rPr>
                <w:rFonts w:ascii="Sylfaen" w:hAnsi="Sylfaen" w:cs="Tahoma"/>
                <w:color w:val="000000"/>
                <w:sz w:val="20"/>
                <w:szCs w:val="20"/>
                <w:lang w:val="hy-AM"/>
              </w:rPr>
              <w:t>Финансовое учреждение, обслуживающее бенефициара</w:t>
            </w:r>
            <w:r w:rsidRPr="00F1493E">
              <w:rPr>
                <w:rFonts w:ascii="Sylfaen" w:hAnsi="Sylfaen" w:cs="Tahoma"/>
                <w:color w:val="000000"/>
                <w:sz w:val="20"/>
                <w:szCs w:val="20"/>
              </w:rPr>
              <w:t xml:space="preserve"> </w:t>
            </w:r>
          </w:p>
          <w:p w:rsidR="00EB4E5C" w:rsidRPr="00F1493E" w:rsidRDefault="00EB4E5C" w:rsidP="00DC170C">
            <w:pPr>
              <w:rPr>
                <w:rFonts w:ascii="Sylfaen" w:hAnsi="Sylfaen" w:cs="Tahoma"/>
                <w:color w:val="000000"/>
                <w:sz w:val="20"/>
                <w:szCs w:val="20"/>
                <w:lang w:val="hy-AM"/>
              </w:rPr>
            </w:pPr>
            <w:r w:rsidRPr="00F1493E">
              <w:rPr>
                <w:rFonts w:ascii="Sylfaen" w:hAnsi="Sylfaen" w:cs="Tahoma"/>
                <w:color w:val="000000"/>
                <w:sz w:val="20"/>
                <w:szCs w:val="20"/>
              </w:rPr>
              <w:t xml:space="preserve">                             </w:t>
            </w:r>
            <w:r w:rsidRPr="00F1493E">
              <w:rPr>
                <w:rFonts w:ascii="Sylfaen" w:hAnsi="Sylfaen" w:cs="Tahoma"/>
                <w:color w:val="000000"/>
                <w:sz w:val="20"/>
                <w:szCs w:val="20"/>
                <w:lang w:val="hy-AM"/>
              </w:rPr>
              <w:t xml:space="preserve">                 </w:t>
            </w:r>
          </w:p>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lang w:val="hy-AM"/>
              </w:rPr>
              <w:t xml:space="preserve">                                                 </w:t>
            </w: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r w:rsidRPr="00F1493E">
              <w:rPr>
                <w:rFonts w:ascii="Sylfaen" w:hAnsi="Sylfaen" w:cs="Sylfaen"/>
                <w:sz w:val="20"/>
                <w:szCs w:val="20"/>
              </w:rPr>
              <w:t>/ подпись /</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t xml:space="preserve">2 </w:t>
            </w:r>
            <w:r w:rsidRPr="00F1493E">
              <w:rPr>
                <w:rFonts w:ascii="Sylfaen" w:hAnsi="Sylfaen" w:cs="Tahoma"/>
                <w:color w:val="000000"/>
                <w:sz w:val="20"/>
                <w:szCs w:val="20"/>
                <w:lang w:val="hy-AM"/>
              </w:rPr>
              <w:t xml:space="preserve">3 </w:t>
            </w:r>
            <w:r w:rsidRPr="00F1493E">
              <w:rPr>
                <w:rFonts w:ascii="Sylfaen" w:hAnsi="Sylfaen" w:cs="Tahoma"/>
                <w:color w:val="000000"/>
                <w:sz w:val="20"/>
                <w:szCs w:val="20"/>
              </w:rPr>
              <w:t xml:space="preserve">.а. </w:t>
            </w:r>
            <w:r w:rsidRPr="00F1493E">
              <w:rPr>
                <w:rFonts w:ascii="Sylfaen" w:hAnsi="Sylfaen" w:cs="Tahoma"/>
                <w:color w:val="000000"/>
                <w:sz w:val="20"/>
                <w:szCs w:val="20"/>
                <w:lang w:val="hy-AM"/>
              </w:rPr>
              <w:t>Финансовое учреждение, обслуживающее плательщика</w:t>
            </w:r>
            <w:r w:rsidRPr="00F1493E">
              <w:rPr>
                <w:rFonts w:ascii="Sylfaen" w:hAnsi="Sylfaen" w:cs="Tahoma"/>
                <w:color w:val="000000"/>
                <w:sz w:val="20"/>
                <w:szCs w:val="20"/>
              </w:rPr>
              <w:t xml:space="preserve"> </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jc w:val="cente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подпись /</w:t>
            </w:r>
          </w:p>
          <w:p w:rsidR="00EB4E5C" w:rsidRPr="00F1493E" w:rsidRDefault="00EB4E5C" w:rsidP="00DC170C">
            <w:pPr>
              <w:jc w:val="right"/>
              <w:rPr>
                <w:rFonts w:ascii="Sylfaen" w:hAnsi="Sylfaen" w:cs="Arial"/>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24.б.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xml:space="preserve">2 </w:t>
            </w:r>
            <w:r w:rsidRPr="00F1493E">
              <w:rPr>
                <w:rFonts w:ascii="Sylfaen" w:hAnsi="Sylfaen" w:cs="Sylfaen"/>
                <w:sz w:val="20"/>
                <w:szCs w:val="20"/>
                <w:lang w:val="hy-AM"/>
              </w:rPr>
              <w:t xml:space="preserve">4 </w:t>
            </w:r>
            <w:r w:rsidRPr="00F1493E">
              <w:rPr>
                <w:rFonts w:ascii="Sylfaen" w:hAnsi="Sylfaen" w:cs="Sylfaen"/>
                <w:sz w:val="20"/>
                <w:szCs w:val="20"/>
              </w:rPr>
              <w:t xml:space="preserve">. </w:t>
            </w:r>
            <w:r w:rsidRPr="00F1493E">
              <w:rPr>
                <w:rFonts w:ascii="Sylfaen" w:hAnsi="Sylfaen" w:cs="Sylfaen"/>
                <w:sz w:val="20"/>
                <w:szCs w:val="20"/>
                <w:lang w:val="hy-AM"/>
              </w:rPr>
              <w:t xml:space="preserve">с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___ </w:t>
            </w:r>
            <w:r w:rsidRPr="00F1493E">
              <w:rPr>
                <w:rFonts w:ascii="Sylfaen" w:hAnsi="Sylfaen" w:cs="Tahoma"/>
                <w:color w:val="000000"/>
                <w:sz w:val="20"/>
                <w:szCs w:val="20"/>
              </w:rPr>
              <w:t xml:space="preserve">20___ </w:t>
            </w:r>
            <w:r w:rsidRPr="00F1493E">
              <w:rPr>
                <w:rFonts w:ascii="Sylfaen" w:hAnsi="Sylfaen" w:cs="Sylfaen"/>
                <w:color w:val="000000"/>
                <w:sz w:val="20"/>
                <w:szCs w:val="20"/>
              </w:rPr>
              <w:t>г.</w:t>
            </w: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23.б.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color w:val="000000"/>
                <w:sz w:val="20"/>
                <w:szCs w:val="20"/>
              </w:rPr>
            </w:pPr>
            <w:r w:rsidRPr="00F1493E">
              <w:rPr>
                <w:rFonts w:ascii="Sylfaen" w:hAnsi="Sylfaen" w:cs="Sylfaen"/>
                <w:sz w:val="20"/>
                <w:szCs w:val="20"/>
              </w:rPr>
              <w:t xml:space="preserve">23. </w:t>
            </w:r>
            <w:r w:rsidRPr="00F1493E">
              <w:rPr>
                <w:rFonts w:ascii="Sylfaen" w:hAnsi="Sylfaen" w:cs="Sylfaen"/>
                <w:sz w:val="20"/>
                <w:szCs w:val="20"/>
                <w:lang w:val="hy-AM"/>
              </w:rPr>
              <w:t xml:space="preserve">в </w:t>
            </w:r>
            <w:r w:rsidRPr="00F1493E">
              <w:rPr>
                <w:rFonts w:ascii="Sylfaen" w:hAnsi="Sylfaen" w:cs="Sylfaen"/>
                <w:sz w:val="20"/>
                <w:szCs w:val="20"/>
              </w:rPr>
              <w:t xml:space="preserve">. Исполнение Дата :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p w:rsidR="00EB4E5C" w:rsidRPr="00F1493E" w:rsidRDefault="00EB4E5C" w:rsidP="00DC170C">
            <w:pPr>
              <w:rPr>
                <w:rFonts w:ascii="Sylfaen" w:hAnsi="Sylfaen" w:cs="Sylfaen"/>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Arial"/>
                <w:sz w:val="20"/>
                <w:szCs w:val="20"/>
              </w:rPr>
            </w:pPr>
          </w:p>
        </w:tc>
      </w:tr>
    </w:tbl>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1493E">
        <w:rPr>
          <w:rFonts w:ascii="Sylfaen" w:hAnsi="Sylfaen"/>
          <w:i/>
          <w:sz w:val="20"/>
          <w:szCs w:val="20"/>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EB4E5C" w:rsidRPr="00F1493E" w:rsidRDefault="00EB4E5C" w:rsidP="00EB4E5C">
      <w:pPr>
        <w:jc w:val="center"/>
        <w:rPr>
          <w:rFonts w:ascii="Sylfaen" w:hAnsi="Sylfaen"/>
          <w:b/>
          <w:sz w:val="20"/>
          <w:szCs w:val="20"/>
          <w:lang w:val="nl-NL"/>
        </w:rPr>
      </w:pPr>
      <w:r w:rsidRPr="00F1493E">
        <w:rPr>
          <w:rFonts w:ascii="Sylfaen" w:hAnsi="Sylfaen"/>
          <w:b/>
          <w:sz w:val="20"/>
          <w:szCs w:val="20"/>
          <w:lang w:val="hy-AM"/>
        </w:rPr>
        <w:br w:type="page"/>
      </w:r>
      <w:r w:rsidRPr="00F1493E">
        <w:rPr>
          <w:rFonts w:ascii="Sylfaen" w:hAnsi="Sylfaen"/>
          <w:b/>
          <w:sz w:val="20"/>
          <w:szCs w:val="20"/>
          <w:lang w:val="hy-AM"/>
        </w:rPr>
        <w:lastRenderedPageBreak/>
        <w:t>Оплата</w:t>
      </w:r>
      <w:r w:rsidRPr="00F1493E">
        <w:rPr>
          <w:rFonts w:ascii="Sylfaen" w:hAnsi="Sylfaen"/>
          <w:b/>
          <w:sz w:val="20"/>
          <w:szCs w:val="20"/>
          <w:lang w:val="nl-NL"/>
        </w:rPr>
        <w:t xml:space="preserve"> </w:t>
      </w:r>
      <w:r w:rsidRPr="00F1493E">
        <w:rPr>
          <w:rFonts w:ascii="Sylfaen" w:hAnsi="Sylfaen"/>
          <w:b/>
          <w:sz w:val="20"/>
          <w:szCs w:val="20"/>
          <w:lang w:val="hy-AM"/>
        </w:rPr>
        <w:t>письмо с требованием</w:t>
      </w:r>
      <w:r w:rsidRPr="00F1493E">
        <w:rPr>
          <w:rFonts w:ascii="Sylfaen" w:hAnsi="Sylfaen"/>
          <w:b/>
          <w:sz w:val="20"/>
          <w:szCs w:val="20"/>
          <w:lang w:val="nl-NL"/>
        </w:rPr>
        <w:t xml:space="preserve"> </w:t>
      </w:r>
      <w:r w:rsidRPr="00F1493E">
        <w:rPr>
          <w:rFonts w:ascii="Sylfaen" w:hAnsi="Sylfaen"/>
          <w:b/>
          <w:sz w:val="20"/>
          <w:szCs w:val="20"/>
          <w:lang w:val="hy-AM"/>
        </w:rPr>
        <w:t>обязательный</w:t>
      </w:r>
      <w:r w:rsidRPr="00F1493E">
        <w:rPr>
          <w:rFonts w:ascii="Sylfaen" w:hAnsi="Sylfaen"/>
          <w:b/>
          <w:sz w:val="20"/>
          <w:szCs w:val="20"/>
          <w:lang w:val="nl-NL"/>
        </w:rPr>
        <w:t xml:space="preserve"> </w:t>
      </w:r>
      <w:r w:rsidRPr="00F1493E">
        <w:rPr>
          <w:rFonts w:ascii="Sylfaen" w:hAnsi="Sylfaen"/>
          <w:b/>
          <w:sz w:val="20"/>
          <w:szCs w:val="20"/>
          <w:lang w:val="hy-AM"/>
        </w:rPr>
        <w:t>предпосылки</w:t>
      </w:r>
      <w:r w:rsidRPr="00F1493E">
        <w:rPr>
          <w:rFonts w:ascii="Sylfaen" w:hAnsi="Sylfaen"/>
          <w:b/>
          <w:sz w:val="20"/>
          <w:szCs w:val="20"/>
          <w:lang w:val="nl-NL"/>
        </w:rPr>
        <w:t xml:space="preserve"> </w:t>
      </w:r>
      <w:r w:rsidRPr="00F1493E">
        <w:rPr>
          <w:rFonts w:ascii="Sylfaen" w:hAnsi="Sylfaen"/>
          <w:b/>
          <w:sz w:val="20"/>
          <w:szCs w:val="20"/>
          <w:lang w:val="hy-AM"/>
        </w:rPr>
        <w:t>и</w:t>
      </w:r>
      <w:r w:rsidRPr="00F1493E">
        <w:rPr>
          <w:rFonts w:ascii="Sylfaen" w:hAnsi="Sylfaen"/>
          <w:b/>
          <w:sz w:val="20"/>
          <w:szCs w:val="20"/>
          <w:lang w:val="nl-NL"/>
        </w:rPr>
        <w:t xml:space="preserve"> </w:t>
      </w:r>
      <w:r w:rsidRPr="00F1493E">
        <w:rPr>
          <w:rFonts w:ascii="Sylfaen" w:hAnsi="Sylfaen"/>
          <w:b/>
          <w:sz w:val="20"/>
          <w:szCs w:val="20"/>
          <w:lang w:val="hy-AM"/>
        </w:rPr>
        <w:t>заполнение</w:t>
      </w:r>
      <w:r w:rsidRPr="00F1493E">
        <w:rPr>
          <w:rFonts w:ascii="Sylfaen" w:hAnsi="Sylfaen"/>
          <w:b/>
          <w:sz w:val="20"/>
          <w:szCs w:val="20"/>
          <w:lang w:val="nl-NL"/>
        </w:rPr>
        <w:t xml:space="preserve"> </w:t>
      </w:r>
      <w:r w:rsidRPr="00F1493E">
        <w:rPr>
          <w:rFonts w:ascii="Sylfaen" w:hAnsi="Sylfaen"/>
          <w:b/>
          <w:sz w:val="20"/>
          <w:szCs w:val="20"/>
          <w:lang w:val="hy-AM"/>
        </w:rPr>
        <w:t>гид</w:t>
      </w:r>
    </w:p>
    <w:p w:rsidR="00EB4E5C" w:rsidRPr="00F1493E" w:rsidRDefault="00EB4E5C" w:rsidP="00EB4E5C">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Отмеченный поле /</w:t>
            </w:r>
          </w:p>
          <w:p w:rsidR="00EB4E5C" w:rsidRPr="00F1493E" w:rsidRDefault="00EB4E5C" w:rsidP="00DC170C">
            <w:pPr>
              <w:jc w:val="center"/>
              <w:rPr>
                <w:rFonts w:ascii="Sylfaen" w:hAnsi="Sylfaen"/>
                <w:b/>
                <w:sz w:val="20"/>
                <w:szCs w:val="20"/>
              </w:rPr>
            </w:pPr>
            <w:r w:rsidRPr="00F1493E">
              <w:rPr>
                <w:rFonts w:ascii="Sylfaen" w:hAnsi="Sylfaen"/>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lang w:val="hy-AM"/>
              </w:rPr>
            </w:pPr>
            <w:r w:rsidRPr="00F1493E">
              <w:rPr>
                <w:rFonts w:ascii="Sylfaen" w:hAnsi="Sylfaen"/>
                <w:b/>
                <w:sz w:val="20"/>
                <w:szCs w:val="20"/>
              </w:rPr>
              <w:t>Действительное состояние заполнение требование</w:t>
            </w:r>
            <w:r w:rsidRPr="00F1493E">
              <w:rPr>
                <w:rFonts w:ascii="Sylfaen" w:hAnsi="Sylfaen"/>
                <w:b/>
                <w:sz w:val="20"/>
                <w:szCs w:val="20"/>
                <w:lang w:val="hy-AM"/>
              </w:rPr>
              <w:t xml:space="preserve"> </w:t>
            </w:r>
          </w:p>
          <w:p w:rsidR="00EB4E5C" w:rsidRPr="00F1493E" w:rsidRDefault="00EB4E5C" w:rsidP="00DC170C">
            <w:pPr>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Условие действительности</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дополнительный сторона :</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бенефициар или плательщик</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5</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Документ имеет предварительно заполненное &lt;Запрос на оплату&gt;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38"/>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w:t>
            </w:r>
            <w:r w:rsidRPr="00F1493E">
              <w:rPr>
                <w:rFonts w:ascii="Sylfaen" w:hAnsi="Sylfaen"/>
                <w:sz w:val="20"/>
                <w:szCs w:val="20"/>
              </w:rPr>
              <w:t>письмо с требованием при представлении</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38"/>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132" w:hanging="132"/>
              <w:jc w:val="center"/>
              <w:rPr>
                <w:rFonts w:ascii="Sylfaen" w:hAnsi="Sylfaen"/>
                <w:sz w:val="20"/>
                <w:szCs w:val="20"/>
                <w:lang w:val="hy-AM"/>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письмо с требованием презентация день </w:t>
            </w:r>
            <w:r w:rsidRPr="00F1493E">
              <w:rPr>
                <w:rFonts w:ascii="Sylfaen" w:hAnsi="Sylfaen"/>
                <w:sz w:val="20"/>
                <w:szCs w:val="20"/>
                <w:lang w:val="hy-AM"/>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38"/>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cs="Sylfaen"/>
                <w:sz w:val="20"/>
                <w:szCs w:val="20"/>
                <w:lang w:val="hy-AM"/>
              </w:rPr>
              <w:t xml:space="preserve">Имя плательщика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он заполняется</w:t>
            </w:r>
            <w:r w:rsidRPr="00F1493E">
              <w:rPr>
                <w:sz w:val="20"/>
                <w:szCs w:val="20"/>
              </w:rPr>
              <w:t>​</w:t>
            </w:r>
            <w:r w:rsidRPr="00F1493E">
              <w:rPr>
                <w:rFonts w:ascii="Sylfaen" w:hAnsi="Sylfaen"/>
                <w:sz w:val="20"/>
                <w:szCs w:val="20"/>
              </w:rPr>
              <w:t xml:space="preserve"> имя лица ( плательщика ) , чье со счета необходимо взимать плату по требованию упомянул Сумма : заполняется плательщиком</w:t>
            </w:r>
            <w:r w:rsidRPr="00F1493E">
              <w:rPr>
                <w:sz w:val="20"/>
                <w:szCs w:val="20"/>
              </w:rPr>
              <w:t>​</w:t>
            </w:r>
            <w:r w:rsidRPr="00F1493E">
              <w:rPr>
                <w:rFonts w:ascii="Sylfaen" w:hAnsi="Sylfaen" w:cs="Sylfaen"/>
                <w:sz w:val="20"/>
                <w:szCs w:val="20"/>
              </w:rPr>
              <w:t xml:space="preserve"> имя , фамилия , если это физический это человек или имя , если это юридический это человек . Упомянутый являются также другой данные </w:t>
            </w:r>
            <w:r w:rsidRPr="00F1493E">
              <w:rPr>
                <w:rFonts w:ascii="Sylfaen" w:hAnsi="Sylfaen"/>
                <w:sz w:val="20"/>
                <w:szCs w:val="20"/>
              </w:rPr>
              <w:t>согласно</w:t>
            </w:r>
            <w:r w:rsidRPr="00F1493E">
              <w:rPr>
                <w:sz w:val="20"/>
                <w:szCs w:val="20"/>
              </w:rPr>
              <w:t>​</w:t>
            </w:r>
            <w:r w:rsidRPr="00F1493E">
              <w:rPr>
                <w:rFonts w:ascii="Sylfaen" w:hAnsi="Sylfaen" w:cs="Sylfaen"/>
                <w:sz w:val="20"/>
                <w:szCs w:val="20"/>
              </w:rPr>
              <w:t xml:space="preserve"> необходимость .</w:t>
            </w:r>
            <w:r w:rsidRPr="00F1493E">
              <w:rPr>
                <w:rFonts w:ascii="Sylfaen" w:hAnsi="Sylfaen"/>
                <w:sz w:val="20"/>
                <w:szCs w:val="20"/>
                <w:lang w:val="hy-AM"/>
              </w:rPr>
              <w:t xml:space="preserve"> </w:t>
            </w: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252" w:hanging="252"/>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банковское дело счет число сам дежурный финансовый в организации ( филиале ), из которой необходимо взимать плату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ограниченный в случаях, когда плательщик зарегистрирован</w:t>
            </w:r>
            <w:r w:rsidRPr="00F1493E">
              <w:rPr>
                <w:sz w:val="20"/>
                <w:szCs w:val="20"/>
              </w:rPr>
              <w:t>​</w:t>
            </w:r>
            <w:r w:rsidRPr="00F1493E">
              <w:rPr>
                <w:rFonts w:ascii="Sylfaen" w:hAnsi="Sylfaen" w:cs="Sylfaen"/>
                <w:sz w:val="20"/>
                <w:szCs w:val="20"/>
              </w:rPr>
              <w:t xml:space="preserve">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плательщиком</w:t>
            </w:r>
            <w:r w:rsidRPr="00F1493E">
              <w:rPr>
                <w:sz w:val="20"/>
                <w:szCs w:val="20"/>
              </w:rPr>
              <w:t>​</w:t>
            </w:r>
            <w:r w:rsidRPr="00F1493E">
              <w:rPr>
                <w:rFonts w:ascii="Sylfaen" w:hAnsi="Sylfaen" w:cs="Sylfaen"/>
                <w:sz w:val="20"/>
                <w:szCs w:val="20"/>
              </w:rPr>
              <w:t xml:space="preserve"> </w:t>
            </w:r>
            <w:r w:rsidRPr="00F1493E">
              <w:rPr>
                <w:rFonts w:ascii="Sylfaen" w:hAnsi="Sylfaen" w:cs="Sylfaen"/>
                <w:sz w:val="20"/>
                <w:szCs w:val="20"/>
              </w:rPr>
              <w:lastRenderedPageBreak/>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плательщик это физическое</w:t>
            </w:r>
            <w:r w:rsidRPr="00F1493E">
              <w:rPr>
                <w:sz w:val="20"/>
                <w:szCs w:val="20"/>
              </w:rPr>
              <w:t>​</w:t>
            </w:r>
            <w:r w:rsidRPr="00F1493E">
              <w:rPr>
                <w:rFonts w:ascii="Sylfaen" w:hAnsi="Sylfaen" w:cs="Sylfaen"/>
                <w:sz w:val="20"/>
                <w:szCs w:val="20"/>
              </w:rPr>
              <w:t xml:space="preserve"> человек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 xml:space="preserve">Имя </w:t>
            </w:r>
            <w:r w:rsidRPr="00F1493E">
              <w:rPr>
                <w:rFonts w:ascii="Sylfaen" w:hAnsi="Sylfaen"/>
                <w:sz w:val="20"/>
                <w:szCs w:val="20"/>
              </w:rPr>
              <w:t xml:space="preserve">бенефициара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заполняется</w:t>
            </w:r>
            <w:r w:rsidRPr="00F1493E">
              <w:rPr>
                <w:sz w:val="20"/>
                <w:szCs w:val="20"/>
              </w:rPr>
              <w:t>​</w:t>
            </w:r>
            <w:r w:rsidRPr="00F1493E">
              <w:rPr>
                <w:rFonts w:ascii="Sylfaen" w:hAnsi="Sylfaen" w:cs="Sylfaen"/>
                <w:sz w:val="20"/>
                <w:szCs w:val="20"/>
              </w:rPr>
              <w:t xml:space="preserve"> существование лицо ( оплата) Получатель (имя ) : необходимо указать являются также другой данные согласно</w:t>
            </w:r>
            <w:r w:rsidRPr="00F1493E">
              <w:rPr>
                <w:sz w:val="20"/>
                <w:szCs w:val="20"/>
              </w:rPr>
              <w:t>​</w:t>
            </w:r>
            <w:r w:rsidRPr="00F1493E">
              <w:rPr>
                <w:rFonts w:ascii="Sylfaen" w:hAnsi="Sylfaen" w:cs="Sylfaen"/>
                <w:sz w:val="20"/>
                <w:szCs w:val="20"/>
              </w:rPr>
              <w:t xml:space="preserve"> по необходимости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идентификационный </w:t>
            </w:r>
            <w:r w:rsidRPr="00F1493E">
              <w:rPr>
                <w:rFonts w:ascii="Sylfaen" w:hAnsi="Sylfaen"/>
                <w:sz w:val="20"/>
                <w:szCs w:val="20"/>
                <w:lang w:val="hy-AM"/>
              </w:rPr>
              <w:t xml:space="preserve">номер </w:t>
            </w:r>
            <w:r w:rsidRPr="00F1493E">
              <w:rPr>
                <w:rFonts w:ascii="Sylfaen" w:hAnsi="Sylfaen"/>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заполняется в процессе закупки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заполнено </w:t>
            </w:r>
            <w:r w:rsidRPr="00F1493E">
              <w:rPr>
                <w:rFonts w:ascii="Sylfaen" w:hAnsi="Sylfaen" w:cs="Sylfaen"/>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бенефициар зарегистрирован</w:t>
            </w:r>
            <w:r w:rsidRPr="00F1493E">
              <w:rPr>
                <w:sz w:val="20"/>
                <w:szCs w:val="20"/>
              </w:rPr>
              <w:t>​</w:t>
            </w:r>
            <w:r w:rsidRPr="00F1493E">
              <w:rPr>
                <w:rFonts w:ascii="Sylfaen" w:hAnsi="Sylfaen" w:cs="Sylfaen"/>
                <w:sz w:val="20"/>
                <w:szCs w:val="20"/>
              </w:rPr>
              <w:t xml:space="preserve"> налогоплательщик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это банковский ( </w:t>
            </w:r>
            <w:r w:rsidRPr="00F1493E">
              <w:rPr>
                <w:rFonts w:ascii="Sylfaen" w:hAnsi="Sylfaen"/>
                <w:sz w:val="20"/>
                <w:szCs w:val="20"/>
                <w:lang w:val="hy-AM"/>
              </w:rPr>
              <w:t xml:space="preserve">казначейский </w:t>
            </w:r>
            <w:r w:rsidRPr="00F1493E">
              <w:rPr>
                <w:rFonts w:ascii="Sylfaen" w:hAnsi="Sylfaen"/>
                <w:sz w:val="20"/>
                <w:szCs w:val="20"/>
              </w:rPr>
              <w:t>) счет число которых</w:t>
            </w:r>
            <w:r w:rsidRPr="00F1493E">
              <w:rPr>
                <w:sz w:val="20"/>
                <w:szCs w:val="20"/>
              </w:rPr>
              <w:t>​</w:t>
            </w:r>
            <w:r w:rsidRPr="00F1493E">
              <w:rPr>
                <w:rFonts w:ascii="Sylfaen" w:hAnsi="Sylfaen" w:cs="Sylfaen"/>
                <w:sz w:val="20"/>
                <w:szCs w:val="20"/>
              </w:rPr>
              <w:t xml:space="preserve">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Принятая сумма: (цифрами)</w:t>
            </w:r>
            <w:r w:rsidRPr="00F1493E">
              <w:rPr>
                <w:rFonts w:ascii="Sylfaen" w:hAnsi="Sylfaen" w:cs="Arial"/>
                <w:sz w:val="20"/>
                <w:szCs w:val="20"/>
                <w:lang w:val="hy-AM"/>
              </w:rPr>
              <w:t xml:space="preserve"> </w:t>
            </w:r>
            <w:r w:rsidRPr="00F1493E">
              <w:rPr>
                <w:rFonts w:ascii="Sylfaen" w:hAnsi="Sylfaen" w:cs="Sylfaen"/>
                <w:sz w:val="20"/>
                <w:szCs w:val="20"/>
                <w:lang w:val="hy-AM"/>
              </w:rPr>
              <w:t>и</w:t>
            </w:r>
            <w:r w:rsidRPr="00F1493E">
              <w:rPr>
                <w:rFonts w:ascii="Sylfaen" w:hAnsi="Sylfaen" w:cs="Arial"/>
                <w:sz w:val="20"/>
                <w:szCs w:val="20"/>
                <w:lang w:val="hy-AM"/>
              </w:rPr>
              <w:t xml:space="preserve"> </w:t>
            </w:r>
            <w:r w:rsidRPr="00F1493E">
              <w:rPr>
                <w:rFonts w:ascii="Sylfaen" w:hAnsi="Sylfaen"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необязательный</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(не заполняется и не применяется)</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Необходимый </w:t>
            </w:r>
            <w:r w:rsidRPr="00F1493E">
              <w:rPr>
                <w:rFonts w:ascii="Sylfaen" w:hAnsi="Sylfaen"/>
                <w:sz w:val="20"/>
                <w:szCs w:val="20"/>
                <w:lang w:val="hy-AM"/>
              </w:rPr>
              <w:t xml:space="preserve">Добавлены слова </w:t>
            </w:r>
            <w:r w:rsidRPr="00F1493E">
              <w:rPr>
                <w:rFonts w:ascii="Sylfaen" w:hAnsi="Sylfaen"/>
                <w:sz w:val="20"/>
                <w:szCs w:val="20"/>
              </w:rPr>
              <w:t xml:space="preserve">« </w:t>
            </w:r>
            <w:r w:rsidRPr="00F1493E">
              <w:rPr>
                <w:rFonts w:ascii="Sylfaen" w:hAnsi="Sylfaen"/>
                <w:sz w:val="20"/>
                <w:szCs w:val="20"/>
                <w:lang w:val="hy-AM"/>
              </w:rPr>
              <w:t xml:space="preserve">для обеспечения исполнения договора </w:t>
            </w:r>
            <w:r w:rsidRPr="00F1493E">
              <w:rPr>
                <w:rFonts w:ascii="Sylfaen" w:hAnsi="Sylfaen"/>
                <w:sz w:val="20"/>
                <w:szCs w:val="20"/>
              </w:rPr>
              <w:t>»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заполнено с запросом упомянул денег сбор и бенефициар оплата </w:t>
            </w:r>
            <w:r w:rsidRPr="00F1493E">
              <w:rPr>
                <w:rFonts w:ascii="Sylfaen" w:hAnsi="Sylfaen"/>
                <w:sz w:val="20"/>
                <w:szCs w:val="20"/>
              </w:rPr>
              <w:lastRenderedPageBreak/>
              <w:t>число база существование документ данные , которые основа на бенефициар оплата подает иск</w:t>
            </w:r>
            <w:r w:rsidRPr="00F1493E">
              <w:rPr>
                <w:sz w:val="20"/>
                <w:szCs w:val="20"/>
              </w:rPr>
              <w:t>​</w:t>
            </w:r>
            <w:r w:rsidRPr="00F1493E">
              <w:rPr>
                <w:rFonts w:ascii="Sylfaen" w:hAnsi="Sylfaen" w:cs="Sylfaen"/>
                <w:sz w:val="20"/>
                <w:szCs w:val="20"/>
              </w:rPr>
              <w:t xml:space="preserve"> плательщику дежурный в банк заполнение формы заявки презентация число база сущ</w:t>
            </w:r>
            <w:r w:rsidRPr="00F1493E">
              <w:rPr>
                <w:rFonts w:ascii="Sylfaen" w:hAnsi="Sylfaen"/>
                <w:sz w:val="20"/>
                <w:szCs w:val="20"/>
              </w:rPr>
              <w:t xml:space="preserve">ествование договор число </w:t>
            </w:r>
            <w:r w:rsidRPr="00F1493E">
              <w:rPr>
                <w:rFonts w:ascii="Sylfaen" w:hAnsi="Sylfaen"/>
                <w:sz w:val="20"/>
                <w:szCs w:val="20"/>
                <w:lang w:val="hy-AM"/>
              </w:rPr>
              <w:t>,</w:t>
            </w:r>
            <w:r w:rsidRPr="00F1493E">
              <w:rPr>
                <w:rFonts w:ascii="Sylfaen" w:hAnsi="Sylfaen" w:cs="Arial"/>
                <w:sz w:val="20"/>
                <w:szCs w:val="20"/>
                <w:lang w:val="hy-AM"/>
              </w:rPr>
              <w:t xml:space="preserve"> </w:t>
            </w:r>
            <w:r w:rsidRPr="00F1493E">
              <w:rPr>
                <w:rFonts w:ascii="Sylfaen" w:hAnsi="Sylfaen"/>
                <w:sz w:val="20"/>
                <w:szCs w:val="20"/>
              </w:rPr>
              <w:t xml:space="preserve"> покупка процедура код </w:t>
            </w:r>
            <w:r w:rsidRPr="00F1493E">
              <w:rPr>
                <w:rFonts w:ascii="Sylfaen" w:hAnsi="Sylfaen"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lastRenderedPageBreak/>
              <w:t xml:space="preserve">Заполняется </w:t>
            </w:r>
            <w:r w:rsidRPr="00F1493E">
              <w:rPr>
                <w:rFonts w:ascii="Sylfaen" w:hAnsi="Sylfaen"/>
                <w:sz w:val="20"/>
                <w:szCs w:val="20"/>
                <w:lang w:val="hy-AM"/>
              </w:rPr>
              <w:t>бенефициаром</w:t>
            </w:r>
            <w:r w:rsidRPr="00F1493E">
              <w:rPr>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Del="0010680B" w:rsidRDefault="00EB4E5C" w:rsidP="00DC170C">
            <w:pPr>
              <w:jc w:val="center"/>
              <w:rPr>
                <w:rFonts w:ascii="Sylfaen" w:hAnsi="Sylfaen"/>
                <w:sz w:val="20"/>
                <w:szCs w:val="20"/>
                <w:lang w:val="hy-AM"/>
              </w:rPr>
            </w:pPr>
            <w:r w:rsidRPr="00F1493E">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cs="Sylfaen"/>
                <w:sz w:val="20"/>
                <w:szCs w:val="20"/>
                <w:lang w:val="hy-AM"/>
              </w:rPr>
            </w:pPr>
            <w:r w:rsidRPr="00F1493E">
              <w:rPr>
                <w:rFonts w:ascii="Sylfaen" w:hAnsi="Sylfaen"/>
                <w:sz w:val="20"/>
                <w:szCs w:val="20"/>
              </w:rPr>
              <w:t>обязательный</w:t>
            </w:r>
            <w:r w:rsidRPr="00F1493E">
              <w:rPr>
                <w:rFonts w:ascii="Sylfaen" w:hAnsi="Sylfaen" w:cs="Sylfaen"/>
                <w:sz w:val="20"/>
                <w:szCs w:val="20"/>
                <w:lang w:val="hy-AM"/>
              </w:rPr>
              <w:t xml:space="preserve"> </w:t>
            </w:r>
          </w:p>
          <w:p w:rsidR="00EB4E5C" w:rsidRPr="00F1493E" w:rsidRDefault="00EB4E5C" w:rsidP="00DC170C">
            <w:pPr>
              <w:jc w:val="center"/>
              <w:rPr>
                <w:rFonts w:ascii="Sylfaen" w:hAnsi="Sylfaen" w:cs="Sylfaen"/>
                <w:sz w:val="20"/>
                <w:szCs w:val="20"/>
                <w:lang w:val="hy-AM"/>
              </w:rPr>
            </w:pPr>
            <w:r w:rsidRPr="00F1493E">
              <w:rPr>
                <w:rFonts w:ascii="Sylfaen" w:hAnsi="Sylfaen" w:cs="Sylfaen"/>
                <w:sz w:val="20"/>
                <w:szCs w:val="20"/>
                <w:lang w:val="hy-AM"/>
              </w:rPr>
              <w:t>добавляются слова &lt;принятый платеж&gt;,</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добавляется к запросу соседний представлено документы страницы число которых</w:t>
            </w:r>
            <w:r w:rsidRPr="00F1493E">
              <w:rPr>
                <w:sz w:val="20"/>
                <w:szCs w:val="20"/>
              </w:rPr>
              <w:t>​</w:t>
            </w:r>
            <w:r w:rsidRPr="00F1493E">
              <w:rPr>
                <w:rFonts w:ascii="Sylfaen" w:hAnsi="Sylfaen" w:cs="Sylfaen"/>
                <w:sz w:val="20"/>
                <w:szCs w:val="20"/>
              </w:rPr>
              <w:t xml:space="preserve"> должно быть предоставлено плательщику</w:t>
            </w:r>
            <w:r w:rsidRPr="00F1493E">
              <w:rPr>
                <w:rFonts w:ascii="Sylfaen" w:hAnsi="Sylfaen"/>
                <w:sz w:val="20"/>
                <w:szCs w:val="20"/>
                <w:lang w:val="hy-AM"/>
              </w:rPr>
              <w:t xml:space="preserve"> </w:t>
            </w:r>
            <w:r w:rsidRPr="00F1493E">
              <w:rPr>
                <w:rFonts w:ascii="Sylfaen" w:hAnsi="Sylfaen"/>
                <w:sz w:val="20"/>
                <w:szCs w:val="20"/>
              </w:rPr>
              <w:t xml:space="preserve">( </w:t>
            </w:r>
            <w:r w:rsidRPr="00F1493E">
              <w:rPr>
                <w:rFonts w:ascii="Sylfaen" w:hAnsi="Sylfaen"/>
                <w:sz w:val="20"/>
                <w:szCs w:val="20"/>
                <w:lang w:val="hy-AM"/>
              </w:rPr>
              <w:t xml:space="preserve">в банк плательщика </w:t>
            </w:r>
            <w:r w:rsidRPr="00F1493E">
              <w:rPr>
                <w:rFonts w:ascii="Sylfaen" w:hAnsi="Sylfaen"/>
                <w:sz w:val="20"/>
                <w:szCs w:val="20"/>
              </w:rPr>
              <w:t>)</w:t>
            </w:r>
          </w:p>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Если </w:t>
            </w:r>
            <w:r w:rsidRPr="00F1493E">
              <w:rPr>
                <w:rFonts w:ascii="Sylfaen" w:hAnsi="Sylfaen" w:cs="Sylfaen"/>
                <w:sz w:val="20"/>
                <w:szCs w:val="20"/>
                <w:lang w:val="hy-AM"/>
              </w:rPr>
              <w:t xml:space="preserve">поле &lt;Основание для оплаты&gt; заполнено, то эти данные обязательны к заполнению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sz w:val="20"/>
                <w:szCs w:val="20"/>
                <w:lang w:val="hy-AM"/>
              </w:rPr>
              <w:t xml:space="preserve"> </w:t>
            </w:r>
            <w:r w:rsidRPr="00F1493E">
              <w:rPr>
                <w:rFonts w:ascii="Sylfaen" w:hAnsi="Sylfaen"/>
                <w:sz w:val="20"/>
                <w:szCs w:val="20"/>
              </w:rPr>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этот поле заполняется </w:t>
            </w:r>
            <w:r w:rsidRPr="00F1493E">
              <w:rPr>
                <w:rFonts w:ascii="Sylfaen" w:hAnsi="Sylfaen"/>
                <w:sz w:val="20"/>
                <w:szCs w:val="20"/>
                <w:lang w:val="hy-AM"/>
              </w:rPr>
              <w:t>при подаче плательщиком заявления. Более того</w:t>
            </w:r>
            <w:r w:rsidRPr="00F1493E">
              <w:rPr>
                <w:rFonts w:ascii="Sylfaen" w:hAnsi="Sylfaen"/>
                <w:sz w:val="20"/>
                <w:szCs w:val="20"/>
              </w:rPr>
              <w:t xml:space="preserve"> если </w:t>
            </w:r>
            <w:r w:rsidRPr="00F1493E">
              <w:rPr>
                <w:rFonts w:ascii="Sylfaen" w:hAnsi="Sylfaen" w:cs="Sylfaen"/>
                <w:sz w:val="20"/>
                <w:szCs w:val="20"/>
                <w:lang w:val="hy-AM"/>
              </w:rPr>
              <w:t xml:space="preserve">Если в поле «Условия оплаты» </w:t>
            </w:r>
            <w:r w:rsidRPr="00F1493E">
              <w:rPr>
                <w:rFonts w:ascii="Sylfaen" w:hAnsi="Sylfaen"/>
                <w:sz w:val="20"/>
                <w:szCs w:val="20"/>
                <w:lang w:val="hy-AM"/>
              </w:rPr>
              <w:t>указано &lt;принятый платеж&gt;, то</w:t>
            </w:r>
            <w:r w:rsidRPr="00F1493E">
              <w:rPr>
                <w:rFonts w:ascii="Sylfaen" w:hAnsi="Sylfaen" w:cs="Sylfaen"/>
                <w:sz w:val="20"/>
                <w:szCs w:val="20"/>
                <w:lang w:val="hy-AM"/>
              </w:rPr>
              <w:t xml:space="preserve"> </w:t>
            </w:r>
            <w:r w:rsidRPr="00F1493E">
              <w:rPr>
                <w:rFonts w:ascii="Sylfaen" w:hAnsi="Sylfaen"/>
                <w:sz w:val="20"/>
                <w:szCs w:val="20"/>
                <w:lang w:val="hy-AM"/>
              </w:rPr>
              <w:t xml:space="preserve">Подписываясь, </w:t>
            </w:r>
            <w:r w:rsidRPr="00F1493E">
              <w:rPr>
                <w:rFonts w:ascii="Sylfaen" w:hAnsi="Sylfaen"/>
                <w:sz w:val="20"/>
                <w:szCs w:val="20"/>
              </w:rPr>
              <w:t xml:space="preserve">плательщик </w:t>
            </w:r>
            <w:r w:rsidRPr="00F1493E">
              <w:rPr>
                <w:rFonts w:ascii="Sylfaen" w:hAnsi="Sylfaen" w:cs="Sylfaen"/>
                <w:sz w:val="20"/>
                <w:szCs w:val="20"/>
                <w:lang w:val="hy-AM"/>
              </w:rPr>
              <w:t xml:space="preserve">заранее </w:t>
            </w:r>
            <w:r w:rsidRPr="00F1493E">
              <w:rPr>
                <w:rFonts w:ascii="Sylfaen" w:hAnsi="Sylfaen"/>
                <w:sz w:val="20"/>
                <w:szCs w:val="20"/>
                <w:lang w:val="hy-AM"/>
              </w:rPr>
              <w:t>соглашается</w:t>
            </w:r>
            <w:r w:rsidRPr="00F1493E">
              <w:rPr>
                <w:rFonts w:ascii="Sylfaen" w:hAnsi="Sylfaen" w:cs="Sylfaen"/>
                <w:sz w:val="20"/>
                <w:szCs w:val="20"/>
                <w:lang w:val="hy-AM"/>
              </w:rPr>
              <w:t xml:space="preserve">  списать указанную сумму со своего счета. В случае подачи плательщиком требования в электронном виде </w:t>
            </w:r>
            <w:r w:rsidRPr="00F1493E">
              <w:rPr>
                <w:rFonts w:ascii="Sylfaen" w:hAnsi="Sylfaen"/>
                <w:sz w:val="20"/>
                <w:szCs w:val="20"/>
                <w:lang w:val="hy-AM"/>
              </w:rPr>
              <w:t>в данном поле проставляется электронная подпись плательщика .</w:t>
            </w:r>
          </w:p>
          <w:p w:rsidR="00EB4E5C" w:rsidRPr="00F1493E" w:rsidRDefault="00EB4E5C" w:rsidP="00DC170C">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подписанный плательщиком или</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электронная подпись плательщика размещается</w:t>
            </w:r>
          </w:p>
          <w:p w:rsidR="00EB4E5C" w:rsidRPr="00F1493E" w:rsidRDefault="00EB4E5C" w:rsidP="00DC170C">
            <w:pPr>
              <w:jc w:val="center"/>
              <w:rPr>
                <w:rFonts w:ascii="Sylfaen" w:hAnsi="Sylfaen"/>
                <w:sz w:val="20"/>
                <w:szCs w:val="20"/>
                <w:lang w:val="hy-AM"/>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тюлень доступность в случае, </w:t>
            </w:r>
            <w:r w:rsidRPr="00F1493E">
              <w:rPr>
                <w:rFonts w:ascii="Sylfaen" w:hAnsi="Sylfaen"/>
                <w:sz w:val="20"/>
                <w:szCs w:val="20"/>
                <w:lang w:val="hy-AM"/>
              </w:rPr>
              <w:t>если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 плательщиком</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бумажном виде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Необходимый </w:t>
            </w:r>
            <w:r w:rsidRPr="00F1493E">
              <w:rPr>
                <w:rFonts w:ascii="Sylfaen" w:hAnsi="Sylfaen"/>
                <w:sz w:val="20"/>
                <w:szCs w:val="20"/>
                <w:lang w:val="hy-AM"/>
              </w:rPr>
              <w:t>:</w:t>
            </w:r>
            <w:r w:rsidRPr="00F1493E">
              <w:rPr>
                <w:rFonts w:ascii="Sylfaen" w:hAnsi="Sylfaen"/>
                <w:sz w:val="20"/>
                <w:szCs w:val="20"/>
              </w:rPr>
              <w:t xml:space="preserve"> </w:t>
            </w:r>
          </w:p>
          <w:p w:rsidR="00EB4E5C" w:rsidRPr="00F1493E" w:rsidRDefault="00EB4E5C" w:rsidP="00DC170C">
            <w:pPr>
              <w:jc w:val="center"/>
              <w:rPr>
                <w:rFonts w:ascii="Sylfaen" w:hAnsi="Sylfaen"/>
                <w:sz w:val="20"/>
                <w:szCs w:val="20"/>
              </w:rPr>
            </w:pPr>
            <w:r w:rsidRPr="00F1493E">
              <w:rPr>
                <w:rFonts w:ascii="Sylfaen" w:hAnsi="Sylfaen"/>
                <w:sz w:val="20"/>
                <w:szCs w:val="20"/>
              </w:rPr>
              <w:t>банк пополняется</w:t>
            </w:r>
            <w:r w:rsidRPr="00F1493E">
              <w:rPr>
                <w:sz w:val="20"/>
                <w:szCs w:val="20"/>
              </w:rPr>
              <w:t>​</w:t>
            </w:r>
            <w:r w:rsidRPr="00F1493E">
              <w:rPr>
                <w:rFonts w:ascii="Sylfaen" w:hAnsi="Sylfaen" w:cs="Sylfaen"/>
                <w:sz w:val="20"/>
                <w:szCs w:val="20"/>
              </w:rPr>
              <w:t xml:space="preserve"> при представлении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подписано бенефициаром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rPr>
            </w:pPr>
            <w:r w:rsidRPr="00F1493E">
              <w:rPr>
                <w:rFonts w:ascii="Sylfaen" w:hAnsi="Sylfaen"/>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подписан бенефициаром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банк на бумажном носителе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rPr>
              <w:lastRenderedPageBreak/>
              <w:t>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письмо с требованием плательщику дежурный </w:t>
            </w:r>
            <w:r w:rsidRPr="00F1493E">
              <w:rPr>
                <w:rFonts w:ascii="Sylfaen" w:hAnsi="Sylfaen"/>
                <w:sz w:val="20"/>
                <w:szCs w:val="20"/>
              </w:rPr>
              <w:lastRenderedPageBreak/>
              <w:t>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 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rPr>
              <w:lastRenderedPageBreak/>
              <w:t xml:space="preserve">2 </w:t>
            </w:r>
            <w:r w:rsidRPr="00F1493E">
              <w:rPr>
                <w:rFonts w:ascii="Sylfaen" w:hAnsi="Sylfaen"/>
                <w:sz w:val="20"/>
                <w:szCs w:val="20"/>
                <w:lang w:val="hy-AM"/>
              </w:rPr>
              <w:t xml:space="preserve">3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r w:rsidRPr="00F1493E">
              <w:rPr>
                <w:rFonts w:ascii="Sylfaen" w:hAnsi="Sylfaen" w:cs="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оплата письмо с требованием плательщику дежурный 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 xml:space="preserve">. </w:t>
            </w:r>
            <w:r w:rsidRPr="00F1493E">
              <w:rPr>
                <w:rFonts w:ascii="Sylfaen" w:hAnsi="Sylfaen"/>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по организации ( отделению ) обязательный 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бенефициару дежурный финансовый организации</w:t>
            </w:r>
            <w:r w:rsidRPr="00F1493E">
              <w:rPr>
                <w:sz w:val="20"/>
                <w:szCs w:val="20"/>
                <w:lang w:val="hy-AM"/>
              </w:rPr>
              <w:t>​</w:t>
            </w:r>
            <w:r w:rsidRPr="00F1493E">
              <w:rPr>
                <w:rFonts w:ascii="Sylfaen" w:hAnsi="Sylfaen"/>
                <w:sz w:val="20"/>
                <w:szCs w:val="20"/>
              </w:rPr>
              <w:t xml:space="preserve"> представить</w:t>
            </w:r>
            <w:r w:rsidRPr="00F1493E">
              <w:rPr>
                <w:sz w:val="20"/>
                <w:szCs w:val="20"/>
              </w:rPr>
              <w:t>​</w:t>
            </w:r>
            <w:r w:rsidRPr="00F1493E">
              <w:rPr>
                <w:rFonts w:ascii="Sylfaen" w:hAnsi="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 xml:space="preserve"> </w:t>
            </w:r>
            <w:r w:rsidRPr="00F1493E">
              <w:rPr>
                <w:rFonts w:ascii="Sylfaen" w:hAnsi="Sylfaen"/>
                <w:sz w:val="20"/>
                <w:szCs w:val="20"/>
              </w:rPr>
              <w:t xml:space="preserve">сотрудник подпись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спекулянт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w:t>
            </w:r>
            <w:r w:rsidRPr="00F1493E">
              <w:rPr>
                <w:rFonts w:ascii="Sylfaen" w:hAnsi="Sylfaen"/>
                <w:sz w:val="20"/>
                <w:szCs w:val="20"/>
              </w:rPr>
              <w:t xml:space="preserve">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штамп</w:t>
            </w:r>
            <w:r w:rsidRPr="00F1493E">
              <w:rPr>
                <w:rFonts w:ascii="Sylfaen" w:hAnsi="Sylfaen"/>
                <w:sz w:val="20"/>
                <w:szCs w:val="20"/>
              </w:rPr>
              <w:t xml:space="preserve">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.г</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эти данные</w:t>
            </w:r>
            <w:r w:rsidRPr="00F1493E">
              <w:rPr>
                <w:rFonts w:ascii="Sylfaen" w:hAnsi="Sylfaen"/>
                <w:sz w:val="20"/>
                <w:szCs w:val="20"/>
              </w:rPr>
              <w:t xml:space="preserve"> </w:t>
            </w:r>
            <w:r w:rsidRPr="00F1493E">
              <w:rPr>
                <w:rFonts w:ascii="Sylfaen" w:hAnsi="Sylfaen"/>
                <w:sz w:val="20"/>
                <w:szCs w:val="20"/>
                <w:lang w:val="hy-AM"/>
              </w:rPr>
              <w:t xml:space="preserve">размещаются </w:t>
            </w:r>
            <w:r w:rsidRPr="00F1493E">
              <w:rPr>
                <w:rFonts w:ascii="Sylfaen" w:hAnsi="Sylfaen"/>
                <w:sz w:val="20"/>
                <w:szCs w:val="20"/>
              </w:rPr>
              <w:t xml:space="preserve">на бумаге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bl>
    <w:p w:rsidR="00EB4E5C" w:rsidRPr="00F1493E" w:rsidRDefault="00EB4E5C" w:rsidP="00EB4E5C">
      <w:pPr>
        <w:rPr>
          <w:sz w:val="20"/>
          <w:szCs w:val="20"/>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BB28C8" w:rsidRPr="00F1493E" w:rsidRDefault="00BB28C8" w:rsidP="00BB28C8">
      <w:pPr>
        <w:pStyle w:val="BodyTextIndent3"/>
        <w:widowControl w:val="0"/>
        <w:spacing w:after="160"/>
        <w:jc w:val="right"/>
        <w:rPr>
          <w:rFonts w:ascii="GHEA Grapalat" w:hAnsi="GHEA Grapalat" w:cs="Sylfaen"/>
          <w:b/>
        </w:rPr>
      </w:pPr>
      <w:r w:rsidRPr="00F1493E">
        <w:rPr>
          <w:rFonts w:ascii="GHEA Grapalat" w:hAnsi="GHEA Grapalat"/>
          <w:b/>
        </w:rPr>
        <w:t>Приложение №</w:t>
      </w:r>
      <w:r w:rsidR="005B4254" w:rsidRPr="00F1493E">
        <w:rPr>
          <w:rFonts w:ascii="GHEA Grapalat" w:hAnsi="GHEA Grapalat"/>
          <w:b/>
        </w:rPr>
        <w:t>7</w:t>
      </w:r>
      <w:r w:rsidR="00A97676" w:rsidRPr="00F1493E">
        <w:rPr>
          <w:rStyle w:val="FootnoteReference"/>
          <w:rFonts w:ascii="GHEA Grapalat" w:hAnsi="GHEA Grapalat" w:cs="Sylfaen"/>
          <w:b/>
        </w:rPr>
        <w:footnoteReference w:customMarkFollows="1" w:id="17"/>
        <w:t>25</w:t>
      </w:r>
    </w:p>
    <w:p w:rsidR="00BB28C8" w:rsidRPr="00F1493E" w:rsidRDefault="00BB28C8" w:rsidP="00D74AFA">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к Приглашению на открытый конкурс</w:t>
      </w:r>
      <w:r w:rsidRPr="00F1493E">
        <w:rPr>
          <w:rFonts w:ascii="GHEA Grapalat" w:hAnsi="GHEA Grapalat" w:cs="Sylfaen"/>
          <w:b/>
          <w:sz w:val="20"/>
          <w:szCs w:val="20"/>
        </w:rPr>
        <w:br/>
      </w:r>
      <w:r w:rsidRPr="00F1493E">
        <w:rPr>
          <w:rFonts w:ascii="GHEA Grapalat" w:hAnsi="GHEA Grapalat"/>
          <w:b/>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BB28C8" w:rsidRPr="00F1493E" w:rsidRDefault="00BB28C8" w:rsidP="00BB28C8">
      <w:pPr>
        <w:widowControl w:val="0"/>
        <w:tabs>
          <w:tab w:val="left" w:pos="2268"/>
        </w:tabs>
        <w:spacing w:after="160" w:line="360" w:lineRule="auto"/>
        <w:ind w:firstLine="567"/>
        <w:jc w:val="right"/>
        <w:rPr>
          <w:rFonts w:ascii="GHEA Grapalat" w:hAnsi="GHEA Grapalat"/>
          <w:sz w:val="20"/>
          <w:szCs w:val="20"/>
        </w:rPr>
      </w:pPr>
    </w:p>
    <w:p w:rsidR="00BB28C8" w:rsidRPr="00F1493E" w:rsidRDefault="00BB28C8" w:rsidP="00BB28C8">
      <w:pPr>
        <w:widowControl w:val="0"/>
        <w:spacing w:after="160" w:line="360" w:lineRule="auto"/>
        <w:ind w:firstLine="567"/>
        <w:jc w:val="center"/>
        <w:rPr>
          <w:rFonts w:ascii="GHEA Grapalat" w:hAnsi="GHEA Grapalat"/>
          <w:b/>
          <w:sz w:val="20"/>
          <w:szCs w:val="20"/>
        </w:rPr>
      </w:pPr>
      <w:r w:rsidRPr="00F1493E">
        <w:rPr>
          <w:rFonts w:ascii="GHEA Grapalat" w:hAnsi="GHEA Grapalat"/>
          <w:b/>
          <w:sz w:val="20"/>
          <w:szCs w:val="20"/>
        </w:rPr>
        <w:t>ДОГОВОР ГОСУДАРСТВЕННОЙ ЗАКУПКИ НА ВЫПОЛНЕНИЕ ПОДРЯДНЫХ РАБОТ ДЛЯ НУЖД ГОСУДАРСТВА</w:t>
      </w:r>
    </w:p>
    <w:p w:rsidR="00BB28C8" w:rsidRPr="00F1493E" w:rsidRDefault="00BB28C8" w:rsidP="00BB28C8">
      <w:pPr>
        <w:widowControl w:val="0"/>
        <w:spacing w:after="160" w:line="360" w:lineRule="auto"/>
        <w:ind w:firstLine="567"/>
        <w:jc w:val="center"/>
        <w:rPr>
          <w:rFonts w:ascii="GHEA Grapalat" w:hAnsi="GHEA Grapalat"/>
          <w:b/>
          <w:sz w:val="20"/>
          <w:szCs w:val="20"/>
          <w:lang w:val="en-US"/>
        </w:rPr>
      </w:pPr>
      <w:r w:rsidRPr="00F1493E">
        <w:rPr>
          <w:rFonts w:ascii="GHEA Grapalat" w:hAnsi="GHEA Grapalat"/>
          <w:b/>
          <w:sz w:val="20"/>
          <w:szCs w:val="20"/>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RPr="00F1493E" w:rsidTr="003D2146">
        <w:tc>
          <w:tcPr>
            <w:tcW w:w="4503" w:type="dxa"/>
          </w:tcPr>
          <w:p w:rsidR="00BB28C8" w:rsidRPr="00F1493E" w:rsidRDefault="00BB28C8" w:rsidP="003D2146">
            <w:pPr>
              <w:widowControl w:val="0"/>
              <w:tabs>
                <w:tab w:val="left" w:pos="720"/>
                <w:tab w:val="left" w:pos="1440"/>
                <w:tab w:val="left" w:pos="8865"/>
              </w:tabs>
              <w:spacing w:after="160" w:line="360" w:lineRule="auto"/>
              <w:ind w:firstLine="567"/>
              <w:jc w:val="both"/>
              <w:rPr>
                <w:rFonts w:ascii="GHEA Grapalat" w:hAnsi="GHEA Grapalat"/>
                <w:sz w:val="20"/>
                <w:szCs w:val="20"/>
                <w:lang w:val="en-US"/>
              </w:rPr>
            </w:pPr>
            <w:r w:rsidRPr="00F1493E">
              <w:rPr>
                <w:rFonts w:ascii="GHEA Grapalat" w:hAnsi="GHEA Grapalat"/>
                <w:sz w:val="20"/>
                <w:szCs w:val="20"/>
              </w:rPr>
              <w:t xml:space="preserve">г. </w:t>
            </w:r>
          </w:p>
        </w:tc>
        <w:tc>
          <w:tcPr>
            <w:tcW w:w="4784" w:type="dxa"/>
          </w:tcPr>
          <w:p w:rsidR="00BB28C8" w:rsidRPr="00F1493E"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0"/>
                <w:szCs w:val="20"/>
                <w:lang w:val="en-US"/>
              </w:rPr>
            </w:pPr>
            <w:r w:rsidRPr="00F1493E">
              <w:rPr>
                <w:rFonts w:ascii="GHEA Grapalat" w:hAnsi="GHEA Grapalat"/>
                <w:sz w:val="20"/>
                <w:szCs w:val="20"/>
              </w:rPr>
              <w:t>"</w:t>
            </w:r>
            <w:r w:rsidRPr="00F1493E">
              <w:rPr>
                <w:rFonts w:ascii="GHEA Grapalat" w:hAnsi="GHEA Grapalat"/>
                <w:sz w:val="20"/>
                <w:szCs w:val="20"/>
                <w:lang w:val="en-US"/>
              </w:rPr>
              <w:tab/>
            </w:r>
            <w:r w:rsidRPr="00F1493E">
              <w:rPr>
                <w:rFonts w:ascii="GHEA Grapalat" w:hAnsi="GHEA Grapalat"/>
                <w:sz w:val="20"/>
                <w:szCs w:val="20"/>
              </w:rPr>
              <w:t>"</w:t>
            </w:r>
            <w:r w:rsidRPr="00F1493E">
              <w:rPr>
                <w:rFonts w:ascii="GHEA Grapalat" w:hAnsi="GHEA Grapalat"/>
                <w:sz w:val="20"/>
                <w:szCs w:val="20"/>
                <w:lang w:val="en-US"/>
              </w:rPr>
              <w:tab/>
            </w:r>
            <w:r w:rsidRPr="00F1493E">
              <w:rPr>
                <w:rFonts w:ascii="GHEA Grapalat" w:hAnsi="GHEA Grapalat"/>
                <w:sz w:val="20"/>
                <w:szCs w:val="20"/>
              </w:rPr>
              <w:t>20</w:t>
            </w:r>
            <w:r w:rsidRPr="00F1493E">
              <w:rPr>
                <w:rFonts w:ascii="GHEA Grapalat" w:hAnsi="GHEA Grapalat"/>
                <w:sz w:val="20"/>
                <w:szCs w:val="20"/>
                <w:lang w:val="en-US"/>
              </w:rPr>
              <w:tab/>
            </w:r>
            <w:r w:rsidRPr="00F1493E">
              <w:rPr>
                <w:rFonts w:ascii="GHEA Grapalat" w:hAnsi="GHEA Grapalat"/>
                <w:sz w:val="20"/>
                <w:szCs w:val="20"/>
              </w:rPr>
              <w:t>г.</w:t>
            </w:r>
          </w:p>
        </w:tc>
      </w:tr>
    </w:tbl>
    <w:p w:rsidR="00BB28C8" w:rsidRPr="00F1493E" w:rsidRDefault="00BB28C8" w:rsidP="00BB28C8">
      <w:pPr>
        <w:widowControl w:val="0"/>
        <w:spacing w:after="160" w:line="360" w:lineRule="auto"/>
        <w:ind w:firstLine="567"/>
        <w:jc w:val="both"/>
        <w:rPr>
          <w:rFonts w:ascii="GHEA Grapalat" w:hAnsi="GHEA Grapalat"/>
          <w:sz w:val="20"/>
          <w:szCs w:val="20"/>
        </w:rPr>
      </w:pPr>
    </w:p>
    <w:p w:rsidR="00BB28C8" w:rsidRPr="00F1493E" w:rsidRDefault="00BB28C8" w:rsidP="00BB28C8">
      <w:pPr>
        <w:widowControl w:val="0"/>
        <w:spacing w:after="160" w:line="360" w:lineRule="auto"/>
        <w:jc w:val="both"/>
        <w:rPr>
          <w:rFonts w:ascii="GHEA Grapalat" w:hAnsi="GHEA Grapalat" w:cs="Sylfaen"/>
          <w:sz w:val="20"/>
          <w:szCs w:val="20"/>
        </w:rPr>
      </w:pPr>
      <w:r w:rsidRPr="00F1493E">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F1493E" w:rsidRDefault="00BB28C8" w:rsidP="00BB28C8">
      <w:pPr>
        <w:widowControl w:val="0"/>
        <w:spacing w:after="160" w:line="360" w:lineRule="auto"/>
        <w:ind w:firstLine="567"/>
        <w:jc w:val="both"/>
        <w:rPr>
          <w:rFonts w:ascii="GHEA Grapalat" w:hAnsi="GHEA Grapalat"/>
          <w:b/>
          <w:sz w:val="20"/>
          <w:szCs w:val="20"/>
        </w:rPr>
      </w:pPr>
    </w:p>
    <w:p w:rsidR="00BB28C8" w:rsidRPr="00F1493E" w:rsidRDefault="00BB28C8" w:rsidP="00BB28C8">
      <w:pPr>
        <w:widowControl w:val="0"/>
        <w:spacing w:after="160" w:line="360" w:lineRule="auto"/>
        <w:jc w:val="center"/>
        <w:rPr>
          <w:rFonts w:ascii="GHEA Grapalat" w:hAnsi="GHEA Grapalat"/>
          <w:b/>
          <w:sz w:val="20"/>
          <w:szCs w:val="20"/>
        </w:rPr>
      </w:pPr>
      <w:r w:rsidRPr="00F1493E">
        <w:rPr>
          <w:rFonts w:ascii="GHEA Grapalat" w:hAnsi="GHEA Grapalat"/>
          <w:b/>
          <w:sz w:val="20"/>
          <w:szCs w:val="20"/>
        </w:rPr>
        <w:t>1. ПРЕДМЕТ ДОГОВОРА</w:t>
      </w:r>
    </w:p>
    <w:p w:rsidR="00BB28C8" w:rsidRPr="00F1493E" w:rsidRDefault="00BB28C8" w:rsidP="000C1AD9">
      <w:pPr>
        <w:ind w:firstLine="708"/>
        <w:jc w:val="both"/>
        <w:rPr>
          <w:ins w:id="15" w:author="Inesa Kocharyan" w:date="2024-02-09T17:30:00Z"/>
          <w:rFonts w:ascii="GHEA Grapalat" w:hAnsi="GHEA Grapalat"/>
          <w:sz w:val="20"/>
          <w:szCs w:val="20"/>
        </w:rPr>
      </w:pPr>
      <w:r w:rsidRPr="00F1493E">
        <w:rPr>
          <w:rFonts w:ascii="GHEA Grapalat" w:hAnsi="GHEA Grapalat"/>
          <w:sz w:val="20"/>
          <w:szCs w:val="20"/>
        </w:rPr>
        <w:t>1.1.</w:t>
      </w:r>
      <w:r w:rsidRPr="00F1493E">
        <w:rPr>
          <w:rFonts w:ascii="GHEA Grapalat" w:hAnsi="GHEA Grapalat"/>
          <w:sz w:val="20"/>
          <w:szCs w:val="20"/>
        </w:rPr>
        <w:tab/>
        <w:t>Подрядчик обязуется в установленном настоящим Договором порядке,</w:t>
      </w:r>
      <w:r w:rsidRPr="00F1493E">
        <w:rPr>
          <w:rFonts w:ascii="Courier New" w:hAnsi="Courier New" w:cs="Courier New"/>
          <w:sz w:val="20"/>
          <w:szCs w:val="20"/>
        </w:rPr>
        <w:t xml:space="preserve"> </w:t>
      </w:r>
      <w:r w:rsidRPr="00F1493E">
        <w:rPr>
          <w:rFonts w:ascii="GHEA Grapalat" w:hAnsi="GHEA Grapalat"/>
          <w:sz w:val="20"/>
          <w:szCs w:val="20"/>
        </w:rPr>
        <w:t xml:space="preserve">предусмотренных объемах, форме и сроках выполнять </w:t>
      </w:r>
      <w:r w:rsidR="00B45501" w:rsidRPr="00F1493E">
        <w:rPr>
          <w:rFonts w:ascii="GHEA Grapalat" w:hAnsi="GHEA Grapalat"/>
          <w:sz w:val="20"/>
          <w:szCs w:val="20"/>
        </w:rPr>
        <w:t xml:space="preserve">установленные Приложением N 1 к настоящему Договору (далее-договор) </w:t>
      </w:r>
      <w:r w:rsidR="00B45501" w:rsidRPr="00F1493E">
        <w:rPr>
          <w:rFonts w:ascii="GHEA Grapalat" w:hAnsi="GHEA Grapalat" w:hint="eastAsia"/>
          <w:sz w:val="20"/>
          <w:szCs w:val="20"/>
        </w:rPr>
        <w:t>проектной</w:t>
      </w:r>
      <w:r w:rsidR="00B45501" w:rsidRPr="00F1493E">
        <w:rPr>
          <w:rFonts w:ascii="GHEA Grapalat" w:hAnsi="GHEA Grapalat"/>
          <w:sz w:val="20"/>
          <w:szCs w:val="20"/>
        </w:rPr>
        <w:t xml:space="preserve"> </w:t>
      </w:r>
      <w:r w:rsidR="00B45501" w:rsidRPr="00F1493E">
        <w:rPr>
          <w:rFonts w:ascii="GHEA Grapalat" w:hAnsi="GHEA Grapalat" w:hint="eastAsia"/>
          <w:sz w:val="20"/>
          <w:szCs w:val="20"/>
        </w:rPr>
        <w:t>документацией</w:t>
      </w:r>
      <w:r w:rsidR="00B45501" w:rsidRPr="00F1493E">
        <w:rPr>
          <w:rFonts w:ascii="GHEA Grapalat" w:hAnsi="GHEA Grapalat"/>
          <w:sz w:val="20"/>
          <w:szCs w:val="20"/>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F1493E">
        <w:rPr>
          <w:rFonts w:ascii="GHEA Grapalat" w:hAnsi="GHEA Grapalat"/>
          <w:sz w:val="20"/>
          <w:szCs w:val="20"/>
        </w:rPr>
        <w:t xml:space="preserve">    </w:t>
      </w:r>
      <w:r w:rsidR="000C1AD9" w:rsidRPr="00F1493E">
        <w:rPr>
          <w:rFonts w:ascii="GHEA Grapalat" w:hAnsi="GHEA Grapalat"/>
          <w:sz w:val="20"/>
          <w:szCs w:val="20"/>
        </w:rPr>
        <w:t>Строительство линий питьевой воды, уличное освещение и работы по асфальтированию дорог в общине Гарни Котайкской области РА</w:t>
      </w:r>
      <w:r w:rsidRPr="00F1493E">
        <w:rPr>
          <w:rFonts w:ascii="GHEA Grapalat" w:hAnsi="GHEA Grapalat"/>
          <w:sz w:val="20"/>
          <w:szCs w:val="20"/>
        </w:rPr>
        <w:t>работы (далее — работа), а Заказчик обязуется принимать выполненную работу и платить за нее.</w:t>
      </w:r>
    </w:p>
    <w:p w:rsidR="00B7135E" w:rsidRPr="00F1493E" w:rsidRDefault="00B7135E" w:rsidP="00BB28C8">
      <w:pPr>
        <w:widowControl w:val="0"/>
        <w:spacing w:after="160" w:line="360" w:lineRule="auto"/>
        <w:jc w:val="both"/>
        <w:rPr>
          <w:rFonts w:ascii="GHEA Grapalat" w:hAnsi="GHEA Grapalat"/>
          <w:sz w:val="20"/>
          <w:szCs w:val="20"/>
        </w:rPr>
      </w:pPr>
      <w:r w:rsidRPr="00F1493E">
        <w:rPr>
          <w:rFonts w:ascii="GHEA Grapalat" w:hAnsi="GHEA Grapalat"/>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r w:rsidRPr="00F1493E">
        <w:rPr>
          <w:rFonts w:ascii="GHEA Grapalat" w:hAnsi="GHEA Grapalat"/>
          <w:sz w:val="20"/>
          <w:szCs w:val="20"/>
        </w:rPr>
        <w:t>.</w:t>
      </w:r>
    </w:p>
    <w:p w:rsidR="00086B1E"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1.2.</w:t>
      </w:r>
      <w:r w:rsidRPr="00F1493E">
        <w:rPr>
          <w:rFonts w:ascii="GHEA Grapalat" w:hAnsi="GHEA Grapalat"/>
          <w:sz w:val="20"/>
          <w:szCs w:val="20"/>
        </w:rPr>
        <w:tab/>
      </w:r>
      <w:r w:rsidR="00086B1E" w:rsidRPr="00F1493E">
        <w:rPr>
          <w:rFonts w:ascii="GHEA Grapalat" w:hAnsi="GHEA Grapalat"/>
          <w:sz w:val="20"/>
          <w:szCs w:val="20"/>
        </w:rPr>
        <w:t xml:space="preserve">Предусмотренные договором работы выполняются Подрядчиком  в соответствии с градостроительной нормативно-технической и утвержденной проектно-сметной </w:t>
      </w:r>
      <w:r w:rsidR="00086B1E" w:rsidRPr="00F1493E">
        <w:rPr>
          <w:rFonts w:ascii="GHEA Grapalat" w:hAnsi="GHEA Grapalat"/>
          <w:sz w:val="20"/>
          <w:szCs w:val="20"/>
        </w:rPr>
        <w:lastRenderedPageBreak/>
        <w:t>документацией, а также в соответствии с составляющей неотъемлемую часть настоящего договора объемной ведомостью-сметой.</w:t>
      </w:r>
    </w:p>
    <w:p w:rsidR="00BB28C8" w:rsidRPr="00F1493E" w:rsidRDefault="00BB28C8" w:rsidP="000C1AD9">
      <w:pPr>
        <w:widowControl w:val="0"/>
        <w:tabs>
          <w:tab w:val="left" w:pos="1134"/>
        </w:tabs>
        <w:spacing w:after="160" w:line="360" w:lineRule="auto"/>
        <w:ind w:firstLine="567"/>
        <w:jc w:val="both"/>
        <w:rPr>
          <w:rFonts w:ascii="GHEA Grapalat" w:hAnsi="GHEA Grapalat"/>
          <w:spacing w:val="6"/>
          <w:sz w:val="20"/>
          <w:szCs w:val="20"/>
          <w:highlight w:val="yellow"/>
        </w:rPr>
      </w:pPr>
      <w:r w:rsidRPr="00F1493E">
        <w:rPr>
          <w:rFonts w:ascii="GHEA Grapalat" w:hAnsi="GHEA Grapalat"/>
          <w:sz w:val="20"/>
          <w:szCs w:val="20"/>
        </w:rPr>
        <w:t>1.3.</w:t>
      </w:r>
      <w:r w:rsidRPr="00F1493E">
        <w:rPr>
          <w:rFonts w:ascii="GHEA Grapalat" w:hAnsi="GHEA Grapalat"/>
          <w:spacing w:val="6"/>
          <w:sz w:val="20"/>
          <w:szCs w:val="20"/>
        </w:rPr>
        <w:tab/>
      </w:r>
      <w:r w:rsidR="000C1AD9" w:rsidRPr="00F1493E">
        <w:rPr>
          <w:rFonts w:ascii="GHEA Grapalat" w:hAnsi="GHEA Grapalat"/>
          <w:spacing w:val="6"/>
          <w:sz w:val="20"/>
          <w:szCs w:val="20"/>
        </w:rPr>
        <w:t>Предусмотренные контрактом работы начнутся с даты вступления в силу договора, подписанного между сторонами, при условии предоставления финансовых ресурсов, а срок исполнения определен в Приложении №2 к контракту.</w:t>
      </w:r>
    </w:p>
    <w:p w:rsidR="00BB28C8" w:rsidRPr="00F1493E" w:rsidRDefault="00BB28C8" w:rsidP="00B1613D">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 xml:space="preserve">Сроки выполнения предусмотренных договором отдельных видов работ, этапов и объемов </w:t>
      </w:r>
      <w:r w:rsidR="00086B1E" w:rsidRPr="00F1493E">
        <w:rPr>
          <w:rFonts w:ascii="GHEA Grapalat" w:hAnsi="GHEA Grapalat"/>
          <w:sz w:val="20"/>
          <w:szCs w:val="20"/>
        </w:rPr>
        <w:t>установлены календарным графиком, представленным в Приложении 2 к настоящему Договору.</w:t>
      </w:r>
      <w:r w:rsidRPr="00F1493E">
        <w:rPr>
          <w:rFonts w:ascii="GHEA Grapalat" w:hAnsi="GHEA Grapalat"/>
          <w:sz w:val="20"/>
          <w:szCs w:val="20"/>
        </w:rPr>
        <w:t xml:space="preserve"> </w:t>
      </w:r>
    </w:p>
    <w:p w:rsidR="00BB28C8" w:rsidRPr="00F1493E" w:rsidRDefault="00BB28C8" w:rsidP="00BB28C8">
      <w:pPr>
        <w:widowControl w:val="0"/>
        <w:tabs>
          <w:tab w:val="left" w:pos="1276"/>
        </w:tabs>
        <w:spacing w:after="160" w:line="360" w:lineRule="auto"/>
        <w:ind w:firstLine="567"/>
        <w:jc w:val="center"/>
        <w:rPr>
          <w:rFonts w:ascii="GHEA Grapalat" w:hAnsi="GHEA Grapalat"/>
          <w:b/>
          <w:sz w:val="20"/>
          <w:szCs w:val="20"/>
        </w:rPr>
      </w:pPr>
      <w:r w:rsidRPr="00F1493E">
        <w:rPr>
          <w:rFonts w:ascii="GHEA Grapalat" w:hAnsi="GHEA Grapalat"/>
          <w:b/>
          <w:sz w:val="20"/>
          <w:szCs w:val="20"/>
        </w:rPr>
        <w:t>2. ВЫПОЛНЕНИЕ РАБОТ СРЕДСТВАМИ ПОДРЯДЧИКА</w:t>
      </w:r>
    </w:p>
    <w:p w:rsidR="00BB28C8" w:rsidRPr="00F1493E"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2.1.</w:t>
      </w:r>
      <w:r w:rsidRPr="00F1493E">
        <w:rPr>
          <w:rFonts w:ascii="GHEA Grapalat" w:hAnsi="GHEA Grapalat"/>
          <w:sz w:val="20"/>
          <w:szCs w:val="20"/>
        </w:rPr>
        <w:tab/>
        <w:t xml:space="preserve">Работа выполняется </w:t>
      </w:r>
      <w:r w:rsidR="002D456F" w:rsidRPr="00F1493E">
        <w:rPr>
          <w:rFonts w:ascii="GHEA Grapalat" w:hAnsi="GHEA Grapalat"/>
          <w:sz w:val="20"/>
          <w:szCs w:val="20"/>
        </w:rPr>
        <w:t xml:space="preserve">трудовым и техническим ресурсом, строительными материалами </w:t>
      </w:r>
      <w:r w:rsidRPr="00F1493E">
        <w:rPr>
          <w:rFonts w:ascii="GHEA Grapalat" w:hAnsi="GHEA Grapalat"/>
          <w:sz w:val="20"/>
          <w:szCs w:val="20"/>
        </w:rPr>
        <w:t xml:space="preserve">и средствами Подрядчика. </w:t>
      </w:r>
    </w:p>
    <w:p w:rsidR="00BB28C8" w:rsidRPr="00F1493E" w:rsidRDefault="00BB28C8" w:rsidP="00B1613D">
      <w:pPr>
        <w:widowControl w:val="0"/>
        <w:tabs>
          <w:tab w:val="left" w:pos="1134"/>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2.2.</w:t>
      </w:r>
      <w:r w:rsidRPr="00F1493E">
        <w:rPr>
          <w:rFonts w:ascii="GHEA Grapalat" w:hAnsi="GHEA Grapalat"/>
          <w:sz w:val="20"/>
          <w:szCs w:val="20"/>
        </w:rPr>
        <w:tab/>
        <w:t>Подрядчик несет ответственность за качество предоставленных им материалов и оборудования.</w:t>
      </w:r>
    </w:p>
    <w:p w:rsidR="00BB28C8" w:rsidRPr="00F1493E" w:rsidRDefault="00BB28C8" w:rsidP="00BB28C8">
      <w:pPr>
        <w:widowControl w:val="0"/>
        <w:spacing w:after="160" w:line="360" w:lineRule="auto"/>
        <w:jc w:val="center"/>
        <w:rPr>
          <w:rFonts w:ascii="GHEA Grapalat" w:hAnsi="GHEA Grapalat"/>
          <w:b/>
          <w:sz w:val="20"/>
          <w:szCs w:val="20"/>
        </w:rPr>
      </w:pPr>
      <w:r w:rsidRPr="00F1493E">
        <w:rPr>
          <w:rFonts w:ascii="GHEA Grapalat" w:hAnsi="GHEA Grapalat"/>
          <w:b/>
          <w:sz w:val="20"/>
          <w:szCs w:val="20"/>
        </w:rPr>
        <w:t>3. ПРАВА И ОБЯЗАННОСТИ СТОРОН</w:t>
      </w:r>
    </w:p>
    <w:p w:rsidR="00BB28C8" w:rsidRPr="00F1493E" w:rsidRDefault="00BB28C8" w:rsidP="00BB28C8">
      <w:pPr>
        <w:widowControl w:val="0"/>
        <w:tabs>
          <w:tab w:val="left" w:pos="1276"/>
        </w:tabs>
        <w:spacing w:after="160" w:line="360" w:lineRule="auto"/>
        <w:ind w:firstLine="567"/>
        <w:jc w:val="both"/>
        <w:rPr>
          <w:rFonts w:ascii="GHEA Grapalat" w:hAnsi="GHEA Grapalat"/>
          <w:b/>
          <w:sz w:val="20"/>
          <w:szCs w:val="20"/>
        </w:rPr>
      </w:pPr>
      <w:r w:rsidRPr="00F1493E">
        <w:rPr>
          <w:rFonts w:ascii="GHEA Grapalat" w:hAnsi="GHEA Grapalat"/>
          <w:b/>
          <w:sz w:val="20"/>
          <w:szCs w:val="20"/>
        </w:rPr>
        <w:t>3.1.</w:t>
      </w:r>
      <w:r w:rsidRPr="00F1493E">
        <w:rPr>
          <w:rFonts w:ascii="GHEA Grapalat" w:hAnsi="GHEA Grapalat"/>
          <w:b/>
          <w:sz w:val="20"/>
          <w:szCs w:val="20"/>
        </w:rPr>
        <w:tab/>
        <w:t>Заказчик имеет право:</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3.1.1.</w:t>
      </w:r>
      <w:r w:rsidRPr="00F1493E">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3.1.2.</w:t>
      </w:r>
      <w:r w:rsidRPr="00F1493E">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3.1.3.</w:t>
      </w:r>
      <w:r w:rsidRPr="00F1493E">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F1493E">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3.1.4.</w:t>
      </w:r>
      <w:r w:rsidRPr="00F1493E">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а)</w:t>
      </w:r>
      <w:r w:rsidRPr="00F1493E">
        <w:rPr>
          <w:rFonts w:ascii="GHEA Grapalat" w:hAnsi="GHEA Grapalat"/>
          <w:sz w:val="20"/>
          <w:szCs w:val="20"/>
        </w:rPr>
        <w:tab/>
        <w:t xml:space="preserve">Подрядчик своевременно не приступает к выполнению работы либо выполняет </w:t>
      </w:r>
      <w:r w:rsidRPr="00F1493E">
        <w:rPr>
          <w:rFonts w:ascii="GHEA Grapalat" w:hAnsi="GHEA Grapalat"/>
          <w:sz w:val="20"/>
          <w:szCs w:val="20"/>
        </w:rPr>
        <w:lastRenderedPageBreak/>
        <w:t xml:space="preserve">работу настолько медленно, что ее завершение в срок становится явно невозможным, </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б)</w:t>
      </w:r>
      <w:r w:rsidRPr="00F1493E">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B7135E" w:rsidRPr="00F1493E" w:rsidRDefault="00BB28C8" w:rsidP="00B7135E">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в)</w:t>
      </w:r>
      <w:r w:rsidRPr="00F1493E">
        <w:rPr>
          <w:rFonts w:ascii="GHEA Grapalat" w:hAnsi="GHEA Grapalat"/>
          <w:sz w:val="20"/>
          <w:szCs w:val="20"/>
        </w:rPr>
        <w:tab/>
        <w:t xml:space="preserve">выполненная Подрядчиком работа не соответствует требованиям, установленным </w:t>
      </w:r>
      <w:r w:rsidR="00B7135E" w:rsidRPr="00F1493E">
        <w:rPr>
          <w:rFonts w:ascii="GHEA Grapalat" w:hAnsi="GHEA Grapalat"/>
          <w:sz w:val="20"/>
          <w:szCs w:val="20"/>
        </w:rPr>
        <w:t xml:space="preserve"> пунктами 1.1 и</w:t>
      </w:r>
      <w:r w:rsidR="00B45501" w:rsidRPr="00F1493E">
        <w:rPr>
          <w:rFonts w:ascii="GHEA Grapalat" w:hAnsi="GHEA Grapalat"/>
          <w:sz w:val="20"/>
          <w:szCs w:val="20"/>
        </w:rPr>
        <w:t>ли</w:t>
      </w:r>
      <w:r w:rsidR="00B7135E" w:rsidRPr="00F1493E">
        <w:rPr>
          <w:rFonts w:ascii="GHEA Grapalat" w:hAnsi="GHEA Grapalat"/>
          <w:sz w:val="20"/>
          <w:szCs w:val="20"/>
        </w:rPr>
        <w:t xml:space="preserve"> 1.2 настоящего договора,</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г)</w:t>
      </w:r>
      <w:r w:rsidRPr="00F1493E">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3.1.5.</w:t>
      </w:r>
      <w:r w:rsidRPr="00F1493E">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3.1.6.</w:t>
      </w:r>
      <w:r w:rsidRPr="00F1493E">
        <w:rPr>
          <w:rFonts w:ascii="GHEA Grapalat" w:hAnsi="GHEA Grapalat"/>
          <w:sz w:val="20"/>
          <w:szCs w:val="20"/>
        </w:rPr>
        <w:tab/>
        <w:t>Уполномочить другое лицо на осуществление технического контроля над выполнением работы;</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3.1.7.</w:t>
      </w:r>
      <w:r w:rsidRPr="00F1493E">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F1493E" w:rsidRDefault="00BB28C8" w:rsidP="00B1613D">
      <w:pPr>
        <w:ind w:firstLine="567"/>
        <w:rPr>
          <w:rFonts w:ascii="GHEA Grapalat" w:hAnsi="GHEA Grapalat"/>
          <w:b/>
          <w:sz w:val="20"/>
          <w:szCs w:val="20"/>
        </w:rPr>
      </w:pPr>
      <w:r w:rsidRPr="00F1493E">
        <w:rPr>
          <w:rFonts w:ascii="GHEA Grapalat" w:hAnsi="GHEA Grapalat"/>
          <w:b/>
          <w:sz w:val="20"/>
          <w:szCs w:val="20"/>
        </w:rPr>
        <w:t>3.2.</w:t>
      </w:r>
      <w:r w:rsidRPr="00F1493E">
        <w:rPr>
          <w:rFonts w:ascii="GHEA Grapalat" w:hAnsi="GHEA Grapalat"/>
          <w:b/>
          <w:sz w:val="20"/>
          <w:szCs w:val="20"/>
        </w:rPr>
        <w:tab/>
        <w:t>Заказчик обязан:</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3.2.1.</w:t>
      </w:r>
      <w:r w:rsidRPr="00F1493E">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3.2.2.</w:t>
      </w:r>
      <w:r w:rsidRPr="00F1493E">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3.2.3.</w:t>
      </w:r>
      <w:r w:rsidRPr="00F1493E">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F1493E" w:rsidRDefault="00BB28C8" w:rsidP="00BB28C8">
      <w:pPr>
        <w:widowControl w:val="0"/>
        <w:tabs>
          <w:tab w:val="left" w:pos="1276"/>
        </w:tabs>
        <w:spacing w:after="160" w:line="360" w:lineRule="auto"/>
        <w:ind w:firstLine="567"/>
        <w:jc w:val="both"/>
        <w:rPr>
          <w:ins w:id="16" w:author="Inesa Kocharyan" w:date="2024-02-09T17:41:00Z"/>
          <w:rFonts w:ascii="GHEA Grapalat" w:hAnsi="GHEA Grapalat"/>
          <w:sz w:val="20"/>
          <w:szCs w:val="20"/>
        </w:rPr>
      </w:pPr>
      <w:r w:rsidRPr="00F1493E">
        <w:rPr>
          <w:rFonts w:ascii="GHEA Grapalat" w:hAnsi="GHEA Grapalat"/>
          <w:sz w:val="20"/>
          <w:szCs w:val="20"/>
        </w:rPr>
        <w:t>3.2.4.</w:t>
      </w:r>
      <w:r w:rsidRPr="00F1493E">
        <w:rPr>
          <w:rFonts w:ascii="GHEA Grapalat" w:hAnsi="GHEA Grapalat"/>
          <w:sz w:val="20"/>
          <w:szCs w:val="20"/>
        </w:rPr>
        <w:tab/>
        <w:t>В случае приемки результата работы в срок, предусмотренный пунктом 1.3.</w:t>
      </w:r>
      <w:r w:rsidRPr="00F1493E">
        <w:rPr>
          <w:rFonts w:ascii="GHEA Grapalat" w:hAnsi="GHEA Grapalat"/>
          <w:sz w:val="20"/>
          <w:szCs w:val="20"/>
        </w:rPr>
        <w:tab/>
        <w:t xml:space="preserve">Договора, уплачивать Подрядчику суммы, подлежащие уплате последнему. </w:t>
      </w:r>
    </w:p>
    <w:p w:rsidR="003234B7" w:rsidRPr="00F1493E" w:rsidRDefault="003234B7" w:rsidP="003234B7">
      <w:pPr>
        <w:pStyle w:val="HTMLPreformatted"/>
        <w:shd w:val="clear" w:color="auto" w:fill="F8F9FA"/>
        <w:spacing w:line="540" w:lineRule="atLeast"/>
        <w:jc w:val="both"/>
        <w:rPr>
          <w:rFonts w:ascii="GHEA Grapalat" w:hAnsi="GHEA Grapalat"/>
          <w:lang w:val="ru-RU"/>
        </w:rPr>
      </w:pPr>
      <w:r w:rsidRPr="00F1493E">
        <w:rPr>
          <w:rFonts w:ascii="GHEA Grapalat" w:hAnsi="GHEA Grapalat" w:cs="Times New Roman"/>
          <w:lang w:val="ru-RU" w:eastAsia="ru-RU" w:bidi="ru-RU"/>
        </w:rPr>
        <w:t>3.</w:t>
      </w:r>
      <w:r w:rsidRPr="00F1493E">
        <w:rPr>
          <w:rFonts w:ascii="GHEA Grapalat" w:hAnsi="GHEA Grapalat"/>
          <w:lang w:val="ru-RU"/>
        </w:rPr>
        <w:t>2.5 Предоставить Подрядчику письменное согласие, предусмотренное подпунктом 2 пункта 3.4.3 договора</w:t>
      </w:r>
      <w:r w:rsidR="000C1AD9" w:rsidRPr="00F1493E">
        <w:rPr>
          <w:rFonts w:ascii="GHEA Grapalat" w:hAnsi="GHEA Grapalat"/>
          <w:lang w:val="ru-RU"/>
        </w:rPr>
        <w:t xml:space="preserve">, в течение 3 </w:t>
      </w:r>
      <w:r w:rsidRPr="00F1493E">
        <w:rPr>
          <w:rFonts w:ascii="GHEA Grapalat" w:hAnsi="GHEA Grapalat"/>
          <w:lang w:val="ru-RU"/>
        </w:rPr>
        <w:t xml:space="preserve"> дней.</w:t>
      </w:r>
    </w:p>
    <w:p w:rsidR="003234B7" w:rsidRPr="00F1493E" w:rsidRDefault="00772CBC"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cs="Times Armenian"/>
          <w:sz w:val="20"/>
          <w:szCs w:val="20"/>
        </w:rPr>
        <w:t xml:space="preserve">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w:t>
      </w:r>
      <w:r w:rsidRPr="00F1493E">
        <w:rPr>
          <w:rFonts w:ascii="GHEA Grapalat" w:hAnsi="GHEA Grapalat" w:cs="Times Armenian"/>
          <w:sz w:val="20"/>
          <w:szCs w:val="20"/>
        </w:rPr>
        <w:lastRenderedPageBreak/>
        <w:t>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F1493E" w:rsidRDefault="00BB28C8" w:rsidP="00BB28C8">
      <w:pPr>
        <w:widowControl w:val="0"/>
        <w:tabs>
          <w:tab w:val="left" w:pos="1134"/>
        </w:tabs>
        <w:spacing w:after="160" w:line="360" w:lineRule="auto"/>
        <w:ind w:firstLine="567"/>
        <w:jc w:val="both"/>
        <w:rPr>
          <w:rFonts w:ascii="GHEA Grapalat" w:hAnsi="GHEA Grapalat"/>
          <w:b/>
          <w:sz w:val="20"/>
          <w:szCs w:val="20"/>
        </w:rPr>
      </w:pPr>
      <w:r w:rsidRPr="00F1493E">
        <w:rPr>
          <w:rFonts w:ascii="GHEA Grapalat" w:hAnsi="GHEA Grapalat"/>
          <w:b/>
          <w:sz w:val="20"/>
          <w:szCs w:val="20"/>
        </w:rPr>
        <w:t>3.3.</w:t>
      </w:r>
      <w:r w:rsidRPr="00F1493E">
        <w:rPr>
          <w:rFonts w:ascii="GHEA Grapalat" w:hAnsi="GHEA Grapalat"/>
          <w:b/>
          <w:sz w:val="20"/>
          <w:szCs w:val="20"/>
        </w:rPr>
        <w:tab/>
        <w:t>Подрядчик имеет право:</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3.3.1.</w:t>
      </w:r>
      <w:r w:rsidRPr="00F1493E">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3.3.2.</w:t>
      </w:r>
      <w:r w:rsidRPr="00F1493E">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b/>
          <w:sz w:val="20"/>
          <w:szCs w:val="20"/>
        </w:rPr>
      </w:pPr>
      <w:r w:rsidRPr="00F1493E">
        <w:rPr>
          <w:rFonts w:ascii="GHEA Grapalat" w:hAnsi="GHEA Grapalat"/>
          <w:b/>
          <w:sz w:val="20"/>
          <w:szCs w:val="20"/>
        </w:rPr>
        <w:t>3.4.</w:t>
      </w:r>
      <w:r w:rsidRPr="00F1493E">
        <w:rPr>
          <w:rFonts w:ascii="GHEA Grapalat" w:hAnsi="GHEA Grapalat"/>
          <w:b/>
          <w:sz w:val="20"/>
          <w:szCs w:val="20"/>
        </w:rPr>
        <w:tab/>
        <w:t>Подрядчик обязан:</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3.4.1.</w:t>
      </w:r>
      <w:r w:rsidRPr="00F1493E">
        <w:rPr>
          <w:rFonts w:ascii="GHEA Grapalat" w:hAnsi="GHEA Grapalat"/>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F1493E">
        <w:rPr>
          <w:rFonts w:ascii="GHEA Grapalat" w:hAnsi="GHEA Grapalat"/>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F1493E">
        <w:rPr>
          <w:rFonts w:ascii="GHEA Grapalat" w:hAnsi="GHEA Grapalat"/>
          <w:sz w:val="20"/>
          <w:szCs w:val="20"/>
        </w:rPr>
        <w:t>.</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3.4.2.</w:t>
      </w:r>
      <w:r w:rsidRPr="00F1493E">
        <w:rPr>
          <w:rFonts w:ascii="GHEA Grapalat" w:hAnsi="GHEA Grapalat"/>
          <w:sz w:val="20"/>
          <w:szCs w:val="20"/>
        </w:rPr>
        <w:tab/>
        <w:t>Выполнять указания Заказчика по части работы, если они не противоречат условиям договора.</w:t>
      </w:r>
    </w:p>
    <w:p w:rsidR="00CF1054" w:rsidRPr="00F1493E" w:rsidRDefault="00BB28C8" w:rsidP="00BB28C8">
      <w:pPr>
        <w:widowControl w:val="0"/>
        <w:tabs>
          <w:tab w:val="left" w:pos="1276"/>
        </w:tabs>
        <w:spacing w:after="160" w:line="360" w:lineRule="auto"/>
        <w:ind w:firstLine="567"/>
        <w:jc w:val="both"/>
        <w:rPr>
          <w:ins w:id="17" w:author="Inesa Kocharyan" w:date="2024-02-09T17:45:00Z"/>
          <w:rFonts w:ascii="GHEA Grapalat" w:hAnsi="GHEA Grapalat"/>
          <w:sz w:val="20"/>
          <w:szCs w:val="20"/>
        </w:rPr>
      </w:pPr>
      <w:r w:rsidRPr="00F1493E">
        <w:rPr>
          <w:rFonts w:ascii="GHEA Grapalat" w:hAnsi="GHEA Grapalat"/>
          <w:sz w:val="20"/>
          <w:szCs w:val="20"/>
        </w:rPr>
        <w:t>3.4.3.</w:t>
      </w:r>
      <w:r w:rsidRPr="00F1493E">
        <w:rPr>
          <w:rFonts w:ascii="GHEA Grapalat" w:hAnsi="GHEA Grapalat"/>
          <w:sz w:val="20"/>
          <w:szCs w:val="20"/>
        </w:rPr>
        <w:tab/>
      </w:r>
      <w:r w:rsidR="00DD6BD8" w:rsidRPr="00F1493E">
        <w:rPr>
          <w:rFonts w:ascii="GHEA Grapalat" w:hAnsi="GHEA Grapalat"/>
          <w:sz w:val="20"/>
          <w:szCs w:val="20"/>
        </w:rPr>
        <w:t>Обеспечивать</w:t>
      </w:r>
      <w:ins w:id="18" w:author="Inesa Kocharyan" w:date="2024-02-09T17:45:00Z">
        <w:r w:rsidR="00CF1054" w:rsidRPr="00F1493E">
          <w:rPr>
            <w:rFonts w:ascii="GHEA Grapalat" w:hAnsi="GHEA Grapalat"/>
            <w:sz w:val="20"/>
            <w:szCs w:val="20"/>
          </w:rPr>
          <w:t>:</w:t>
        </w:r>
      </w:ins>
    </w:p>
    <w:p w:rsidR="00DD6BD8" w:rsidRPr="00F1493E" w:rsidRDefault="00CF1054"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1)</w:t>
      </w:r>
      <w:r w:rsidR="00DD6BD8" w:rsidRPr="00F1493E">
        <w:rPr>
          <w:rFonts w:ascii="GHEA Grapalat" w:hAnsi="GHEA Grapalat"/>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F1493E">
        <w:rPr>
          <w:rFonts w:ascii="GHEA Grapalat" w:hAnsi="GHEA Grapalat"/>
          <w:sz w:val="20"/>
          <w:szCs w:val="20"/>
        </w:rPr>
        <w:t>,</w:t>
      </w:r>
    </w:p>
    <w:p w:rsidR="00CF1054" w:rsidRPr="00F1493E" w:rsidRDefault="00CF1054"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3.4.4.</w:t>
      </w:r>
      <w:r w:rsidRPr="00F1493E">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F1493E">
        <w:rPr>
          <w:rFonts w:ascii="GHEA Grapalat" w:hAnsi="GHEA Grapalat"/>
          <w:sz w:val="20"/>
          <w:szCs w:val="20"/>
        </w:rPr>
        <w:t xml:space="preserve"> (эксплуатации)</w:t>
      </w:r>
      <w:r w:rsidRPr="00F1493E">
        <w:rPr>
          <w:rFonts w:ascii="GHEA Grapalat" w:hAnsi="GHEA Grapalat"/>
          <w:sz w:val="20"/>
          <w:szCs w:val="20"/>
        </w:rPr>
        <w:t xml:space="preserve"> результата работы, а также сообщать сведения о возможных последствиях </w:t>
      </w:r>
      <w:r w:rsidRPr="00F1493E">
        <w:rPr>
          <w:rFonts w:ascii="GHEA Grapalat" w:hAnsi="GHEA Grapalat"/>
          <w:sz w:val="20"/>
          <w:szCs w:val="20"/>
        </w:rPr>
        <w:lastRenderedPageBreak/>
        <w:t>несоблюдения этих требований и правил.</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3.4.5.</w:t>
      </w:r>
      <w:r w:rsidRPr="00F1493E">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3.4.6.</w:t>
      </w:r>
      <w:r w:rsidRPr="00F1493E">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3.4.7.</w:t>
      </w:r>
      <w:r w:rsidRPr="00F1493E">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3.4.8.</w:t>
      </w:r>
      <w:r w:rsidRPr="00F1493E">
        <w:rPr>
          <w:rFonts w:ascii="GHEA Grapalat" w:hAnsi="GHEA Grapalat"/>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F1493E">
        <w:rPr>
          <w:rFonts w:ascii="GHEA Grapalat" w:hAnsi="GHEA Grapalat"/>
          <w:sz w:val="20"/>
          <w:szCs w:val="20"/>
        </w:rPr>
        <w:t xml:space="preserve"> своих средств</w:t>
      </w:r>
      <w:r w:rsidRPr="00F1493E">
        <w:rPr>
          <w:rFonts w:ascii="GHEA Grapalat" w:hAnsi="GHEA Grapalat"/>
          <w:sz w:val="20"/>
          <w:szCs w:val="20"/>
        </w:rPr>
        <w:t xml:space="preserve"> и в установленный Заказчиком разумный срок устранять эти недостатки. </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3.4.9.</w:t>
      </w:r>
      <w:r w:rsidRPr="00F1493E">
        <w:rPr>
          <w:rFonts w:ascii="GHEA Grapalat" w:hAnsi="GHEA Grapalat"/>
          <w:sz w:val="20"/>
          <w:szCs w:val="20"/>
        </w:rPr>
        <w:tab/>
        <w:t>По договору устанавливает</w:t>
      </w:r>
      <w:r w:rsidR="000C1AD9" w:rsidRPr="00F1493E">
        <w:rPr>
          <w:rFonts w:ascii="GHEA Grapalat" w:hAnsi="GHEA Grapalat"/>
          <w:sz w:val="20"/>
          <w:szCs w:val="20"/>
        </w:rPr>
        <w:t>ся гарантийный срок в365 календарных дней</w:t>
      </w:r>
      <w:r w:rsidRPr="00F1493E">
        <w:rPr>
          <w:rFonts w:ascii="GHEA Grapalat" w:hAnsi="GHEA Grapalat"/>
          <w:sz w:val="20"/>
          <w:szCs w:val="20"/>
        </w:rPr>
        <w:t>,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F1493E">
        <w:rPr>
          <w:rFonts w:ascii="GHEA Grapalat" w:hAnsi="GHEA Grapalat"/>
          <w:sz w:val="20"/>
          <w:szCs w:val="20"/>
        </w:rPr>
        <w:t xml:space="preserve"> своих средств</w:t>
      </w:r>
      <w:r w:rsidRPr="00F1493E">
        <w:rPr>
          <w:rFonts w:ascii="GHEA Grapalat" w:hAnsi="GHEA Grapalat"/>
          <w:sz w:val="20"/>
          <w:szCs w:val="20"/>
        </w:rPr>
        <w:t xml:space="preserve"> и в установленный Заказчиком разумный срок устранять эти недостатки</w:t>
      </w:r>
      <w:r w:rsidR="00C86F9C" w:rsidRPr="00F1493E">
        <w:rPr>
          <w:rStyle w:val="FootnoteReference"/>
          <w:rFonts w:ascii="GHEA Grapalat" w:hAnsi="GHEA Grapalat"/>
          <w:sz w:val="20"/>
          <w:szCs w:val="20"/>
        </w:rPr>
        <w:footnoteReference w:customMarkFollows="1" w:id="18"/>
        <w:t>26</w:t>
      </w:r>
      <w:r w:rsidRPr="00F1493E">
        <w:rPr>
          <w:rFonts w:ascii="GHEA Grapalat" w:hAnsi="GHEA Grapalat"/>
          <w:sz w:val="20"/>
          <w:szCs w:val="20"/>
        </w:rPr>
        <w:t>.</w:t>
      </w:r>
    </w:p>
    <w:p w:rsidR="00BB28C8" w:rsidRPr="00F1493E" w:rsidRDefault="00BB28C8" w:rsidP="00BB28C8">
      <w:pPr>
        <w:widowControl w:val="0"/>
        <w:tabs>
          <w:tab w:val="left" w:pos="1418"/>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3.4.10.</w:t>
      </w:r>
      <w:r w:rsidRPr="00F1493E">
        <w:rPr>
          <w:rFonts w:ascii="GHEA Grapalat" w:hAnsi="GHEA Grapalat"/>
          <w:sz w:val="20"/>
          <w:szCs w:val="20"/>
        </w:rPr>
        <w:tab/>
        <w:t xml:space="preserve">Минимальные требования, предъявляемые к </w:t>
      </w:r>
      <w:r w:rsidR="00CF1054" w:rsidRPr="00F1493E">
        <w:rPr>
          <w:rFonts w:ascii="GHEA Grapalat" w:hAnsi="GHEA Grapalat"/>
          <w:sz w:val="20"/>
          <w:szCs w:val="20"/>
        </w:rPr>
        <w:t xml:space="preserve">техническим характеристикам и </w:t>
      </w:r>
      <w:r w:rsidRPr="00F1493E">
        <w:rPr>
          <w:rFonts w:ascii="GHEA Grapalat" w:hAnsi="GHEA Grapalat"/>
          <w:sz w:val="20"/>
          <w:szCs w:val="20"/>
        </w:rPr>
        <w:t>гарантийным срокам объекта подряда, к его отдельным частям (конструкциям и т.д.) и использованным материалам,</w:t>
      </w:r>
      <w:r w:rsidR="00EA6DF8" w:rsidRPr="00F1493E">
        <w:rPr>
          <w:rFonts w:ascii="GHEA Grapalat" w:hAnsi="GHEA Grapalat"/>
          <w:sz w:val="20"/>
          <w:szCs w:val="20"/>
        </w:rPr>
        <w:t xml:space="preserve"> и (или) к</w:t>
      </w:r>
      <w:r w:rsidR="00165A51" w:rsidRPr="00F1493E">
        <w:rPr>
          <w:rFonts w:ascii="GHEA Grapalat" w:hAnsi="GHEA Grapalat"/>
          <w:sz w:val="20"/>
          <w:szCs w:val="20"/>
          <w:lang w:val="hy-AM"/>
        </w:rPr>
        <w:t xml:space="preserve"> </w:t>
      </w:r>
      <w:r w:rsidR="00165A51" w:rsidRPr="00F1493E">
        <w:rPr>
          <w:rFonts w:ascii="GHEA Grapalat" w:hAnsi="GHEA Grapalat"/>
          <w:sz w:val="20"/>
          <w:szCs w:val="20"/>
        </w:rPr>
        <w:t xml:space="preserve">приборам </w:t>
      </w:r>
      <w:r w:rsidR="00FA2CF4" w:rsidRPr="00F1493E">
        <w:rPr>
          <w:rFonts w:ascii="GHEA Grapalat" w:hAnsi="GHEA Grapalat"/>
          <w:sz w:val="20"/>
          <w:szCs w:val="20"/>
        </w:rPr>
        <w:t>и</w:t>
      </w:r>
      <w:r w:rsidR="00165A51" w:rsidRPr="00F1493E">
        <w:rPr>
          <w:rFonts w:ascii="GHEA Grapalat" w:hAnsi="GHEA Grapalat"/>
          <w:sz w:val="20"/>
          <w:szCs w:val="20"/>
        </w:rPr>
        <w:t xml:space="preserve"> оборудованию</w:t>
      </w:r>
      <w:r w:rsidR="00EA6DF8" w:rsidRPr="00F1493E">
        <w:rPr>
          <w:rFonts w:ascii="GHEA Grapalat" w:hAnsi="GHEA Grapalat"/>
          <w:sz w:val="20"/>
          <w:szCs w:val="20"/>
        </w:rPr>
        <w:t xml:space="preserve"> </w:t>
      </w:r>
      <w:r w:rsidR="006D25B6" w:rsidRPr="00F1493E">
        <w:rPr>
          <w:rFonts w:ascii="GHEA Grapalat" w:hAnsi="GHEA Grapalat"/>
          <w:sz w:val="20"/>
          <w:szCs w:val="20"/>
        </w:rPr>
        <w:t xml:space="preserve"> представлены в приложении № 1 в Приложении</w:t>
      </w:r>
      <w:r w:rsidR="006D25B6" w:rsidRPr="00F1493E">
        <w:rPr>
          <w:rStyle w:val="FootnoteReference"/>
          <w:rFonts w:ascii="GHEA Grapalat" w:hAnsi="GHEA Grapalat"/>
          <w:sz w:val="20"/>
          <w:szCs w:val="20"/>
          <w:vertAlign w:val="baseline"/>
        </w:rPr>
        <w:t xml:space="preserve"> </w:t>
      </w:r>
      <w:r w:rsidR="00C86F9C" w:rsidRPr="00F1493E">
        <w:rPr>
          <w:rStyle w:val="FootnoteReference"/>
          <w:rFonts w:ascii="GHEA Grapalat" w:hAnsi="GHEA Grapalat"/>
          <w:sz w:val="20"/>
          <w:szCs w:val="20"/>
        </w:rPr>
        <w:footnoteReference w:customMarkFollows="1" w:id="19"/>
        <w:t>27</w:t>
      </w:r>
      <w:r w:rsidRPr="00F1493E">
        <w:rPr>
          <w:rFonts w:ascii="GHEA Grapalat" w:hAnsi="GHEA Grapalat"/>
          <w:sz w:val="20"/>
          <w:szCs w:val="20"/>
        </w:rPr>
        <w:t xml:space="preserve">. </w:t>
      </w:r>
    </w:p>
    <w:p w:rsidR="00BB28C8" w:rsidRPr="00F1493E" w:rsidRDefault="00BB28C8" w:rsidP="00BB28C8">
      <w:pPr>
        <w:widowControl w:val="0"/>
        <w:tabs>
          <w:tab w:val="left" w:pos="1418"/>
        </w:tabs>
        <w:spacing w:after="160" w:line="360" w:lineRule="auto"/>
        <w:ind w:firstLine="567"/>
        <w:jc w:val="both"/>
        <w:rPr>
          <w:rFonts w:ascii="GHEA Grapalat" w:hAnsi="GHEA Grapalat"/>
          <w:sz w:val="20"/>
          <w:szCs w:val="20"/>
        </w:rPr>
      </w:pPr>
      <w:r w:rsidRPr="00F1493E">
        <w:rPr>
          <w:rFonts w:ascii="GHEA Grapalat" w:hAnsi="GHEA Grapalat"/>
          <w:sz w:val="20"/>
          <w:szCs w:val="20"/>
        </w:rPr>
        <w:t>3.4.11.</w:t>
      </w:r>
      <w:r w:rsidRPr="00F1493E">
        <w:rPr>
          <w:rFonts w:ascii="GHEA Grapalat" w:hAnsi="GHEA Grapalat"/>
          <w:sz w:val="20"/>
          <w:szCs w:val="20"/>
        </w:rPr>
        <w:tab/>
        <w:t>В течение срока действия обеспечени</w:t>
      </w:r>
      <w:r w:rsidR="006105DA" w:rsidRPr="00F1493E">
        <w:rPr>
          <w:rFonts w:ascii="GHEA Grapalat" w:hAnsi="GHEA Grapalat"/>
          <w:sz w:val="20"/>
          <w:szCs w:val="20"/>
        </w:rPr>
        <w:t xml:space="preserve">й квалификации и </w:t>
      </w:r>
      <w:r w:rsidRPr="00F1493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F1493E" w:rsidRDefault="00BB28C8" w:rsidP="00BB28C8">
      <w:pPr>
        <w:widowControl w:val="0"/>
        <w:tabs>
          <w:tab w:val="left" w:pos="1276"/>
        </w:tabs>
        <w:spacing w:after="160" w:line="360" w:lineRule="auto"/>
        <w:ind w:firstLine="567"/>
        <w:jc w:val="both"/>
        <w:rPr>
          <w:rFonts w:ascii="GHEA Grapalat" w:hAnsi="GHEA Grapalat" w:cs="Sylfaen"/>
          <w:sz w:val="20"/>
          <w:szCs w:val="20"/>
          <w:u w:val="single"/>
        </w:rPr>
      </w:pPr>
    </w:p>
    <w:p w:rsidR="00BB28C8" w:rsidRPr="00F1493E" w:rsidRDefault="00BB28C8" w:rsidP="00BB28C8">
      <w:pPr>
        <w:widowControl w:val="0"/>
        <w:tabs>
          <w:tab w:val="left" w:pos="1276"/>
        </w:tabs>
        <w:spacing w:after="160" w:line="360" w:lineRule="auto"/>
        <w:jc w:val="center"/>
        <w:rPr>
          <w:rFonts w:ascii="GHEA Grapalat" w:hAnsi="GHEA Grapalat"/>
          <w:b/>
          <w:sz w:val="20"/>
          <w:szCs w:val="20"/>
        </w:rPr>
      </w:pPr>
      <w:r w:rsidRPr="00F1493E">
        <w:rPr>
          <w:rFonts w:ascii="GHEA Grapalat" w:hAnsi="GHEA Grapalat"/>
          <w:b/>
          <w:sz w:val="20"/>
          <w:szCs w:val="20"/>
        </w:rPr>
        <w:lastRenderedPageBreak/>
        <w:t>4. ПОРЯДОК СДАЧИ И ПРИЕМКИ РАБОТЫ</w:t>
      </w:r>
    </w:p>
    <w:p w:rsidR="00F742F9" w:rsidRPr="00F1493E" w:rsidRDefault="00563671" w:rsidP="00563671">
      <w:pPr>
        <w:widowControl w:val="0"/>
        <w:tabs>
          <w:tab w:val="left" w:pos="1134"/>
        </w:tabs>
        <w:spacing w:after="160" w:line="340" w:lineRule="auto"/>
        <w:ind w:firstLine="567"/>
        <w:jc w:val="both"/>
        <w:rPr>
          <w:rFonts w:ascii="GHEA Grapalat" w:hAnsi="GHEA Grapalat"/>
          <w:sz w:val="20"/>
          <w:szCs w:val="20"/>
        </w:rPr>
      </w:pPr>
      <w:r w:rsidRPr="00F1493E">
        <w:rPr>
          <w:rFonts w:ascii="GHEA Grapalat" w:hAnsi="GHEA Grapalat"/>
          <w:sz w:val="20"/>
          <w:szCs w:val="20"/>
        </w:rPr>
        <w:t>4.1.</w:t>
      </w:r>
      <w:r w:rsidRPr="00F1493E">
        <w:rPr>
          <w:rFonts w:ascii="GHEA Grapalat" w:hAnsi="GHEA Grapalat"/>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Pr="00F1493E" w:rsidRDefault="00F742F9" w:rsidP="00563671">
      <w:pPr>
        <w:widowControl w:val="0"/>
        <w:tabs>
          <w:tab w:val="left" w:pos="1134"/>
        </w:tabs>
        <w:spacing w:after="160" w:line="340" w:lineRule="auto"/>
        <w:ind w:firstLine="567"/>
        <w:jc w:val="both"/>
        <w:rPr>
          <w:rFonts w:ascii="GHEA Grapalat" w:hAnsi="GHEA Grapalat" w:cs="Sylfaen"/>
          <w:sz w:val="20"/>
          <w:szCs w:val="20"/>
        </w:rPr>
      </w:pPr>
      <w:r w:rsidRPr="00F1493E">
        <w:rPr>
          <w:rFonts w:ascii="GHEA Grapalat" w:hAnsi="GHEA Grapalat"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F1493E">
        <w:rPr>
          <w:rFonts w:ascii="GHEA Grapalat" w:hAnsi="GHEA Grapalat" w:cs="Sylfaen"/>
          <w:sz w:val="20"/>
          <w:szCs w:val="20"/>
          <w:vertAlign w:val="superscript"/>
        </w:rPr>
        <w:t>27.1</w:t>
      </w:r>
      <w:r w:rsidR="00563671" w:rsidRPr="00F1493E">
        <w:rPr>
          <w:rFonts w:ascii="GHEA Grapalat" w:hAnsi="GHEA Grapalat"/>
          <w:sz w:val="20"/>
          <w:szCs w:val="20"/>
        </w:rPr>
        <w:t xml:space="preserve"> </w:t>
      </w:r>
    </w:p>
    <w:p w:rsidR="00563671" w:rsidRPr="00F1493E" w:rsidRDefault="00563671" w:rsidP="00563671">
      <w:pPr>
        <w:widowControl w:val="0"/>
        <w:spacing w:after="160" w:line="340" w:lineRule="auto"/>
        <w:ind w:firstLine="567"/>
        <w:jc w:val="both"/>
        <w:rPr>
          <w:rFonts w:ascii="GHEA Grapalat" w:hAnsi="GHEA Grapalat" w:cs="Sylfaen"/>
          <w:sz w:val="20"/>
          <w:szCs w:val="20"/>
        </w:rPr>
      </w:pPr>
      <w:r w:rsidRPr="00F1493E">
        <w:rPr>
          <w:rFonts w:ascii="GHEA Grapalat" w:hAnsi="GHEA Grapalat"/>
          <w:sz w:val="20"/>
          <w:szCs w:val="20"/>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w:t>
      </w:r>
      <w:r w:rsidR="006E3102" w:rsidRPr="00F1493E">
        <w:rPr>
          <w:rFonts w:ascii="GHEA Grapalat" w:hAnsi="GHEA Grapalat"/>
          <w:sz w:val="20"/>
          <w:szCs w:val="20"/>
        </w:rPr>
        <w:t xml:space="preserve">ику (Приложение № 4.1) и  2 </w:t>
      </w:r>
      <w:r w:rsidRPr="00F1493E">
        <w:rPr>
          <w:rFonts w:ascii="GHEA Grapalat" w:hAnsi="GHEA Grapalat"/>
          <w:sz w:val="20"/>
          <w:szCs w:val="20"/>
        </w:rPr>
        <w:t xml:space="preserve"> экземпляр акта сдачи-приемки (Приложение № 4). </w:t>
      </w:r>
    </w:p>
    <w:p w:rsidR="00563671" w:rsidRPr="00F1493E"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F1493E">
        <w:rPr>
          <w:rFonts w:ascii="GHEA Grapalat" w:hAnsi="GHEA Grapalat"/>
          <w:sz w:val="20"/>
          <w:szCs w:val="20"/>
        </w:rPr>
        <w:t>4.2.</w:t>
      </w:r>
      <w:r w:rsidRPr="00F1493E">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F1493E"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F1493E">
        <w:rPr>
          <w:rFonts w:ascii="GHEA Grapalat" w:hAnsi="GHEA Grapalat"/>
          <w:sz w:val="20"/>
          <w:szCs w:val="20"/>
        </w:rPr>
        <w:t>а)</w:t>
      </w:r>
      <w:r w:rsidRPr="00F1493E">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563671" w:rsidRPr="00F1493E"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б)</w:t>
      </w:r>
      <w:r w:rsidRPr="00F1493E">
        <w:rPr>
          <w:rFonts w:ascii="GHEA Grapalat" w:hAnsi="GHEA Grapalat"/>
          <w:sz w:val="20"/>
          <w:szCs w:val="20"/>
        </w:rPr>
        <w:tab/>
        <w:t>в отношении Подрядчика применяет меры ответственности, предусмотренные договором.</w:t>
      </w:r>
    </w:p>
    <w:p w:rsidR="00563671" w:rsidRPr="00F1493E"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4.</w:t>
      </w:r>
      <w:r w:rsidR="00C30550" w:rsidRPr="00F1493E">
        <w:rPr>
          <w:rFonts w:ascii="GHEA Grapalat" w:hAnsi="GHEA Grapalat"/>
          <w:sz w:val="20"/>
          <w:szCs w:val="20"/>
        </w:rPr>
        <w:t>3</w:t>
      </w:r>
      <w:r w:rsidR="006E3102" w:rsidRPr="00F1493E">
        <w:rPr>
          <w:rFonts w:ascii="GHEA Grapalat" w:hAnsi="GHEA Grapalat"/>
          <w:sz w:val="20"/>
          <w:szCs w:val="20"/>
        </w:rPr>
        <w:t>.</w:t>
      </w:r>
      <w:r w:rsidR="006E3102" w:rsidRPr="00F1493E">
        <w:rPr>
          <w:rFonts w:ascii="GHEA Grapalat" w:hAnsi="GHEA Grapalat"/>
          <w:sz w:val="20"/>
          <w:szCs w:val="20"/>
        </w:rPr>
        <w:tab/>
        <w:t xml:space="preserve">Заказчик в течение  20 </w:t>
      </w:r>
      <w:r w:rsidRPr="00F1493E">
        <w:rPr>
          <w:rFonts w:ascii="GHEA Grapalat" w:hAnsi="GHEA Grapalat"/>
          <w:sz w:val="20"/>
          <w:szCs w:val="20"/>
        </w:rPr>
        <w:t>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F1493E" w:rsidRDefault="00563671" w:rsidP="00563671">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4.</w:t>
      </w:r>
      <w:r w:rsidR="007E400C" w:rsidRPr="00F1493E">
        <w:rPr>
          <w:rFonts w:ascii="GHEA Grapalat" w:hAnsi="GHEA Grapalat"/>
          <w:sz w:val="20"/>
          <w:szCs w:val="20"/>
        </w:rPr>
        <w:t>4</w:t>
      </w:r>
      <w:r w:rsidRPr="00F1493E">
        <w:rPr>
          <w:rFonts w:ascii="GHEA Grapalat" w:hAnsi="GHEA Grapalat"/>
          <w:sz w:val="20"/>
          <w:szCs w:val="20"/>
        </w:rPr>
        <w:t>.</w:t>
      </w:r>
      <w:r w:rsidRPr="00F1493E">
        <w:rPr>
          <w:rFonts w:ascii="GHEA Grapalat" w:hAnsi="GHEA Grapalat"/>
          <w:sz w:val="20"/>
          <w:szCs w:val="20"/>
        </w:rPr>
        <w:tab/>
        <w:t>Если в срок, установленный пунктом 4.</w:t>
      </w:r>
      <w:r w:rsidR="007E400C" w:rsidRPr="00F1493E">
        <w:rPr>
          <w:rFonts w:ascii="GHEA Grapalat" w:hAnsi="GHEA Grapalat"/>
          <w:sz w:val="20"/>
          <w:szCs w:val="20"/>
        </w:rPr>
        <w:t>3</w:t>
      </w:r>
      <w:r w:rsidRPr="00F1493E">
        <w:rPr>
          <w:rFonts w:ascii="GHEA Grapalat" w:hAnsi="GHEA Grapalat"/>
          <w:sz w:val="20"/>
          <w:szCs w:val="20"/>
        </w:rPr>
        <w:t xml:space="preserve"> договора, Заказчик не</w:t>
      </w:r>
      <w:r w:rsidRPr="00F1493E">
        <w:rPr>
          <w:rFonts w:ascii="Courier New" w:hAnsi="Courier New" w:cs="Courier New"/>
          <w:sz w:val="20"/>
          <w:szCs w:val="20"/>
        </w:rPr>
        <w:t> </w:t>
      </w:r>
      <w:r w:rsidRPr="00F1493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F1493E">
        <w:rPr>
          <w:rFonts w:ascii="GHEA Grapalat" w:hAnsi="GHEA Grapalat"/>
          <w:sz w:val="20"/>
          <w:szCs w:val="20"/>
        </w:rPr>
        <w:t>3</w:t>
      </w:r>
      <w:r w:rsidRPr="00F1493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F1493E" w:rsidRDefault="006365A9" w:rsidP="0032067F">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4.5</w:t>
      </w:r>
      <w:r w:rsidR="0032067F" w:rsidRPr="00F1493E">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w:t>
      </w:r>
      <w:r w:rsidR="0032067F" w:rsidRPr="00F1493E">
        <w:rPr>
          <w:rFonts w:ascii="GHEA Grapalat" w:hAnsi="GHEA Grapalat"/>
          <w:sz w:val="20"/>
          <w:szCs w:val="20"/>
        </w:rPr>
        <w:lastRenderedPageBreak/>
        <w:t>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F1493E" w:rsidRDefault="00563671" w:rsidP="00563671">
      <w:pPr>
        <w:pStyle w:val="norm"/>
        <w:widowControl w:val="0"/>
        <w:tabs>
          <w:tab w:val="left" w:pos="1134"/>
        </w:tabs>
        <w:spacing w:after="160" w:line="360" w:lineRule="auto"/>
        <w:ind w:firstLine="567"/>
        <w:rPr>
          <w:rFonts w:ascii="GHEA Grapalat" w:hAnsi="GHEA Grapalat"/>
          <w:sz w:val="20"/>
        </w:rPr>
      </w:pPr>
      <w:r w:rsidRPr="00F1493E">
        <w:rPr>
          <w:rFonts w:ascii="GHEA Grapalat" w:hAnsi="GHEA Grapalat"/>
          <w:sz w:val="20"/>
        </w:rPr>
        <w:t>4.6.</w:t>
      </w:r>
      <w:r w:rsidRPr="00F1493E">
        <w:rPr>
          <w:rFonts w:ascii="GHEA Grapalat" w:hAnsi="GHEA Grapalat"/>
          <w:sz w:val="20"/>
        </w:rPr>
        <w:tab/>
        <w:t xml:space="preserve">Во время приемки работы применяются также следующие условия: </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1)</w:t>
      </w:r>
      <w:r w:rsidRPr="00F1493E">
        <w:rPr>
          <w:rFonts w:ascii="GHEA Grapalat" w:hAnsi="GHEA Grapalat"/>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F1493E">
        <w:rPr>
          <w:rFonts w:ascii="GHEA Grapalat" w:hAnsi="GHEA Grapalat"/>
          <w:sz w:val="20"/>
        </w:rPr>
        <w:t>приемной комиссии по завершенному строительству (далее-приемная комиссия)</w:t>
      </w:r>
      <w:r w:rsidRPr="00F1493E">
        <w:rPr>
          <w:rFonts w:ascii="GHEA Grapalat" w:hAnsi="GHEA Grapalat"/>
          <w:sz w:val="20"/>
        </w:rPr>
        <w:t>, установленной постановлением Правительства Республики Армения № 596-N от 19 марта 2015 года, и для приемки выполненных работ;</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2)</w:t>
      </w:r>
      <w:r w:rsidRPr="00F1493E">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F1493E">
        <w:rPr>
          <w:rFonts w:ascii="Courier New" w:hAnsi="Courier New" w:cs="Courier New"/>
          <w:sz w:val="20"/>
        </w:rPr>
        <w:t> </w:t>
      </w:r>
      <w:r w:rsidRPr="00F1493E">
        <w:rPr>
          <w:rFonts w:ascii="GHEA Grapalat" w:hAnsi="GHEA Grapalat"/>
          <w:sz w:val="20"/>
        </w:rPr>
        <w:t>года;</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3)</w:t>
      </w:r>
      <w:r w:rsidRPr="00F1493E">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4)</w:t>
      </w:r>
      <w:r w:rsidRPr="00F1493E">
        <w:rPr>
          <w:rFonts w:ascii="GHEA Grapalat" w:hAnsi="GHEA Grapalat"/>
          <w:sz w:val="20"/>
        </w:rPr>
        <w:tab/>
        <w:t>после получения в установленном порядке акта, указанного в подпункте</w:t>
      </w:r>
      <w:r w:rsidRPr="00F1493E">
        <w:rPr>
          <w:rFonts w:ascii="Courier New" w:hAnsi="Courier New" w:cs="Courier New"/>
          <w:sz w:val="20"/>
        </w:rPr>
        <w:t> </w:t>
      </w:r>
      <w:r w:rsidRPr="00F1493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а.</w:t>
      </w:r>
      <w:r w:rsidRPr="00F1493E">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б.</w:t>
      </w:r>
      <w:r w:rsidRPr="00F1493E">
        <w:rPr>
          <w:rFonts w:ascii="GHEA Grapalat" w:hAnsi="GHEA Grapalat"/>
          <w:sz w:val="20"/>
        </w:rPr>
        <w:tab/>
        <w:t>не соответствует требованиям договора, то акт не подписывается;</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5)</w:t>
      </w:r>
      <w:r w:rsidRPr="00F1493E">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F1493E" w:rsidRDefault="00BB28C8" w:rsidP="00BB28C8">
      <w:pPr>
        <w:widowControl w:val="0"/>
        <w:tabs>
          <w:tab w:val="left" w:pos="1276"/>
        </w:tabs>
        <w:spacing w:after="160" w:line="348" w:lineRule="auto"/>
        <w:ind w:firstLine="567"/>
        <w:jc w:val="center"/>
        <w:rPr>
          <w:rFonts w:ascii="GHEA Grapalat" w:hAnsi="GHEA Grapalat"/>
          <w:b/>
          <w:sz w:val="20"/>
          <w:szCs w:val="20"/>
        </w:rPr>
      </w:pPr>
      <w:r w:rsidRPr="00F1493E">
        <w:rPr>
          <w:rFonts w:ascii="GHEA Grapalat" w:hAnsi="GHEA Grapalat"/>
          <w:b/>
          <w:sz w:val="20"/>
          <w:szCs w:val="20"/>
        </w:rPr>
        <w:t>5.</w:t>
      </w:r>
      <w:r w:rsidRPr="00F1493E">
        <w:rPr>
          <w:rFonts w:ascii="GHEA Grapalat" w:hAnsi="GHEA Grapalat"/>
          <w:b/>
          <w:sz w:val="20"/>
          <w:szCs w:val="20"/>
          <w:lang w:val="hy-AM"/>
        </w:rPr>
        <w:t xml:space="preserve"> </w:t>
      </w:r>
      <w:r w:rsidRPr="00F1493E">
        <w:rPr>
          <w:rFonts w:ascii="GHEA Grapalat" w:hAnsi="GHEA Grapalat"/>
          <w:b/>
          <w:sz w:val="20"/>
          <w:szCs w:val="20"/>
        </w:rPr>
        <w:t>ЦЕНА И ОПЛАТА РАБОТЫ</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lastRenderedPageBreak/>
        <w:t>5.1.</w:t>
      </w:r>
      <w:r w:rsidRPr="00F1493E">
        <w:rPr>
          <w:rFonts w:ascii="GHEA Grapalat" w:hAnsi="GHEA Grapalat"/>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лот 1________. (_______) драмов РА, из которых _______ (_______) драмов РА составляют НДС.</w:t>
      </w:r>
    </w:p>
    <w:p w:rsidR="00BB28C8" w:rsidRPr="00F1493E" w:rsidRDefault="00BB28C8" w:rsidP="00BB28C8">
      <w:pPr>
        <w:widowControl w:val="0"/>
        <w:tabs>
          <w:tab w:val="left" w:pos="1276"/>
        </w:tabs>
        <w:spacing w:after="160" w:line="360" w:lineRule="auto"/>
        <w:jc w:val="both"/>
        <w:rPr>
          <w:rFonts w:ascii="GHEA Grapalat" w:hAnsi="GHEA Grapalat"/>
          <w:sz w:val="20"/>
          <w:szCs w:val="20"/>
        </w:rPr>
      </w:pPr>
      <w:r w:rsidRPr="00F1493E">
        <w:rPr>
          <w:rFonts w:ascii="GHEA Grapalat" w:hAnsi="GHEA Grapalat"/>
          <w:sz w:val="20"/>
          <w:szCs w:val="20"/>
        </w:rPr>
        <w:t>_________________________________________________________________________</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лот n _______ (________) драмов РА, из которых _____ (________) драмов РА составляют НДС</w:t>
      </w:r>
      <w:r w:rsidR="00F445EC" w:rsidRPr="00F1493E">
        <w:rPr>
          <w:rStyle w:val="FootnoteReference"/>
          <w:rFonts w:ascii="GHEA Grapalat" w:hAnsi="GHEA Grapalat"/>
          <w:sz w:val="20"/>
          <w:szCs w:val="20"/>
        </w:rPr>
        <w:footnoteReference w:customMarkFollows="1" w:id="20"/>
        <w:t>28</w:t>
      </w:r>
      <w:r w:rsidRPr="00F1493E">
        <w:rPr>
          <w:rFonts w:ascii="GHEA Grapalat" w:hAnsi="GHEA Grapalat"/>
          <w:sz w:val="20"/>
          <w:szCs w:val="20"/>
        </w:rPr>
        <w:t>.</w:t>
      </w:r>
    </w:p>
    <w:p w:rsidR="00BB28C8" w:rsidRPr="00F1493E" w:rsidRDefault="00BB28C8" w:rsidP="00BB28C8">
      <w:pPr>
        <w:widowControl w:val="0"/>
        <w:tabs>
          <w:tab w:val="num"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5.2.</w:t>
      </w:r>
      <w:r w:rsidRPr="00F1493E">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666775" w:rsidRPr="00F1493E" w:rsidRDefault="00BB28C8" w:rsidP="00E21361">
      <w:pPr>
        <w:widowControl w:val="0"/>
        <w:tabs>
          <w:tab w:val="left" w:pos="1134"/>
        </w:tabs>
        <w:spacing w:after="160" w:line="360" w:lineRule="auto"/>
        <w:ind w:firstLine="567"/>
        <w:jc w:val="both"/>
        <w:rPr>
          <w:ins w:id="19" w:author="Vardan" w:date="2022-10-29T23:33:00Z"/>
          <w:rFonts w:ascii="GHEA Grapalat" w:hAnsi="GHEA Grapalat"/>
          <w:sz w:val="20"/>
          <w:szCs w:val="20"/>
        </w:rPr>
      </w:pPr>
      <w:r w:rsidRPr="00F1493E">
        <w:rPr>
          <w:rFonts w:ascii="GHEA Grapalat" w:hAnsi="GHEA Grapalat"/>
          <w:sz w:val="20"/>
          <w:szCs w:val="20"/>
        </w:rPr>
        <w:t>5.3.</w:t>
      </w:r>
      <w:r w:rsidRPr="00F1493E">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Pr="00F1493E" w:rsidRDefault="003D07B5" w:rsidP="006A2F70">
      <w:pPr>
        <w:spacing w:line="360" w:lineRule="auto"/>
        <w:jc w:val="both"/>
        <w:rPr>
          <w:rFonts w:ascii="GHEA Grapalat" w:hAnsi="GHEA Grapalat"/>
          <w:sz w:val="20"/>
          <w:szCs w:val="20"/>
        </w:rPr>
      </w:pPr>
      <w:r w:rsidRPr="00F1493E">
        <w:rPr>
          <w:rFonts w:ascii="GHEA Grapalat" w:hAnsi="GHEA Grapalat"/>
          <w:sz w:val="20"/>
          <w:szCs w:val="20"/>
        </w:rPr>
        <w:t xml:space="preserve">     </w:t>
      </w:r>
      <w:r w:rsidR="00BB28C8" w:rsidRPr="00F1493E">
        <w:rPr>
          <w:rFonts w:ascii="GHEA Grapalat" w:hAnsi="GHEA Grapalat"/>
          <w:sz w:val="20"/>
          <w:szCs w:val="20"/>
        </w:rPr>
        <w:t xml:space="preserve">Перечисление денежных средств производится на основании акта сдачи-приемки в </w:t>
      </w:r>
      <w:r w:rsidR="00E02310" w:rsidRPr="00F1493E">
        <w:rPr>
          <w:rFonts w:ascii="GHEA Grapalat" w:hAnsi="GHEA Grapalat"/>
          <w:sz w:val="20"/>
          <w:szCs w:val="20"/>
        </w:rPr>
        <w:t>течение месяцев</w:t>
      </w:r>
      <w:r w:rsidR="00BB28C8" w:rsidRPr="00F1493E">
        <w:rPr>
          <w:rFonts w:ascii="GHEA Grapalat" w:hAnsi="GHEA Grapalat"/>
          <w:sz w:val="20"/>
          <w:szCs w:val="20"/>
        </w:rPr>
        <w:t>, предусмотренны</w:t>
      </w:r>
      <w:r w:rsidR="00E02310" w:rsidRPr="00F1493E">
        <w:rPr>
          <w:rFonts w:ascii="GHEA Grapalat" w:hAnsi="GHEA Grapalat"/>
          <w:sz w:val="20"/>
          <w:szCs w:val="20"/>
        </w:rPr>
        <w:t>х</w:t>
      </w:r>
      <w:r w:rsidR="00BB28C8" w:rsidRPr="00F1493E">
        <w:rPr>
          <w:rFonts w:ascii="GHEA Grapalat" w:hAnsi="GHEA Grapalat"/>
          <w:sz w:val="20"/>
          <w:szCs w:val="20"/>
        </w:rPr>
        <w:t xml:space="preserve"> графиком оплаты договора (Приложение № 2), но не позднее чем до </w:t>
      </w:r>
      <w:r w:rsidR="006E3102" w:rsidRPr="00F1493E">
        <w:rPr>
          <w:rFonts w:ascii="GHEA Grapalat" w:hAnsi="GHEA Grapalat"/>
          <w:sz w:val="20"/>
          <w:szCs w:val="20"/>
        </w:rPr>
        <w:t xml:space="preserve"> 30</w:t>
      </w:r>
      <w:r w:rsidR="00E02310" w:rsidRPr="00F1493E">
        <w:rPr>
          <w:rFonts w:ascii="GHEA Grapalat" w:hAnsi="GHEA Grapalat"/>
          <w:sz w:val="20"/>
          <w:szCs w:val="20"/>
        </w:rPr>
        <w:t xml:space="preserve">-ого </w:t>
      </w:r>
      <w:r w:rsidR="00BB28C8" w:rsidRPr="00F1493E">
        <w:rPr>
          <w:rFonts w:ascii="GHEA Grapalat" w:hAnsi="GHEA Grapalat"/>
          <w:sz w:val="20"/>
          <w:szCs w:val="20"/>
        </w:rPr>
        <w:t xml:space="preserve"> декабря данного года. </w:t>
      </w:r>
    </w:p>
    <w:p w:rsidR="006A4B0D" w:rsidRPr="00F1493E" w:rsidRDefault="006A4B0D" w:rsidP="006A4B0D">
      <w:pPr>
        <w:widowControl w:val="0"/>
        <w:tabs>
          <w:tab w:val="left" w:pos="1134"/>
        </w:tabs>
        <w:spacing w:after="160"/>
        <w:ind w:firstLine="567"/>
        <w:jc w:val="both"/>
        <w:rPr>
          <w:rFonts w:ascii="GHEA Grapalat" w:hAnsi="GHEA Grapalat"/>
          <w:sz w:val="20"/>
          <w:szCs w:val="20"/>
          <w:lang w:val="hy-AM"/>
        </w:rPr>
      </w:pPr>
      <w:r w:rsidRPr="00F1493E">
        <w:rPr>
          <w:rFonts w:ascii="GHEA Grapalat" w:hAnsi="GHEA Grapalat"/>
          <w:sz w:val="20"/>
          <w:szCs w:val="20"/>
          <w:lang w:val="hy-AM"/>
        </w:rPr>
        <w:t xml:space="preserve">При этом, с целью совершения платежа, </w:t>
      </w:r>
      <w:r w:rsidRPr="00F1493E">
        <w:rPr>
          <w:rFonts w:ascii="GHEA Grapalat" w:hAnsi="GHEA Grapalat"/>
          <w:sz w:val="20"/>
          <w:szCs w:val="20"/>
        </w:rPr>
        <w:t>заказчик</w:t>
      </w:r>
      <w:r w:rsidRPr="00F1493E">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F1493E">
        <w:rPr>
          <w:rFonts w:ascii="GHEA Grapalat" w:hAnsi="GHEA Grapalat"/>
          <w:sz w:val="20"/>
          <w:szCs w:val="20"/>
          <w:vertAlign w:val="superscript"/>
          <w:lang w:val="hy-AM"/>
        </w:rPr>
        <w:t>28,1</w:t>
      </w:r>
      <w:r w:rsidRPr="00F1493E">
        <w:rPr>
          <w:rFonts w:ascii="GHEA Grapalat" w:hAnsi="GHEA Grapalat"/>
          <w:sz w:val="20"/>
          <w:szCs w:val="20"/>
          <w:lang w:val="hy-AM"/>
        </w:rPr>
        <w:t>.</w:t>
      </w:r>
    </w:p>
    <w:p w:rsidR="001167B6" w:rsidRPr="00F1493E" w:rsidRDefault="001167B6" w:rsidP="001167B6">
      <w:pPr>
        <w:pStyle w:val="HTMLPreformatted"/>
        <w:shd w:val="clear" w:color="auto" w:fill="F8F9FA"/>
        <w:spacing w:line="540" w:lineRule="atLeast"/>
        <w:jc w:val="both"/>
        <w:rPr>
          <w:rFonts w:ascii="GHEA Grapalat" w:hAnsi="GHEA Grapalat" w:cs="Times New Roman"/>
          <w:lang w:val="ru-RU" w:eastAsia="ru-RU" w:bidi="ru-RU"/>
        </w:rPr>
      </w:pPr>
      <w:r w:rsidRPr="00F1493E">
        <w:rPr>
          <w:rFonts w:ascii="GHEA Grapalat" w:hAnsi="GHEA Grapalat"/>
          <w:lang w:val="ru-RU"/>
        </w:rPr>
        <w:t xml:space="preserve">5.4 </w:t>
      </w:r>
      <w:r w:rsidRPr="00F1493E">
        <w:rPr>
          <w:rFonts w:ascii="GHEA Grapalat" w:hAnsi="GHEA Grapalat" w:cs="Times New Roman"/>
          <w:lang w:val="ru-RU" w:eastAsia="ru-RU" w:bidi="ru-RU"/>
        </w:rPr>
        <w:t xml:space="preserve">В рамках договора за исполнительные акты платежи осуществляются по следующей формуле: </w:t>
      </w:r>
    </w:p>
    <w:p w:rsidR="001167B6" w:rsidRPr="00F1493E" w:rsidRDefault="001167B6" w:rsidP="001167B6">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ВС= ЦУ/СЦxОР где:</w:t>
      </w:r>
    </w:p>
    <w:p w:rsidR="001167B6" w:rsidRPr="00F1493E" w:rsidRDefault="001167B6" w:rsidP="001167B6">
      <w:pPr>
        <w:pStyle w:val="HTMLPreformatted"/>
        <w:shd w:val="clear" w:color="auto" w:fill="F8F9FA"/>
        <w:spacing w:line="540" w:lineRule="atLeast"/>
        <w:rPr>
          <w:rFonts w:ascii="GHEA Grapalat" w:hAnsi="GHEA Grapalat" w:cs="Times New Roman"/>
          <w:lang w:val="ru-RU" w:eastAsia="ru-RU" w:bidi="ru-RU"/>
        </w:rPr>
      </w:pPr>
      <w:r w:rsidRPr="00F1493E">
        <w:rPr>
          <w:rFonts w:ascii="GHEA Grapalat" w:hAnsi="GHEA Grapalat" w:cs="Times New Roman"/>
          <w:lang w:val="ru-RU" w:eastAsia="ru-RU" w:bidi="ru-RU"/>
        </w:rPr>
        <w:t>ЦУ - цена, указанная в пункте 5.1 договора (если включено более одного лота, то цена данного лота);</w:t>
      </w:r>
    </w:p>
    <w:p w:rsidR="001167B6" w:rsidRPr="00F1493E" w:rsidRDefault="001167B6" w:rsidP="001167B6">
      <w:pPr>
        <w:pStyle w:val="norm"/>
        <w:widowControl w:val="0"/>
        <w:spacing w:after="160" w:line="360" w:lineRule="auto"/>
        <w:ind w:firstLine="567"/>
        <w:rPr>
          <w:rFonts w:ascii="GHEA Grapalat" w:hAnsi="GHEA Grapalat"/>
          <w:sz w:val="20"/>
        </w:rPr>
      </w:pPr>
      <w:r w:rsidRPr="00F1493E">
        <w:rPr>
          <w:rFonts w:ascii="GHEA Grapalat" w:hAnsi="GHEA Grapalat"/>
          <w:sz w:val="20"/>
        </w:rPr>
        <w:t>СЦ-сметная цена строительных работ, опубликованная в настоящем приглашении,</w:t>
      </w:r>
    </w:p>
    <w:p w:rsidR="001167B6" w:rsidRPr="00F1493E" w:rsidRDefault="001167B6" w:rsidP="001167B6">
      <w:pPr>
        <w:pStyle w:val="norm"/>
        <w:widowControl w:val="0"/>
        <w:spacing w:after="160" w:line="360" w:lineRule="auto"/>
        <w:ind w:firstLine="567"/>
        <w:rPr>
          <w:rFonts w:ascii="GHEA Grapalat" w:hAnsi="GHEA Grapalat"/>
          <w:sz w:val="20"/>
        </w:rPr>
      </w:pPr>
      <w:r w:rsidRPr="00F1493E">
        <w:rPr>
          <w:rFonts w:ascii="GHEA Grapalat" w:hAnsi="GHEA Grapalat"/>
          <w:sz w:val="20"/>
        </w:rPr>
        <w:t xml:space="preserve">ОР - объем работ, представленный данным исполнительным актом, в денежном </w:t>
      </w:r>
      <w:r w:rsidRPr="00F1493E">
        <w:rPr>
          <w:rFonts w:ascii="GHEA Grapalat" w:hAnsi="GHEA Grapalat"/>
          <w:sz w:val="20"/>
        </w:rPr>
        <w:lastRenderedPageBreak/>
        <w:t>выражении,</w:t>
      </w:r>
    </w:p>
    <w:p w:rsidR="001167B6" w:rsidRPr="00F1493E" w:rsidRDefault="001167B6" w:rsidP="001167B6">
      <w:pPr>
        <w:widowControl w:val="0"/>
        <w:tabs>
          <w:tab w:val="num"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ВС-сумма, выплачиваемая за работы, указанные в объемной ведомость-смете.</w:t>
      </w:r>
    </w:p>
    <w:p w:rsidR="006A4B0D" w:rsidRPr="00F1493E" w:rsidRDefault="006A4B0D">
      <w:pPr>
        <w:rPr>
          <w:rFonts w:ascii="GHEA Grapalat" w:hAnsi="GHEA Grapalat"/>
          <w:b/>
          <w:sz w:val="20"/>
          <w:szCs w:val="20"/>
        </w:rPr>
      </w:pPr>
    </w:p>
    <w:p w:rsidR="00BB28C8" w:rsidRPr="00F1493E" w:rsidRDefault="00BB28C8" w:rsidP="00BB28C8">
      <w:pPr>
        <w:widowControl w:val="0"/>
        <w:tabs>
          <w:tab w:val="left" w:pos="1276"/>
        </w:tabs>
        <w:spacing w:after="160" w:line="360" w:lineRule="auto"/>
        <w:ind w:firstLine="567"/>
        <w:jc w:val="center"/>
        <w:rPr>
          <w:rFonts w:ascii="GHEA Grapalat" w:hAnsi="GHEA Grapalat"/>
          <w:b/>
          <w:sz w:val="20"/>
          <w:szCs w:val="20"/>
        </w:rPr>
      </w:pPr>
      <w:r w:rsidRPr="00F1493E">
        <w:rPr>
          <w:rFonts w:ascii="GHEA Grapalat" w:hAnsi="GHEA Grapalat"/>
          <w:b/>
          <w:sz w:val="20"/>
          <w:szCs w:val="20"/>
        </w:rPr>
        <w:t>6. ОТВЕТСТВЕННОСТЬ СТОРОН</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6.1.</w:t>
      </w:r>
      <w:r w:rsidRPr="00F1493E">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F1493E"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6.2.</w:t>
      </w:r>
      <w:r w:rsidRPr="00F1493E">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F1493E" w:rsidRDefault="00BB28C8" w:rsidP="00BB28C8">
      <w:pPr>
        <w:widowControl w:val="0"/>
        <w:tabs>
          <w:tab w:val="left" w:pos="1134"/>
        </w:tabs>
        <w:spacing w:after="160" w:line="360" w:lineRule="auto"/>
        <w:ind w:firstLine="567"/>
        <w:jc w:val="both"/>
        <w:rPr>
          <w:rFonts w:ascii="GHEA Grapalat" w:hAnsi="GHEA Grapalat" w:cs="Tahoma"/>
          <w:sz w:val="20"/>
          <w:szCs w:val="20"/>
        </w:rPr>
      </w:pPr>
      <w:r w:rsidRPr="00F1493E">
        <w:rPr>
          <w:rFonts w:ascii="GHEA Grapalat" w:hAnsi="GHEA Grapalat"/>
          <w:sz w:val="20"/>
          <w:szCs w:val="20"/>
        </w:rPr>
        <w:t>6.3.</w:t>
      </w:r>
      <w:r w:rsidRPr="00F1493E">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F1493E">
        <w:rPr>
          <w:rFonts w:ascii="GHEA Grapalat" w:hAnsi="GHEA Grapalat"/>
          <w:sz w:val="20"/>
          <w:szCs w:val="20"/>
        </w:rPr>
        <w:t>.</w:t>
      </w:r>
      <w:r w:rsidRPr="00F1493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F1493E">
        <w:rPr>
          <w:rStyle w:val="FootnoteReference"/>
          <w:rFonts w:ascii="GHEA Grapalat" w:hAnsi="GHEA Grapalat"/>
          <w:sz w:val="20"/>
          <w:szCs w:val="20"/>
        </w:rPr>
        <w:footnoteReference w:customMarkFollows="1" w:id="21"/>
        <w:t>30</w:t>
      </w:r>
      <w:r w:rsidRPr="00F1493E">
        <w:rPr>
          <w:rFonts w:ascii="GHEA Grapalat" w:hAnsi="GHEA Grapalat"/>
          <w:sz w:val="20"/>
          <w:szCs w:val="20"/>
        </w:rPr>
        <w:t>. При этом</w:t>
      </w:r>
      <w:r w:rsidRPr="00F1493E">
        <w:rPr>
          <w:rFonts w:ascii="GHEA Grapalat" w:hAnsi="GHEA Grapalat"/>
          <w:sz w:val="20"/>
          <w:szCs w:val="20"/>
          <w:lang w:val="hy-AM"/>
        </w:rPr>
        <w:t>,</w:t>
      </w:r>
      <w:r w:rsidRPr="00F1493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F1493E">
        <w:rPr>
          <w:rFonts w:ascii="GHEA Grapalat" w:hAnsi="GHEA Grapalat"/>
          <w:sz w:val="20"/>
          <w:szCs w:val="20"/>
        </w:rPr>
        <w:t>.</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6.4.</w:t>
      </w:r>
      <w:r w:rsidRPr="00F1493E">
        <w:rPr>
          <w:rFonts w:ascii="GHEA Grapalat" w:hAnsi="GHEA Grapalat"/>
          <w:sz w:val="20"/>
          <w:szCs w:val="20"/>
        </w:rPr>
        <w:tab/>
        <w:t>Предусмотренные пунктами 6.2</w:t>
      </w:r>
      <w:r w:rsidR="006B6561" w:rsidRPr="00F1493E">
        <w:rPr>
          <w:rFonts w:ascii="GHEA Grapalat" w:hAnsi="GHEA Grapalat"/>
          <w:sz w:val="20"/>
          <w:szCs w:val="20"/>
        </w:rPr>
        <w:t>,</w:t>
      </w:r>
      <w:r w:rsidRPr="00F1493E">
        <w:rPr>
          <w:rFonts w:ascii="GHEA Grapalat" w:hAnsi="GHEA Grapalat"/>
          <w:sz w:val="20"/>
          <w:szCs w:val="20"/>
        </w:rPr>
        <w:t xml:space="preserve"> 6.3 </w:t>
      </w:r>
      <w:r w:rsidR="006B6561" w:rsidRPr="00F1493E">
        <w:rPr>
          <w:rFonts w:ascii="GHEA Grapalat" w:hAnsi="GHEA Grapalat"/>
          <w:sz w:val="20"/>
          <w:szCs w:val="20"/>
        </w:rPr>
        <w:t xml:space="preserve">и 6.5.1 </w:t>
      </w:r>
      <w:r w:rsidRPr="00F1493E">
        <w:rPr>
          <w:rFonts w:ascii="GHEA Grapalat" w:hAnsi="GHEA Grapalat"/>
          <w:sz w:val="20"/>
          <w:szCs w:val="20"/>
        </w:rPr>
        <w:t>договора пеня и штраф исчисляются и зачитываются вместе с суммами, уплачиваемыми Подрядчику.</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6.5.</w:t>
      </w:r>
      <w:r w:rsidRPr="00F1493E">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263C5" w:rsidRPr="00F1493E" w:rsidRDefault="00B54A07" w:rsidP="006263C5">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b/>
          <w:sz w:val="20"/>
          <w:szCs w:val="20"/>
        </w:rPr>
        <w:t>6.5.1.</w:t>
      </w:r>
      <w:r w:rsidR="006263C5" w:rsidRPr="00F1493E">
        <w:rPr>
          <w:rFonts w:ascii="GHEA Grapalat" w:hAnsi="GHEA Grapalat"/>
          <w:b/>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F1493E">
        <w:rPr>
          <w:rFonts w:ascii="GHEA Grapalat" w:hAnsi="GHEA Grapalat"/>
          <w:sz w:val="20"/>
          <w:szCs w:val="20"/>
          <w:vertAlign w:val="superscript"/>
        </w:rPr>
        <w:t>31.1</w:t>
      </w:r>
    </w:p>
    <w:tbl>
      <w:tblPr>
        <w:tblStyle w:val="TableGrid"/>
        <w:tblW w:w="9464" w:type="dxa"/>
        <w:tblLook w:val="04A0"/>
      </w:tblPr>
      <w:tblGrid>
        <w:gridCol w:w="1101"/>
        <w:gridCol w:w="5103"/>
        <w:gridCol w:w="3260"/>
      </w:tblGrid>
      <w:tr w:rsidR="006263C5" w:rsidRPr="00F1493E" w:rsidTr="007C227C">
        <w:tc>
          <w:tcPr>
            <w:tcW w:w="1101" w:type="dxa"/>
            <w:tcBorders>
              <w:top w:val="single" w:sz="4" w:space="0" w:color="auto"/>
              <w:left w:val="single" w:sz="4" w:space="0" w:color="auto"/>
              <w:bottom w:val="single" w:sz="4" w:space="0" w:color="auto"/>
              <w:right w:val="single" w:sz="4" w:space="0" w:color="auto"/>
            </w:tcBorders>
            <w:hideMark/>
          </w:tcPr>
          <w:p w:rsidR="006263C5" w:rsidRPr="00F1493E"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sidRPr="00F1493E">
              <w:rPr>
                <w:rFonts w:ascii="GHEA Grapalat" w:hAnsi="GHEA Grapalat" w:cs="Sylfaen"/>
                <w:sz w:val="20"/>
                <w:szCs w:val="20"/>
              </w:rPr>
              <w:lastRenderedPageBreak/>
              <w:t>N</w:t>
            </w:r>
          </w:p>
        </w:tc>
        <w:tc>
          <w:tcPr>
            <w:tcW w:w="5103" w:type="dxa"/>
            <w:tcBorders>
              <w:top w:val="single" w:sz="4" w:space="0" w:color="auto"/>
              <w:left w:val="single" w:sz="4" w:space="0" w:color="auto"/>
              <w:bottom w:val="single" w:sz="4" w:space="0" w:color="auto"/>
              <w:right w:val="single" w:sz="4" w:space="0" w:color="auto"/>
            </w:tcBorders>
            <w:hideMark/>
          </w:tcPr>
          <w:p w:rsidR="006263C5" w:rsidRPr="00F1493E"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F1493E">
              <w:rPr>
                <w:rFonts w:ascii="GHEA Grapalat" w:hAnsi="GHEA Grapalat" w:cs="Sylfaen"/>
                <w:sz w:val="20"/>
                <w:szCs w:val="20"/>
                <w:u w:val="single"/>
                <w:lang w:val="hy-AM"/>
              </w:rPr>
              <w:t>Нарушение</w:t>
            </w:r>
          </w:p>
        </w:tc>
        <w:tc>
          <w:tcPr>
            <w:tcW w:w="3260" w:type="dxa"/>
            <w:tcBorders>
              <w:top w:val="single" w:sz="4" w:space="0" w:color="auto"/>
              <w:left w:val="single" w:sz="4" w:space="0" w:color="auto"/>
              <w:bottom w:val="single" w:sz="4" w:space="0" w:color="auto"/>
              <w:right w:val="single" w:sz="4" w:space="0" w:color="auto"/>
            </w:tcBorders>
            <w:hideMark/>
          </w:tcPr>
          <w:p w:rsidR="006263C5" w:rsidRPr="00F1493E"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F1493E">
              <w:rPr>
                <w:rFonts w:ascii="GHEA Grapalat" w:hAnsi="GHEA Grapalat"/>
                <w:sz w:val="20"/>
                <w:szCs w:val="20"/>
                <w:u w:val="single"/>
                <w:lang w:val="en-US"/>
              </w:rPr>
              <w:t>О</w:t>
            </w:r>
            <w:r w:rsidRPr="00F1493E">
              <w:rPr>
                <w:rFonts w:ascii="GHEA Grapalat" w:hAnsi="GHEA Grapalat"/>
                <w:sz w:val="20"/>
                <w:szCs w:val="20"/>
                <w:u w:val="single"/>
              </w:rPr>
              <w:t>тветственност</w:t>
            </w:r>
            <w:r w:rsidRPr="00F1493E">
              <w:rPr>
                <w:rFonts w:ascii="GHEA Grapalat" w:hAnsi="GHEA Grapalat"/>
                <w:sz w:val="20"/>
                <w:szCs w:val="20"/>
                <w:u w:val="single"/>
                <w:lang w:val="en-US"/>
              </w:rPr>
              <w:t>ь</w:t>
            </w:r>
          </w:p>
        </w:tc>
      </w:tr>
      <w:tr w:rsidR="007C227C" w:rsidRPr="00F1493E"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F1493E" w:rsidRDefault="007C227C" w:rsidP="00303ABD">
            <w:pPr>
              <w:pStyle w:val="NormalWeb"/>
              <w:spacing w:before="0" w:beforeAutospacing="0" w:after="240" w:afterAutospacing="0" w:line="360" w:lineRule="auto"/>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1</w:t>
            </w:r>
          </w:p>
        </w:tc>
        <w:tc>
          <w:tcPr>
            <w:tcW w:w="5103"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Неправильная организация и оснащение строительной площадки</w:t>
            </w:r>
          </w:p>
        </w:tc>
        <w:tc>
          <w:tcPr>
            <w:tcW w:w="3260"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Штраф – в размере 0,5% от цены контракта.</w:t>
            </w:r>
          </w:p>
        </w:tc>
      </w:tr>
      <w:tr w:rsidR="007C227C" w:rsidRPr="00F1493E"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F1493E" w:rsidRDefault="007C227C" w:rsidP="00303ABD">
            <w:pPr>
              <w:pStyle w:val="NormalWeb"/>
              <w:spacing w:before="0" w:beforeAutospacing="0" w:after="240" w:afterAutospacing="0" w:line="360" w:lineRule="auto"/>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2</w:t>
            </w:r>
          </w:p>
        </w:tc>
        <w:tc>
          <w:tcPr>
            <w:tcW w:w="5103"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Несоблюдение норм технической безопасности</w:t>
            </w:r>
          </w:p>
        </w:tc>
        <w:tc>
          <w:tcPr>
            <w:tcW w:w="3260" w:type="dxa"/>
            <w:tcBorders>
              <w:top w:val="single" w:sz="4" w:space="0" w:color="auto"/>
              <w:left w:val="single" w:sz="4" w:space="0" w:color="auto"/>
              <w:bottom w:val="single" w:sz="4" w:space="0" w:color="auto"/>
              <w:right w:val="single" w:sz="4" w:space="0" w:color="auto"/>
            </w:tcBorders>
          </w:tcPr>
          <w:p w:rsidR="007C227C" w:rsidRPr="00F1493E" w:rsidRDefault="00DF426E"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Штраф – в размере 0,5% от цены контракта.</w:t>
            </w:r>
          </w:p>
        </w:tc>
      </w:tr>
      <w:tr w:rsidR="007C227C" w:rsidRPr="00F1493E"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F1493E" w:rsidRDefault="007C227C" w:rsidP="00303ABD">
            <w:pPr>
              <w:pStyle w:val="NormalWeb"/>
              <w:spacing w:before="0" w:beforeAutospacing="0" w:after="240" w:afterAutospacing="0" w:line="360" w:lineRule="auto"/>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3</w:t>
            </w:r>
          </w:p>
        </w:tc>
        <w:tc>
          <w:tcPr>
            <w:tcW w:w="5103"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Несоблюдение санитарных и экологических норм</w:t>
            </w:r>
          </w:p>
        </w:tc>
        <w:tc>
          <w:tcPr>
            <w:tcW w:w="3260" w:type="dxa"/>
            <w:tcBorders>
              <w:top w:val="single" w:sz="4" w:space="0" w:color="auto"/>
              <w:left w:val="single" w:sz="4" w:space="0" w:color="auto"/>
              <w:bottom w:val="single" w:sz="4" w:space="0" w:color="auto"/>
              <w:right w:val="single" w:sz="4" w:space="0" w:color="auto"/>
            </w:tcBorders>
          </w:tcPr>
          <w:p w:rsidR="007C227C" w:rsidRPr="00F1493E" w:rsidRDefault="00DF426E"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Штраф – в размере 0,5% от цены контракта.</w:t>
            </w:r>
          </w:p>
        </w:tc>
      </w:tr>
    </w:tbl>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6.6.</w:t>
      </w:r>
      <w:r w:rsidRPr="00F1493E">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6.7.</w:t>
      </w:r>
      <w:r w:rsidRPr="00F1493E">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BB28C8" w:rsidRPr="00F1493E" w:rsidRDefault="00BB28C8" w:rsidP="00BB28C8">
      <w:pPr>
        <w:widowControl w:val="0"/>
        <w:tabs>
          <w:tab w:val="left" w:pos="1276"/>
        </w:tabs>
        <w:spacing w:after="160" w:line="360" w:lineRule="auto"/>
        <w:jc w:val="center"/>
        <w:rPr>
          <w:rFonts w:ascii="GHEA Grapalat" w:hAnsi="GHEA Grapalat"/>
          <w:b/>
          <w:sz w:val="20"/>
          <w:szCs w:val="20"/>
        </w:rPr>
      </w:pPr>
      <w:r w:rsidRPr="00F1493E">
        <w:rPr>
          <w:rFonts w:ascii="GHEA Grapalat" w:hAnsi="GHEA Grapalat"/>
          <w:b/>
          <w:sz w:val="20"/>
          <w:szCs w:val="20"/>
        </w:rPr>
        <w:t>7. ДЕЙСТВИЕ НЕПРЕОДОЛИМОЙ СИЛЫ (ФОРС-МАЖОР)</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F1493E" w:rsidRDefault="00BB28C8" w:rsidP="00BB28C8">
      <w:pPr>
        <w:widowControl w:val="0"/>
        <w:tabs>
          <w:tab w:val="left" w:pos="1276"/>
        </w:tabs>
        <w:spacing w:after="160" w:line="360" w:lineRule="auto"/>
        <w:jc w:val="center"/>
        <w:rPr>
          <w:rFonts w:ascii="GHEA Grapalat" w:hAnsi="GHEA Grapalat" w:cs="Sylfaen"/>
          <w:b/>
          <w:sz w:val="20"/>
          <w:szCs w:val="20"/>
        </w:rPr>
      </w:pPr>
      <w:r w:rsidRPr="00F1493E">
        <w:rPr>
          <w:rFonts w:ascii="GHEA Grapalat" w:hAnsi="GHEA Grapalat"/>
          <w:b/>
          <w:sz w:val="20"/>
          <w:szCs w:val="20"/>
        </w:rPr>
        <w:t>8. ИНЫЕ УСЛОВИЯ</w:t>
      </w:r>
    </w:p>
    <w:p w:rsidR="00BB28C8" w:rsidRPr="00F1493E"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8.1.</w:t>
      </w:r>
      <w:r w:rsidRPr="00F1493E">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F1493E"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F1493E">
        <w:rPr>
          <w:rStyle w:val="FootnoteReference"/>
          <w:rFonts w:ascii="GHEA Grapalat" w:hAnsi="GHEA Grapalat"/>
          <w:sz w:val="20"/>
          <w:szCs w:val="20"/>
        </w:rPr>
        <w:t xml:space="preserve"> </w:t>
      </w:r>
      <w:r w:rsidR="00A102AD" w:rsidRPr="00F1493E">
        <w:rPr>
          <w:rStyle w:val="FootnoteReference"/>
          <w:rFonts w:ascii="GHEA Grapalat" w:hAnsi="GHEA Grapalat"/>
          <w:sz w:val="20"/>
          <w:szCs w:val="20"/>
        </w:rPr>
        <w:footnoteReference w:customMarkFollows="1" w:id="22"/>
        <w:t>31</w:t>
      </w:r>
      <w:r w:rsidRPr="00F1493E">
        <w:rPr>
          <w:rFonts w:ascii="GHEA Grapalat" w:hAnsi="GHEA Grapalat"/>
          <w:sz w:val="20"/>
          <w:szCs w:val="20"/>
        </w:rPr>
        <w:t>.</w:t>
      </w:r>
    </w:p>
    <w:p w:rsidR="00BB28C8" w:rsidRPr="00F1493E"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8.2.</w:t>
      </w:r>
      <w:r w:rsidRPr="00F1493E">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w:t>
      </w:r>
      <w:r w:rsidRPr="00F1493E">
        <w:rPr>
          <w:rFonts w:ascii="GHEA Grapalat" w:hAnsi="GHEA Grapalat"/>
          <w:sz w:val="20"/>
          <w:szCs w:val="20"/>
        </w:rPr>
        <w:lastRenderedPageBreak/>
        <w:t xml:space="preserve">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F1493E"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8.3.</w:t>
      </w:r>
      <w:r w:rsidRPr="00F1493E">
        <w:rPr>
          <w:rFonts w:ascii="GHEA Grapalat" w:hAnsi="GHEA Grapalat"/>
          <w:sz w:val="20"/>
          <w:szCs w:val="20"/>
        </w:rPr>
        <w:tab/>
        <w:t xml:space="preserve">В том случае, когда в установленном законом порядке в результате контроля </w:t>
      </w:r>
      <w:r w:rsidRPr="00F1493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F1493E">
        <w:rPr>
          <w:rFonts w:ascii="GHEA Grapalat" w:hAnsi="GHEA Grapalat"/>
          <w:spacing w:val="-4"/>
          <w:sz w:val="20"/>
          <w:szCs w:val="20"/>
        </w:rPr>
        <w:t xml:space="preserve"> расторгает договор</w:t>
      </w:r>
      <w:r w:rsidRPr="00F1493E">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8.4.</w:t>
      </w:r>
      <w:r w:rsidRPr="00F1493E">
        <w:rPr>
          <w:rFonts w:ascii="GHEA Grapalat" w:hAnsi="GHEA Grapalat"/>
          <w:sz w:val="20"/>
          <w:szCs w:val="20"/>
        </w:rPr>
        <w:tab/>
        <w:t>Споры в связи с договором подлежат рассмотрению в судах Республики</w:t>
      </w:r>
      <w:r w:rsidRPr="00F1493E">
        <w:rPr>
          <w:rFonts w:ascii="Courier New" w:hAnsi="Courier New" w:cs="Courier New"/>
          <w:sz w:val="20"/>
          <w:szCs w:val="20"/>
          <w:lang w:val="en-US"/>
        </w:rPr>
        <w:t> </w:t>
      </w:r>
      <w:r w:rsidRPr="00F1493E">
        <w:rPr>
          <w:rFonts w:ascii="GHEA Grapalat" w:hAnsi="GHEA Grapalat"/>
          <w:sz w:val="20"/>
          <w:szCs w:val="20"/>
        </w:rPr>
        <w:t>Армения.</w:t>
      </w:r>
    </w:p>
    <w:p w:rsidR="00BB28C8" w:rsidRPr="00F1493E" w:rsidRDefault="00BB28C8" w:rsidP="00B92A7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8.5</w:t>
      </w:r>
      <w:r w:rsidRPr="00F1493E">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F1493E"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8.6.</w:t>
      </w:r>
      <w:r w:rsidRPr="00F1493E">
        <w:rPr>
          <w:rFonts w:ascii="GHEA Grapalat" w:hAnsi="GHEA Grapalat"/>
          <w:sz w:val="20"/>
          <w:szCs w:val="20"/>
        </w:rPr>
        <w:tab/>
        <w:t>Если договор осуществляется посредством заключения договора субподряда:</w:t>
      </w:r>
    </w:p>
    <w:p w:rsidR="00BB28C8" w:rsidRPr="00F1493E"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F1493E">
        <w:rPr>
          <w:rFonts w:ascii="GHEA Grapalat" w:hAnsi="GHEA Grapalat"/>
          <w:sz w:val="20"/>
          <w:szCs w:val="20"/>
        </w:rPr>
        <w:t>1)</w:t>
      </w:r>
      <w:r w:rsidRPr="00F1493E">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BB28C8" w:rsidRPr="00F1493E"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F1493E">
        <w:rPr>
          <w:rFonts w:ascii="GHEA Grapalat" w:hAnsi="GHEA Grapalat"/>
          <w:sz w:val="20"/>
          <w:szCs w:val="20"/>
        </w:rPr>
        <w:t>2)</w:t>
      </w:r>
      <w:r w:rsidRPr="00F1493E">
        <w:rPr>
          <w:rFonts w:ascii="GHEA Grapalat" w:hAnsi="GHEA Grapalat"/>
          <w:sz w:val="20"/>
          <w:szCs w:val="20"/>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w:t>
      </w:r>
      <w:r w:rsidRPr="00F1493E">
        <w:rPr>
          <w:rFonts w:ascii="GHEA Grapalat" w:hAnsi="GHEA Grapalat"/>
          <w:sz w:val="20"/>
          <w:szCs w:val="20"/>
        </w:rPr>
        <w:lastRenderedPageBreak/>
        <w:t>изменения</w:t>
      </w:r>
      <w:r w:rsidR="00155366" w:rsidRPr="00F1493E">
        <w:rPr>
          <w:rStyle w:val="FootnoteReference"/>
          <w:rFonts w:ascii="GHEA Grapalat" w:hAnsi="GHEA Grapalat"/>
          <w:sz w:val="20"/>
          <w:szCs w:val="20"/>
        </w:rPr>
        <w:footnoteReference w:customMarkFollows="1" w:id="23"/>
        <w:t>32</w:t>
      </w:r>
      <w:r w:rsidRPr="00F1493E">
        <w:rPr>
          <w:rFonts w:ascii="GHEA Grapalat" w:hAnsi="GHEA Grapalat"/>
          <w:sz w:val="20"/>
          <w:szCs w:val="20"/>
        </w:rPr>
        <w:t>.</w:t>
      </w:r>
    </w:p>
    <w:p w:rsidR="00BB28C8" w:rsidRPr="00F1493E"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F1493E">
        <w:rPr>
          <w:rFonts w:ascii="GHEA Grapalat" w:hAnsi="GHEA Grapalat"/>
          <w:sz w:val="20"/>
          <w:szCs w:val="20"/>
        </w:rPr>
        <w:t>8.7.</w:t>
      </w:r>
      <w:r w:rsidRPr="00F1493E">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F1493E">
        <w:rPr>
          <w:rStyle w:val="FootnoteReference"/>
          <w:rFonts w:ascii="GHEA Grapalat" w:hAnsi="GHEA Grapalat"/>
          <w:sz w:val="20"/>
          <w:szCs w:val="20"/>
        </w:rPr>
        <w:footnoteReference w:customMarkFollows="1" w:id="24"/>
        <w:t>33</w:t>
      </w:r>
      <w:r w:rsidRPr="00F1493E">
        <w:rPr>
          <w:rFonts w:ascii="GHEA Grapalat" w:hAnsi="GHEA Grapalat"/>
          <w:sz w:val="20"/>
          <w:szCs w:val="20"/>
        </w:rPr>
        <w:t>.</w:t>
      </w:r>
    </w:p>
    <w:p w:rsidR="00BB28C8" w:rsidRPr="00F1493E" w:rsidRDefault="00BB28C8" w:rsidP="00BB28C8">
      <w:pPr>
        <w:widowControl w:val="0"/>
        <w:tabs>
          <w:tab w:val="left" w:pos="1134"/>
        </w:tabs>
        <w:spacing w:after="160" w:line="372" w:lineRule="auto"/>
        <w:ind w:firstLine="567"/>
        <w:jc w:val="both"/>
        <w:rPr>
          <w:rFonts w:ascii="GHEA Grapalat" w:hAnsi="GHEA Grapalat"/>
          <w:sz w:val="20"/>
          <w:szCs w:val="20"/>
        </w:rPr>
      </w:pPr>
      <w:r w:rsidRPr="00F1493E">
        <w:rPr>
          <w:rFonts w:ascii="GHEA Grapalat" w:hAnsi="GHEA Grapalat"/>
          <w:sz w:val="20"/>
          <w:szCs w:val="20"/>
        </w:rPr>
        <w:t>8.8.</w:t>
      </w:r>
      <w:r w:rsidRPr="00F1493E">
        <w:rPr>
          <w:rFonts w:ascii="GHEA Grapalat" w:hAnsi="GHEA Grapalat"/>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F1493E">
        <w:rPr>
          <w:rFonts w:ascii="GHEA Grapalat" w:hAnsi="GHEA Grapalat"/>
          <w:sz w:val="20"/>
          <w:szCs w:val="20"/>
        </w:rPr>
        <w:t>7-и</w:t>
      </w:r>
      <w:r w:rsidRPr="00F1493E">
        <w:rPr>
          <w:rFonts w:ascii="GHEA Grapalat" w:hAnsi="GHEA Grapalat"/>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F1493E" w:rsidRDefault="00BB28C8" w:rsidP="00BB28C8">
      <w:pPr>
        <w:widowControl w:val="0"/>
        <w:tabs>
          <w:tab w:val="left" w:pos="1134"/>
        </w:tabs>
        <w:spacing w:after="160" w:line="372" w:lineRule="auto"/>
        <w:ind w:firstLine="567"/>
        <w:jc w:val="both"/>
        <w:rPr>
          <w:rFonts w:ascii="GHEA Grapalat" w:hAnsi="GHEA Grapalat" w:cs="Times Armenian"/>
          <w:sz w:val="20"/>
          <w:szCs w:val="20"/>
        </w:rPr>
      </w:pPr>
      <w:r w:rsidRPr="00F1493E">
        <w:rPr>
          <w:rFonts w:ascii="GHEA Grapalat" w:hAnsi="GHEA Grapalat"/>
          <w:sz w:val="20"/>
          <w:szCs w:val="20"/>
        </w:rPr>
        <w:t>8.9.</w:t>
      </w:r>
      <w:r w:rsidRPr="00F1493E">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F1493E" w:rsidRDefault="00BB28C8" w:rsidP="00BB28C8">
      <w:pPr>
        <w:widowControl w:val="0"/>
        <w:spacing w:after="160" w:line="372" w:lineRule="auto"/>
        <w:ind w:firstLine="567"/>
        <w:jc w:val="both"/>
        <w:rPr>
          <w:rFonts w:ascii="GHEA Grapalat" w:hAnsi="GHEA Grapalat"/>
          <w:sz w:val="20"/>
          <w:szCs w:val="20"/>
        </w:rPr>
      </w:pPr>
      <w:r w:rsidRPr="00F1493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F1493E" w:rsidRDefault="00BB28C8" w:rsidP="00BB28C8">
      <w:pPr>
        <w:widowControl w:val="0"/>
        <w:tabs>
          <w:tab w:val="left" w:pos="1276"/>
        </w:tabs>
        <w:spacing w:after="160" w:line="353" w:lineRule="auto"/>
        <w:ind w:firstLine="567"/>
        <w:jc w:val="both"/>
        <w:rPr>
          <w:rFonts w:ascii="GHEA Grapalat" w:hAnsi="GHEA Grapalat" w:cs="Sylfaen"/>
          <w:sz w:val="20"/>
          <w:szCs w:val="20"/>
        </w:rPr>
      </w:pPr>
      <w:r w:rsidRPr="00F1493E">
        <w:rPr>
          <w:rFonts w:ascii="GHEA Grapalat" w:hAnsi="GHEA Grapalat"/>
          <w:sz w:val="20"/>
          <w:szCs w:val="20"/>
        </w:rPr>
        <w:t>8.10.</w:t>
      </w:r>
      <w:r w:rsidRPr="00F1493E">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w:t>
      </w:r>
      <w:r w:rsidRPr="00F1493E">
        <w:rPr>
          <w:rFonts w:ascii="GHEA Grapalat" w:hAnsi="GHEA Grapalat"/>
          <w:sz w:val="20"/>
          <w:szCs w:val="20"/>
        </w:rPr>
        <w:lastRenderedPageBreak/>
        <w:t>Республики Армения.</w:t>
      </w:r>
    </w:p>
    <w:p w:rsidR="004B4A95" w:rsidRPr="00F1493E" w:rsidRDefault="00BB28C8" w:rsidP="004B4A95">
      <w:pPr>
        <w:widowControl w:val="0"/>
        <w:tabs>
          <w:tab w:val="left" w:pos="1276"/>
        </w:tabs>
        <w:spacing w:after="160" w:line="360" w:lineRule="auto"/>
        <w:ind w:firstLine="567"/>
        <w:jc w:val="both"/>
        <w:rPr>
          <w:rFonts w:ascii="GHEA Grapalat" w:hAnsi="GHEA Grapalat"/>
          <w:spacing w:val="-4"/>
          <w:sz w:val="20"/>
          <w:szCs w:val="20"/>
        </w:rPr>
      </w:pPr>
      <w:r w:rsidRPr="00F1493E">
        <w:rPr>
          <w:rFonts w:ascii="GHEA Grapalat" w:hAnsi="GHEA Grapalat"/>
          <w:sz w:val="20"/>
          <w:szCs w:val="20"/>
        </w:rPr>
        <w:t>8.11.</w:t>
      </w:r>
      <w:r w:rsidRPr="00F1493E">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F1493E">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F1493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F1493E">
        <w:rPr>
          <w:rFonts w:ascii="GHEA Grapalat" w:hAnsi="GHEA Grapalat"/>
          <w:spacing w:val="-4"/>
          <w:sz w:val="20"/>
          <w:szCs w:val="20"/>
        </w:rPr>
        <w:t>Подрядчика</w:t>
      </w:r>
      <w:r w:rsidR="004B4A95" w:rsidRPr="00F1493E">
        <w:rPr>
          <w:rFonts w:ascii="GHEA Grapalat" w:hAnsi="GHEA Grapalat"/>
          <w:spacing w:val="-4"/>
          <w:sz w:val="20"/>
          <w:szCs w:val="20"/>
        </w:rPr>
        <w:t>.</w:t>
      </w:r>
    </w:p>
    <w:p w:rsidR="00F1493E" w:rsidRPr="00F1493E" w:rsidRDefault="00F1493E" w:rsidP="004B4A95">
      <w:pPr>
        <w:widowControl w:val="0"/>
        <w:tabs>
          <w:tab w:val="left" w:pos="1276"/>
        </w:tabs>
        <w:spacing w:after="160" w:line="360" w:lineRule="auto"/>
        <w:ind w:firstLine="567"/>
        <w:jc w:val="both"/>
        <w:rPr>
          <w:rFonts w:ascii="GHEA Grapalat" w:hAnsi="GHEA Grapalat"/>
          <w:spacing w:val="-4"/>
          <w:sz w:val="20"/>
          <w:szCs w:val="20"/>
        </w:rPr>
      </w:pPr>
      <w:r w:rsidRPr="00F1493E">
        <w:rPr>
          <w:rFonts w:ascii="GHEA Grapalat" w:hAnsi="GHEA Grapalat"/>
          <w:spacing w:val="-4"/>
          <w:sz w:val="20"/>
          <w:szCs w:val="20"/>
        </w:rPr>
        <w:t>8.12 Исполнитель вправе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наличия оснований, предусмотренных в договоре, Заказчик при осуществлении платежей обеспечивает расчет неустоек и штрафов в отношении Исполнителя и их зачет с суммами, подлежащими уплате, независимо от факта уступки требования. При этом в случае получения письменного уведомления (Приложение № 5) об уступке права требования по договору факторинга Клиент обязан произвести финансовому агенту платеж, указанный в договоре, если уведомление получено Клиентом в день, предшествующий дню внесения платежного поручения и копии протокола в систему казначейства уполномоченного органа.</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3</w:t>
      </w:r>
      <w:r w:rsidRPr="00F1493E">
        <w:rPr>
          <w:rFonts w:ascii="GHEA Grapalat" w:hAnsi="GHEA Grapalat"/>
          <w:sz w:val="20"/>
          <w:szCs w:val="20"/>
        </w:rPr>
        <w:t>.</w:t>
      </w:r>
      <w:r w:rsidRPr="00F1493E">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4</w:t>
      </w:r>
      <w:r w:rsidRPr="00F1493E">
        <w:rPr>
          <w:rFonts w:ascii="GHEA Grapalat" w:hAnsi="GHEA Grapalat"/>
          <w:sz w:val="20"/>
          <w:szCs w:val="20"/>
        </w:rPr>
        <w:t>.</w:t>
      </w:r>
      <w:r w:rsidRPr="00F1493E">
        <w:rPr>
          <w:rFonts w:ascii="GHEA Grapalat" w:hAnsi="GHEA Grapalat"/>
          <w:sz w:val="20"/>
          <w:szCs w:val="20"/>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 4.1 </w:t>
      </w:r>
      <w:r w:rsidR="00121D15" w:rsidRPr="00F1493E">
        <w:rPr>
          <w:rFonts w:ascii="GHEA Grapalat" w:hAnsi="GHEA Grapalat"/>
          <w:sz w:val="20"/>
          <w:szCs w:val="20"/>
        </w:rPr>
        <w:t>и</w:t>
      </w:r>
      <w:r w:rsidR="00121D15" w:rsidRPr="00344C5F">
        <w:rPr>
          <w:rFonts w:ascii="GHEA Grapalat" w:hAnsi="GHEA Grapalat"/>
          <w:sz w:val="20"/>
          <w:szCs w:val="20"/>
        </w:rPr>
        <w:t xml:space="preserve"> 5 </w:t>
      </w:r>
      <w:r w:rsidRPr="00F1493E">
        <w:rPr>
          <w:rFonts w:ascii="GHEA Grapalat" w:hAnsi="GHEA Grapalat"/>
          <w:sz w:val="20"/>
          <w:szCs w:val="20"/>
        </w:rPr>
        <w:t>к настоящему договору считаются неотъемлемой частью договора.</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5</w:t>
      </w:r>
      <w:r w:rsidRPr="00F1493E">
        <w:rPr>
          <w:rFonts w:ascii="GHEA Grapalat" w:hAnsi="GHEA Grapalat"/>
          <w:sz w:val="20"/>
          <w:szCs w:val="20"/>
        </w:rPr>
        <w:t>.</w:t>
      </w:r>
      <w:r w:rsidRPr="00F1493E">
        <w:rPr>
          <w:rFonts w:ascii="GHEA Grapalat" w:hAnsi="GHEA Grapalat"/>
          <w:sz w:val="20"/>
          <w:szCs w:val="20"/>
        </w:rPr>
        <w:tab/>
        <w:t>К отношениям, связанным с настоящим договором, применяется право Республики Армения.</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6</w:t>
      </w:r>
      <w:r w:rsidRPr="00F1493E">
        <w:rPr>
          <w:rFonts w:ascii="GHEA Grapalat" w:hAnsi="GHEA Grapalat"/>
          <w:sz w:val="20"/>
          <w:szCs w:val="20"/>
        </w:rPr>
        <w:t>.</w:t>
      </w:r>
      <w:r w:rsidRPr="00F1493E">
        <w:rPr>
          <w:rFonts w:ascii="GHEA Grapalat" w:hAnsi="GHEA Grapalat"/>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w:t>
      </w:r>
      <w:r w:rsidRPr="00F1493E">
        <w:rPr>
          <w:rFonts w:ascii="GHEA Grapalat" w:hAnsi="GHEA Grapalat"/>
          <w:sz w:val="20"/>
          <w:szCs w:val="20"/>
        </w:rPr>
        <w:lastRenderedPageBreak/>
        <w:t xml:space="preserve">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F1493E">
        <w:rPr>
          <w:rFonts w:ascii="GHEA Grapalat" w:hAnsi="GHEA Grapalat"/>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F1493E">
        <w:rPr>
          <w:rFonts w:ascii="GHEA Grapalat" w:hAnsi="GHEA Grapalat"/>
          <w:sz w:val="20"/>
          <w:szCs w:val="20"/>
        </w:rPr>
        <w:t xml:space="preserve">Если размер выделенных для исполнения договора финансовых средств превышает </w:t>
      </w:r>
      <w:r w:rsidR="004E3919" w:rsidRPr="00F1493E">
        <w:rPr>
          <w:rFonts w:ascii="GHEA Grapalat" w:hAnsi="GHEA Grapalat"/>
          <w:sz w:val="20"/>
          <w:szCs w:val="20"/>
        </w:rPr>
        <w:t xml:space="preserve">двадцатипятикратный </w:t>
      </w:r>
      <w:r w:rsidRPr="00F1493E">
        <w:rPr>
          <w:rFonts w:ascii="GHEA Grapalat" w:hAnsi="GHEA Grapalat"/>
          <w:sz w:val="20"/>
          <w:szCs w:val="20"/>
        </w:rPr>
        <w:t>кратный размер базовой единицы закупок, то Заказчиком будет заключенo соглашение в случае, если представленн</w:t>
      </w:r>
      <w:r w:rsidR="00F005EE" w:rsidRPr="00F1493E">
        <w:rPr>
          <w:rFonts w:ascii="GHEA Grapalat" w:hAnsi="GHEA Grapalat"/>
          <w:sz w:val="20"/>
          <w:szCs w:val="20"/>
        </w:rPr>
        <w:t>ые</w:t>
      </w:r>
      <w:r w:rsidRPr="00F1493E">
        <w:rPr>
          <w:rFonts w:ascii="GHEA Grapalat" w:hAnsi="GHEA Grapalat"/>
          <w:sz w:val="20"/>
          <w:szCs w:val="20"/>
        </w:rPr>
        <w:t xml:space="preserve"> Подрядчиком в виде неустойки обеспечени</w:t>
      </w:r>
      <w:r w:rsidR="00F005EE" w:rsidRPr="00F1493E">
        <w:rPr>
          <w:rFonts w:ascii="GHEA Grapalat" w:hAnsi="GHEA Grapalat"/>
          <w:sz w:val="20"/>
          <w:szCs w:val="20"/>
        </w:rPr>
        <w:t>я</w:t>
      </w:r>
      <w:r w:rsidRPr="00F1493E">
        <w:rPr>
          <w:rFonts w:ascii="GHEA Grapalat" w:hAnsi="GHEA Grapalat"/>
          <w:sz w:val="20"/>
          <w:szCs w:val="20"/>
        </w:rPr>
        <w:t xml:space="preserve"> </w:t>
      </w:r>
      <w:r w:rsidR="00F005EE" w:rsidRPr="00F1493E">
        <w:rPr>
          <w:rFonts w:ascii="GHEA Grapalat" w:hAnsi="GHEA Grapalat"/>
          <w:sz w:val="20"/>
          <w:szCs w:val="20"/>
        </w:rPr>
        <w:t xml:space="preserve">квалификации и </w:t>
      </w:r>
      <w:r w:rsidRPr="00F1493E">
        <w:rPr>
          <w:rFonts w:ascii="GHEA Grapalat" w:hAnsi="GHEA Grapalat"/>
          <w:sz w:val="20"/>
          <w:szCs w:val="20"/>
        </w:rPr>
        <w:t>договора заменя</w:t>
      </w:r>
      <w:r w:rsidR="00C3050C" w:rsidRPr="00F1493E">
        <w:rPr>
          <w:rFonts w:ascii="GHEA Grapalat" w:hAnsi="GHEA Grapalat"/>
          <w:sz w:val="20"/>
          <w:szCs w:val="20"/>
        </w:rPr>
        <w:t>ю</w:t>
      </w:r>
      <w:r w:rsidRPr="00F1493E">
        <w:rPr>
          <w:rFonts w:ascii="GHEA Grapalat" w:hAnsi="GHEA Grapalat"/>
          <w:sz w:val="20"/>
          <w:szCs w:val="20"/>
        </w:rPr>
        <w:t xml:space="preserve">тся гарантией или наличными деньгами, с учетом требований </w:t>
      </w:r>
      <w:r w:rsidR="00B2182F" w:rsidRPr="00F1493E">
        <w:rPr>
          <w:rFonts w:ascii="GHEA Grapalat" w:hAnsi="GHEA Grapalat"/>
          <w:sz w:val="20"/>
          <w:szCs w:val="20"/>
        </w:rPr>
        <w:t xml:space="preserve">абзаца "в" подпункта 1 и </w:t>
      </w:r>
      <w:r w:rsidRPr="00F1493E">
        <w:rPr>
          <w:rFonts w:ascii="GHEA Grapalat" w:hAnsi="GHEA Grapalat"/>
          <w:sz w:val="20"/>
          <w:szCs w:val="20"/>
        </w:rPr>
        <w:t>абзаца "б" подпункта 1</w:t>
      </w:r>
      <w:r w:rsidR="00F005EE" w:rsidRPr="00F1493E">
        <w:rPr>
          <w:rFonts w:ascii="GHEA Grapalat" w:hAnsi="GHEA Grapalat"/>
          <w:sz w:val="20"/>
          <w:szCs w:val="20"/>
        </w:rPr>
        <w:t>7</w:t>
      </w:r>
      <w:r w:rsidRPr="00F1493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F1493E">
        <w:rPr>
          <w:rFonts w:ascii="GHEA Grapalat" w:hAnsi="GHEA Grapalat"/>
          <w:sz w:val="20"/>
          <w:szCs w:val="20"/>
        </w:rPr>
        <w:t>й квалификации и</w:t>
      </w:r>
      <w:r w:rsidRPr="00F1493E">
        <w:rPr>
          <w:rFonts w:ascii="GHEA Grapalat" w:hAnsi="GHEA Grapalat"/>
          <w:sz w:val="20"/>
          <w:szCs w:val="20"/>
        </w:rPr>
        <w:t xml:space="preserve"> договора представленн</w:t>
      </w:r>
      <w:r w:rsidR="00DD559B" w:rsidRPr="00F1493E">
        <w:rPr>
          <w:rFonts w:ascii="GHEA Grapalat" w:hAnsi="GHEA Grapalat"/>
          <w:sz w:val="20"/>
          <w:szCs w:val="20"/>
        </w:rPr>
        <w:t>ых</w:t>
      </w:r>
      <w:r w:rsidRPr="00F1493E">
        <w:rPr>
          <w:rFonts w:ascii="GHEA Grapalat" w:hAnsi="GHEA Grapalat"/>
          <w:sz w:val="20"/>
          <w:szCs w:val="20"/>
        </w:rPr>
        <w:t xml:space="preserve"> в виде неустойки, также представляет Заказчику нов</w:t>
      </w:r>
      <w:r w:rsidR="003937C5" w:rsidRPr="00F1493E">
        <w:rPr>
          <w:rFonts w:ascii="GHEA Grapalat" w:hAnsi="GHEA Grapalat"/>
          <w:sz w:val="20"/>
          <w:szCs w:val="20"/>
        </w:rPr>
        <w:t>ые</w:t>
      </w:r>
      <w:r w:rsidRPr="00F1493E">
        <w:rPr>
          <w:rFonts w:ascii="GHEA Grapalat" w:hAnsi="GHEA Grapalat"/>
          <w:sz w:val="20"/>
          <w:szCs w:val="20"/>
        </w:rPr>
        <w:t xml:space="preserve"> обеспечени</w:t>
      </w:r>
      <w:r w:rsidR="003937C5" w:rsidRPr="00F1493E">
        <w:rPr>
          <w:rFonts w:ascii="GHEA Grapalat" w:hAnsi="GHEA Grapalat"/>
          <w:sz w:val="20"/>
          <w:szCs w:val="20"/>
        </w:rPr>
        <w:t xml:space="preserve">я </w:t>
      </w:r>
      <w:r w:rsidRPr="00F1493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F1493E">
        <w:rPr>
          <w:rStyle w:val="FootnoteReference"/>
          <w:rFonts w:ascii="GHEA Grapalat" w:hAnsi="GHEA Grapalat"/>
          <w:sz w:val="20"/>
          <w:szCs w:val="20"/>
        </w:rPr>
        <w:footnoteReference w:customMarkFollows="1" w:id="25"/>
        <w:t>34</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p>
    <w:p w:rsidR="00BB28C8" w:rsidRPr="00F1493E" w:rsidRDefault="00BB28C8" w:rsidP="00BB28C8">
      <w:pPr>
        <w:widowControl w:val="0"/>
        <w:spacing w:after="160" w:line="353" w:lineRule="auto"/>
        <w:jc w:val="center"/>
        <w:rPr>
          <w:rFonts w:ascii="GHEA Grapalat" w:hAnsi="GHEA Grapalat" w:cs="Sylfaen"/>
          <w:b/>
          <w:sz w:val="20"/>
          <w:szCs w:val="20"/>
        </w:rPr>
      </w:pPr>
      <w:r w:rsidRPr="00F1493E">
        <w:rPr>
          <w:rFonts w:ascii="GHEA Grapalat" w:hAnsi="GHEA Grapalat"/>
          <w:b/>
          <w:sz w:val="20"/>
          <w:szCs w:val="20"/>
        </w:rPr>
        <w:t>9. 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F1493E" w:rsidTr="003D2146">
        <w:trPr>
          <w:jc w:val="center"/>
        </w:trPr>
        <w:tc>
          <w:tcPr>
            <w:tcW w:w="4536"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ЗАКАЗЧИК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c>
          <w:tcPr>
            <w:tcW w:w="760" w:type="dxa"/>
          </w:tcPr>
          <w:p w:rsidR="00BB28C8" w:rsidRPr="00F1493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ПОДРЯДЧИК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r>
    </w:tbl>
    <w:p w:rsidR="00BB28C8" w:rsidRPr="00F1493E" w:rsidRDefault="00BB28C8" w:rsidP="00BB28C8">
      <w:pPr>
        <w:widowControl w:val="0"/>
        <w:tabs>
          <w:tab w:val="left" w:pos="1276"/>
        </w:tabs>
        <w:spacing w:after="160" w:line="360" w:lineRule="auto"/>
        <w:ind w:firstLine="567"/>
        <w:jc w:val="both"/>
        <w:rPr>
          <w:rFonts w:ascii="GHEA Grapalat" w:hAnsi="GHEA Grapalat"/>
          <w:i/>
          <w:sz w:val="20"/>
          <w:szCs w:val="20"/>
          <w:lang w:val="en-US"/>
        </w:rPr>
      </w:pP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u w:val="single"/>
        </w:rPr>
      </w:pPr>
      <w:r w:rsidRPr="00F1493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F1493E" w:rsidRDefault="00BB28C8" w:rsidP="00BB28C8">
      <w:pPr>
        <w:widowControl w:val="0"/>
        <w:spacing w:after="160" w:line="360" w:lineRule="auto"/>
        <w:ind w:firstLine="567"/>
        <w:rPr>
          <w:rFonts w:ascii="GHEA Grapalat" w:hAnsi="GHEA Grapalat"/>
          <w:i/>
          <w:sz w:val="20"/>
          <w:szCs w:val="20"/>
        </w:rPr>
      </w:pPr>
      <w:r w:rsidRPr="00F1493E">
        <w:rPr>
          <w:rFonts w:ascii="GHEA Grapalat" w:hAnsi="GHEA Grapalat"/>
          <w:sz w:val="20"/>
          <w:szCs w:val="20"/>
        </w:rPr>
        <w:br w:type="page"/>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lastRenderedPageBreak/>
        <w:t>Приложение № 1</w:t>
      </w:r>
    </w:p>
    <w:p w:rsidR="000A359E" w:rsidRPr="00F1493E" w:rsidRDefault="00BB28C8" w:rsidP="00303ABD">
      <w:pPr>
        <w:widowControl w:val="0"/>
        <w:spacing w:after="160" w:line="360" w:lineRule="auto"/>
        <w:ind w:firstLine="567"/>
        <w:jc w:val="right"/>
        <w:rPr>
          <w:rFonts w:ascii="GHEA Grapalat" w:hAnsi="GHEA Grapalat" w:cs="Arial"/>
          <w:i/>
          <w:sz w:val="20"/>
          <w:szCs w:val="20"/>
        </w:rPr>
      </w:pPr>
      <w:r w:rsidRPr="00F1493E">
        <w:rPr>
          <w:rFonts w:ascii="GHEA Grapalat" w:hAnsi="GHEA Grapalat"/>
          <w:sz w:val="20"/>
          <w:szCs w:val="20"/>
        </w:rPr>
        <w:t>к Договору под кодом</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303ABD" w:rsidRPr="00F1493E" w:rsidRDefault="00303ABD" w:rsidP="00303ABD">
      <w:pPr>
        <w:widowControl w:val="0"/>
        <w:spacing w:after="160" w:line="360" w:lineRule="auto"/>
        <w:ind w:firstLine="567"/>
        <w:rPr>
          <w:rFonts w:ascii="Sylfaen" w:hAnsi="Sylfaen"/>
          <w:b/>
          <w:sz w:val="20"/>
          <w:szCs w:val="20"/>
          <w:lang w:val="hy-AM"/>
        </w:rPr>
      </w:pPr>
      <w:r w:rsidRPr="00F1493E">
        <w:rPr>
          <w:rFonts w:ascii="Sylfaen" w:hAnsi="Sylfaen"/>
          <w:b/>
          <w:sz w:val="20"/>
          <w:szCs w:val="20"/>
        </w:rPr>
        <w:t>ЛОТ</w:t>
      </w:r>
      <w:r w:rsidRPr="00F1493E">
        <w:rPr>
          <w:rFonts w:ascii="Sylfaen" w:hAnsi="Sylfaen"/>
          <w:b/>
          <w:sz w:val="20"/>
          <w:szCs w:val="20"/>
          <w:lang w:val="hy-AM"/>
        </w:rPr>
        <w:t xml:space="preserve"> 1</w:t>
      </w:r>
    </w:p>
    <w:p w:rsidR="00303ABD" w:rsidRPr="00F1493E" w:rsidRDefault="00303ABD" w:rsidP="003153DF">
      <w:pPr>
        <w:widowControl w:val="0"/>
        <w:spacing w:after="160"/>
        <w:ind w:firstLine="567"/>
        <w:jc w:val="center"/>
        <w:rPr>
          <w:rFonts w:ascii="Sylfaen" w:hAnsi="Sylfaen"/>
          <w:sz w:val="20"/>
          <w:szCs w:val="20"/>
          <w:lang w:val="hy-AM"/>
        </w:rPr>
      </w:pPr>
      <w:r w:rsidRPr="00F1493E">
        <w:rPr>
          <w:rFonts w:ascii="Sylfaen" w:hAnsi="Sylfaen"/>
          <w:sz w:val="20"/>
          <w:szCs w:val="20"/>
          <w:lang w:val="hy-AM"/>
        </w:rPr>
        <w:t xml:space="preserve">Объемная ведомость-смета*  на </w:t>
      </w:r>
      <w:r w:rsidR="003153DF" w:rsidRPr="00F1493E">
        <w:rPr>
          <w:rFonts w:ascii="Sylfaen" w:hAnsi="Sylfaen"/>
          <w:sz w:val="20"/>
          <w:szCs w:val="20"/>
          <w:lang w:val="hy-AM"/>
        </w:rPr>
        <w:t>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w:t>
      </w:r>
    </w:p>
    <w:p w:rsidR="00303ABD" w:rsidRPr="00F1493E" w:rsidRDefault="00303ABD" w:rsidP="001F7B9C">
      <w:pPr>
        <w:widowControl w:val="0"/>
        <w:ind w:firstLine="567"/>
        <w:jc w:val="center"/>
        <w:rPr>
          <w:rFonts w:ascii="Sylfaen" w:hAnsi="Sylfaen"/>
          <w:sz w:val="20"/>
          <w:szCs w:val="20"/>
          <w:lang w:val="hy-AM"/>
        </w:rPr>
      </w:pPr>
      <w:r w:rsidRPr="00F1493E">
        <w:rPr>
          <w:rFonts w:ascii="Sylfaen" w:hAnsi="Sylfaen"/>
          <w:sz w:val="20"/>
          <w:szCs w:val="20"/>
          <w:lang w:val="hy-AM"/>
        </w:rPr>
        <w:t>Объемная ведомость-смета **</w:t>
      </w:r>
    </w:p>
    <w:p w:rsidR="00303ABD" w:rsidRPr="00071F13" w:rsidRDefault="00303ABD" w:rsidP="001F7B9C">
      <w:pPr>
        <w:widowControl w:val="0"/>
        <w:ind w:firstLine="567"/>
        <w:jc w:val="center"/>
        <w:rPr>
          <w:rFonts w:ascii="Sylfaen" w:hAnsi="Sylfaen"/>
          <w:color w:val="FF0000"/>
          <w:sz w:val="20"/>
          <w:szCs w:val="20"/>
        </w:rPr>
      </w:pPr>
      <w:r w:rsidRPr="00F1493E">
        <w:rPr>
          <w:rFonts w:ascii="Sylfaen" w:hAnsi="Sylfaen"/>
          <w:color w:val="FF0000"/>
          <w:sz w:val="20"/>
          <w:szCs w:val="20"/>
          <w:lang w:val="hy-AM"/>
        </w:rPr>
        <w:t>ПРИЛАГАЕТСЯ</w:t>
      </w:r>
    </w:p>
    <w:p w:rsidR="00344C5F" w:rsidRPr="00071F13" w:rsidRDefault="00344C5F" w:rsidP="001F7B9C">
      <w:pPr>
        <w:widowControl w:val="0"/>
        <w:ind w:firstLine="567"/>
        <w:jc w:val="center"/>
        <w:rPr>
          <w:rFonts w:ascii="Sylfaen" w:hAnsi="Sylfaen"/>
          <w:color w:val="FF0000"/>
          <w:sz w:val="20"/>
          <w:szCs w:val="20"/>
        </w:rPr>
      </w:pPr>
    </w:p>
    <w:p w:rsidR="00344C5F" w:rsidRPr="00071F13" w:rsidRDefault="00344C5F" w:rsidP="001F7B9C">
      <w:pPr>
        <w:widowControl w:val="0"/>
        <w:ind w:firstLine="567"/>
        <w:jc w:val="center"/>
        <w:rPr>
          <w:rFonts w:ascii="Sylfaen" w:hAnsi="Sylfaen"/>
          <w:color w:val="FF0000"/>
          <w:sz w:val="20"/>
          <w:szCs w:val="20"/>
        </w:rPr>
      </w:pPr>
    </w:p>
    <w:p w:rsidR="006A086B" w:rsidRDefault="006A086B" w:rsidP="006A086B">
      <w:pPr>
        <w:jc w:val="center"/>
        <w:rPr>
          <w:rFonts w:ascii="Sylfaen" w:hAnsi="Sylfaen"/>
          <w:i/>
          <w:color w:val="FF0000"/>
          <w:lang w:val="pt-BR"/>
        </w:rPr>
      </w:pPr>
      <w:r>
        <w:rPr>
          <w:rFonts w:ascii="Sylfaen" w:hAnsi="Sylfaen"/>
          <w:i/>
          <w:color w:val="FF0000"/>
          <w:lang w:val="pt-BR"/>
        </w:rPr>
        <w:t xml:space="preserve">Лот 1՝         </w:t>
      </w:r>
      <w:hyperlink r:id="rId10" w:history="1">
        <w:r w:rsidRPr="002970BA">
          <w:rPr>
            <w:rStyle w:val="Hyperlink"/>
            <w:rFonts w:ascii="Sylfaen" w:hAnsi="Sylfaen"/>
            <w:i/>
            <w:lang w:val="pt-BR"/>
          </w:rPr>
          <w:t>https://cloud.mail.ru/public/euTd/33zzeuxnU</w:t>
        </w:r>
      </w:hyperlink>
    </w:p>
    <w:p w:rsidR="006A086B" w:rsidRPr="00BE0823" w:rsidRDefault="006A086B" w:rsidP="006A086B">
      <w:pPr>
        <w:jc w:val="center"/>
        <w:rPr>
          <w:rFonts w:ascii="Sylfaen" w:hAnsi="Sylfaen"/>
          <w:i/>
          <w:color w:val="FF0000"/>
          <w:lang w:val="pt-BR"/>
        </w:rPr>
      </w:pPr>
    </w:p>
    <w:p w:rsidR="006A086B" w:rsidRPr="00F56318" w:rsidRDefault="006A086B" w:rsidP="006A086B">
      <w:pPr>
        <w:ind w:firstLine="567"/>
        <w:jc w:val="center"/>
        <w:rPr>
          <w:lang w:val="pt-BR"/>
        </w:rPr>
      </w:pPr>
      <w:r>
        <w:rPr>
          <w:rFonts w:ascii="Sylfaen" w:hAnsi="Sylfaen"/>
          <w:i/>
          <w:color w:val="FF0000"/>
          <w:lang w:val="pt-BR"/>
        </w:rPr>
        <w:t xml:space="preserve">Лот 2՝         </w:t>
      </w:r>
      <w:hyperlink r:id="rId11" w:tgtFrame="_blank" w:history="1">
        <w:r w:rsidRPr="00F56318">
          <w:rPr>
            <w:rStyle w:val="Hyperlink"/>
            <w:rFonts w:ascii="Arial" w:hAnsi="Arial" w:cs="Arial"/>
            <w:color w:val="0070F0"/>
            <w:sz w:val="19"/>
            <w:szCs w:val="19"/>
            <w:shd w:val="clear" w:color="auto" w:fill="FFFFFF"/>
            <w:lang w:val="pt-BR"/>
          </w:rPr>
          <w:t>https://drive.google.com/drive/folders/1iBvWOQlB2mQd36QqfyBJbWr-v6LWTHm9?usp=sharing</w:t>
        </w:r>
      </w:hyperlink>
    </w:p>
    <w:p w:rsidR="00344C5F" w:rsidRPr="00344C5F" w:rsidRDefault="00344C5F" w:rsidP="001F7B9C">
      <w:pPr>
        <w:widowControl w:val="0"/>
        <w:ind w:firstLine="567"/>
        <w:jc w:val="center"/>
        <w:rPr>
          <w:rFonts w:ascii="Sylfaen" w:hAnsi="Sylfaen"/>
          <w:color w:val="FF0000"/>
          <w:sz w:val="20"/>
          <w:szCs w:val="20"/>
          <w:lang w:val="pt-BR"/>
        </w:rPr>
      </w:pP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4"/>
        <w:gridCol w:w="7526"/>
      </w:tblGrid>
      <w:tr w:rsidR="003153DF" w:rsidRPr="00F1493E" w:rsidTr="003153DF">
        <w:tc>
          <w:tcPr>
            <w:tcW w:w="1924" w:type="dxa"/>
          </w:tcPr>
          <w:p w:rsidR="003153DF" w:rsidRPr="00F1493E" w:rsidRDefault="003153DF" w:rsidP="003153DF">
            <w:pPr>
              <w:numPr>
                <w:ilvl w:val="0"/>
                <w:numId w:val="36"/>
              </w:numPr>
              <w:spacing w:before="20" w:after="20" w:line="276" w:lineRule="auto"/>
              <w:ind w:left="459" w:hanging="284"/>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Номер лота</w:t>
            </w:r>
          </w:p>
        </w:tc>
        <w:tc>
          <w:tcPr>
            <w:tcW w:w="7526" w:type="dxa"/>
            <w:vAlign w:val="center"/>
          </w:tcPr>
          <w:p w:rsidR="003153DF" w:rsidRPr="00F1493E" w:rsidRDefault="003153DF" w:rsidP="003153DF">
            <w:pPr>
              <w:numPr>
                <w:ilvl w:val="0"/>
                <w:numId w:val="36"/>
              </w:numPr>
              <w:spacing w:before="20" w:after="20" w:line="276" w:lineRule="auto"/>
              <w:ind w:left="459" w:hanging="284"/>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Тип(ы) требуемой лицензии(й):</w:t>
            </w:r>
          </w:p>
        </w:tc>
      </w:tr>
      <w:tr w:rsidR="003153DF" w:rsidRPr="00F1493E" w:rsidTr="003153DF">
        <w:tc>
          <w:tcPr>
            <w:tcW w:w="1924" w:type="dxa"/>
            <w:shd w:val="clear" w:color="auto" w:fill="999999"/>
          </w:tcPr>
          <w:p w:rsidR="003153DF" w:rsidRPr="00F1493E" w:rsidRDefault="003153DF" w:rsidP="00DC170C">
            <w:pPr>
              <w:tabs>
                <w:tab w:val="left" w:pos="1134"/>
              </w:tabs>
              <w:jc w:val="center"/>
              <w:rPr>
                <w:rFonts w:ascii="Sylfaen" w:hAnsi="Sylfaen"/>
                <w:b/>
                <w:i/>
                <w:sz w:val="20"/>
                <w:szCs w:val="20"/>
                <w:lang w:val="es-ES"/>
              </w:rPr>
            </w:pPr>
            <w:r w:rsidRPr="00F1493E">
              <w:rPr>
                <w:rFonts w:ascii="Sylfaen" w:hAnsi="Sylfaen"/>
                <w:b/>
                <w:i/>
                <w:sz w:val="20"/>
                <w:szCs w:val="20"/>
                <w:lang w:val="es-ES"/>
              </w:rPr>
              <w:t>1</w:t>
            </w:r>
          </w:p>
        </w:tc>
        <w:tc>
          <w:tcPr>
            <w:tcW w:w="7526" w:type="dxa"/>
            <w:shd w:val="clear" w:color="auto" w:fill="999999"/>
          </w:tcPr>
          <w:p w:rsidR="003153DF" w:rsidRPr="00F1493E" w:rsidRDefault="003153DF" w:rsidP="00DC170C">
            <w:pPr>
              <w:tabs>
                <w:tab w:val="left" w:pos="1134"/>
              </w:tabs>
              <w:jc w:val="center"/>
              <w:rPr>
                <w:rFonts w:ascii="Sylfaen" w:hAnsi="Sylfaen"/>
                <w:b/>
                <w:i/>
                <w:sz w:val="20"/>
                <w:szCs w:val="20"/>
                <w:lang w:val="es-ES"/>
              </w:rPr>
            </w:pPr>
            <w:r w:rsidRPr="00F1493E">
              <w:rPr>
                <w:rFonts w:ascii="Sylfaen" w:hAnsi="Sylfaen"/>
                <w:b/>
                <w:i/>
                <w:sz w:val="20"/>
                <w:szCs w:val="20"/>
                <w:lang w:val="es-ES"/>
              </w:rPr>
              <w:t>2</w:t>
            </w:r>
          </w:p>
        </w:tc>
      </w:tr>
      <w:tr w:rsidR="003153DF" w:rsidRPr="00F1493E" w:rsidTr="003153DF">
        <w:trPr>
          <w:trHeight w:val="629"/>
        </w:trPr>
        <w:tc>
          <w:tcPr>
            <w:tcW w:w="1924" w:type="dxa"/>
            <w:vAlign w:val="center"/>
          </w:tcPr>
          <w:p w:rsidR="003153DF" w:rsidRPr="00F1493E" w:rsidRDefault="003153DF" w:rsidP="00DC170C">
            <w:pPr>
              <w:jc w:val="center"/>
              <w:rPr>
                <w:rFonts w:ascii="Sylfaen" w:hAnsi="Sylfaen"/>
                <w:iCs/>
                <w:sz w:val="20"/>
                <w:szCs w:val="20"/>
                <w:lang w:val="hy-AM"/>
              </w:rPr>
            </w:pPr>
            <w:r w:rsidRPr="00F1493E">
              <w:rPr>
                <w:rFonts w:ascii="Sylfaen" w:hAnsi="Sylfaen"/>
                <w:iCs/>
                <w:sz w:val="20"/>
                <w:szCs w:val="20"/>
                <w:lang w:val="es-ES"/>
              </w:rPr>
              <w:t>1-</w:t>
            </w:r>
            <w:r w:rsidRPr="00F1493E">
              <w:rPr>
                <w:rFonts w:ascii="Sylfaen" w:hAnsi="Sylfaen"/>
                <w:iCs/>
                <w:sz w:val="20"/>
                <w:szCs w:val="20"/>
                <w:lang w:val="hy-AM"/>
              </w:rPr>
              <w:t>2</w:t>
            </w:r>
          </w:p>
        </w:tc>
        <w:tc>
          <w:tcPr>
            <w:tcW w:w="7526" w:type="dxa"/>
            <w:vAlign w:val="center"/>
          </w:tcPr>
          <w:p w:rsidR="003153DF" w:rsidRPr="00F1493E" w:rsidRDefault="003153DF" w:rsidP="00DC170C">
            <w:pPr>
              <w:spacing w:before="20" w:after="20"/>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Строительная реализация, лицензия 1 или 2 класса, с вкладышем</w:t>
            </w:r>
          </w:p>
          <w:p w:rsidR="003153DF" w:rsidRPr="00F1493E" w:rsidRDefault="003153DF" w:rsidP="00DC170C">
            <w:pPr>
              <w:spacing w:before="20" w:after="20"/>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 xml:space="preserve"> Водоснабжение и водоотведение /Внутренние и наружные сети водоснабжения и водоотведения, гидромелиорация/</w:t>
            </w:r>
          </w:p>
          <w:p w:rsidR="003153DF" w:rsidRPr="00F1493E" w:rsidRDefault="003153DF" w:rsidP="003153DF">
            <w:pPr>
              <w:numPr>
                <w:ilvl w:val="0"/>
                <w:numId w:val="36"/>
              </w:numPr>
              <w:spacing w:before="20" w:after="20" w:line="276" w:lineRule="auto"/>
              <w:ind w:left="459" w:hanging="284"/>
              <w:jc w:val="center"/>
              <w:rPr>
                <w:rFonts w:ascii="Sylfaen" w:eastAsiaTheme="minorHAnsi" w:hAnsi="Sylfaen"/>
                <w:b/>
                <w:bCs/>
                <w:i/>
                <w:iCs/>
                <w:sz w:val="20"/>
                <w:szCs w:val="20"/>
                <w:lang w:val="hy-AM"/>
              </w:rPr>
            </w:pPr>
            <w:r w:rsidRPr="00F1493E">
              <w:rPr>
                <w:rFonts w:ascii="Sylfaen" w:eastAsiaTheme="minorHAnsi" w:hAnsi="Sylfaen"/>
                <w:b/>
                <w:bCs/>
                <w:sz w:val="20"/>
                <w:szCs w:val="20"/>
                <w:u w:val="single"/>
                <w:lang w:val="hy-AM"/>
              </w:rPr>
              <w:t> Гидротехническое строительство</w:t>
            </w:r>
          </w:p>
        </w:tc>
      </w:tr>
    </w:tbl>
    <w:p w:rsidR="003153DF" w:rsidRPr="00F1493E" w:rsidRDefault="003153DF" w:rsidP="001F7B9C">
      <w:pPr>
        <w:widowControl w:val="0"/>
        <w:ind w:firstLine="567"/>
        <w:jc w:val="center"/>
        <w:rPr>
          <w:rFonts w:ascii="Sylfaen" w:hAnsi="Sylfaen"/>
          <w:color w:val="FF0000"/>
          <w:sz w:val="20"/>
          <w:szCs w:val="20"/>
          <w:lang w:val="en-US"/>
        </w:rPr>
      </w:pPr>
    </w:p>
    <w:p w:rsidR="001F7B9C" w:rsidRPr="00F1493E" w:rsidRDefault="001F7B9C" w:rsidP="001F7B9C">
      <w:pPr>
        <w:widowControl w:val="0"/>
        <w:ind w:firstLine="567"/>
        <w:jc w:val="center"/>
        <w:rPr>
          <w:rFonts w:ascii="Sylfaen" w:hAnsi="Sylfaen"/>
          <w:sz w:val="20"/>
          <w:szCs w:val="20"/>
          <w:lang w:val="hy-AM"/>
        </w:rPr>
      </w:pPr>
    </w:p>
    <w:p w:rsidR="001F7B9C" w:rsidRPr="00F1493E" w:rsidRDefault="001F7B9C" w:rsidP="001F7B9C">
      <w:pPr>
        <w:widowControl w:val="0"/>
        <w:ind w:left="142" w:hanging="142"/>
        <w:rPr>
          <w:rFonts w:ascii="Sylfaen" w:hAnsi="Sylfaen"/>
          <w:sz w:val="20"/>
          <w:szCs w:val="20"/>
          <w:lang w:val="hy-AM"/>
        </w:rPr>
      </w:pPr>
    </w:p>
    <w:tbl>
      <w:tblPr>
        <w:tblW w:w="9639" w:type="dxa"/>
        <w:jc w:val="center"/>
        <w:tblLayout w:type="fixed"/>
        <w:tblLook w:val="0000"/>
      </w:tblPr>
      <w:tblGrid>
        <w:gridCol w:w="4536"/>
        <w:gridCol w:w="760"/>
        <w:gridCol w:w="4343"/>
      </w:tblGrid>
      <w:tr w:rsidR="00BB28C8" w:rsidRPr="00F1493E" w:rsidTr="003D2146">
        <w:trPr>
          <w:jc w:val="center"/>
        </w:trPr>
        <w:tc>
          <w:tcPr>
            <w:tcW w:w="4536" w:type="dxa"/>
          </w:tcPr>
          <w:p w:rsidR="00BB28C8" w:rsidRPr="00F1493E" w:rsidRDefault="00BB28C8" w:rsidP="003D2146">
            <w:pPr>
              <w:widowControl w:val="0"/>
              <w:spacing w:after="160" w:line="360" w:lineRule="auto"/>
              <w:ind w:firstLine="34"/>
              <w:jc w:val="center"/>
              <w:rPr>
                <w:rFonts w:ascii="GHEA Grapalat" w:hAnsi="GHEA Grapalat" w:cs="Sylfaen"/>
                <w:b/>
                <w:bCs/>
                <w:sz w:val="20"/>
                <w:szCs w:val="20"/>
              </w:rPr>
            </w:pPr>
            <w:r w:rsidRPr="00F1493E">
              <w:rPr>
                <w:rFonts w:ascii="GHEA Grapalat" w:hAnsi="GHEA Grapalat"/>
                <w:b/>
                <w:sz w:val="20"/>
                <w:szCs w:val="20"/>
              </w:rPr>
              <w:t>ЗАКАЗЧИК</w:t>
            </w:r>
          </w:p>
          <w:p w:rsidR="00BB28C8" w:rsidRPr="00F1493E" w:rsidRDefault="00BB28C8" w:rsidP="003D2146">
            <w:pPr>
              <w:widowControl w:val="0"/>
              <w:ind w:firstLine="34"/>
              <w:jc w:val="center"/>
              <w:rPr>
                <w:rFonts w:ascii="GHEA Grapalat" w:hAnsi="GHEA Grapalat"/>
                <w:sz w:val="20"/>
                <w:szCs w:val="20"/>
              </w:rPr>
            </w:pPr>
            <w:r w:rsidRPr="00F1493E">
              <w:rPr>
                <w:rFonts w:ascii="GHEA Grapalat" w:hAnsi="GHEA Grapalat"/>
                <w:sz w:val="20"/>
                <w:szCs w:val="20"/>
              </w:rPr>
              <w:t>_______________________</w:t>
            </w:r>
          </w:p>
          <w:p w:rsidR="00BB28C8" w:rsidRPr="00F1493E" w:rsidRDefault="00BB28C8" w:rsidP="003D2146">
            <w:pPr>
              <w:widowControl w:val="0"/>
              <w:spacing w:after="160" w:line="360" w:lineRule="auto"/>
              <w:ind w:firstLine="34"/>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ind w:firstLine="34"/>
              <w:jc w:val="center"/>
              <w:rPr>
                <w:rFonts w:ascii="GHEA Grapalat" w:hAnsi="GHEA Grapalat"/>
                <w:sz w:val="20"/>
                <w:szCs w:val="20"/>
              </w:rPr>
            </w:pPr>
            <w:r w:rsidRPr="00F1493E">
              <w:rPr>
                <w:rFonts w:ascii="GHEA Grapalat" w:hAnsi="GHEA Grapalat"/>
                <w:sz w:val="20"/>
                <w:szCs w:val="20"/>
              </w:rPr>
              <w:t>М. П.</w:t>
            </w:r>
          </w:p>
        </w:tc>
        <w:tc>
          <w:tcPr>
            <w:tcW w:w="760" w:type="dxa"/>
          </w:tcPr>
          <w:p w:rsidR="00BB28C8" w:rsidRPr="00F1493E" w:rsidRDefault="00BB28C8" w:rsidP="003D2146">
            <w:pPr>
              <w:widowControl w:val="0"/>
              <w:spacing w:after="160" w:line="360" w:lineRule="auto"/>
              <w:ind w:firstLine="34"/>
              <w:jc w:val="center"/>
              <w:rPr>
                <w:rFonts w:ascii="GHEA Grapalat" w:hAnsi="GHEA Grapalat"/>
                <w:sz w:val="20"/>
                <w:szCs w:val="20"/>
              </w:rPr>
            </w:pPr>
          </w:p>
        </w:tc>
        <w:tc>
          <w:tcPr>
            <w:tcW w:w="4343" w:type="dxa"/>
          </w:tcPr>
          <w:p w:rsidR="00BB28C8" w:rsidRPr="00F1493E" w:rsidRDefault="00BB28C8" w:rsidP="003D2146">
            <w:pPr>
              <w:widowControl w:val="0"/>
              <w:spacing w:after="160" w:line="360" w:lineRule="auto"/>
              <w:ind w:firstLine="34"/>
              <w:jc w:val="center"/>
              <w:rPr>
                <w:rFonts w:ascii="GHEA Grapalat" w:hAnsi="GHEA Grapalat" w:cs="Sylfaen"/>
                <w:b/>
                <w:bCs/>
                <w:sz w:val="20"/>
                <w:szCs w:val="20"/>
              </w:rPr>
            </w:pPr>
            <w:r w:rsidRPr="00F1493E">
              <w:rPr>
                <w:rFonts w:ascii="GHEA Grapalat" w:hAnsi="GHEA Grapalat"/>
                <w:b/>
                <w:sz w:val="20"/>
                <w:szCs w:val="20"/>
              </w:rPr>
              <w:t>ПОДРЯДЧИК</w:t>
            </w:r>
          </w:p>
          <w:p w:rsidR="00BB28C8" w:rsidRPr="00F1493E" w:rsidRDefault="00BB28C8" w:rsidP="003D2146">
            <w:pPr>
              <w:widowControl w:val="0"/>
              <w:ind w:firstLine="34"/>
              <w:jc w:val="center"/>
              <w:rPr>
                <w:rFonts w:ascii="GHEA Grapalat" w:hAnsi="GHEA Grapalat"/>
                <w:sz w:val="20"/>
                <w:szCs w:val="20"/>
                <w:lang w:val="en-US"/>
              </w:rPr>
            </w:pPr>
            <w:r w:rsidRPr="00F1493E">
              <w:rPr>
                <w:rFonts w:ascii="GHEA Grapalat" w:hAnsi="GHEA Grapalat"/>
                <w:sz w:val="20"/>
                <w:szCs w:val="20"/>
                <w:lang w:val="en-US"/>
              </w:rPr>
              <w:t>___________________</w:t>
            </w:r>
          </w:p>
          <w:p w:rsidR="00BB28C8" w:rsidRPr="00F1493E" w:rsidRDefault="00BB28C8" w:rsidP="003D2146">
            <w:pPr>
              <w:widowControl w:val="0"/>
              <w:spacing w:after="160" w:line="360" w:lineRule="auto"/>
              <w:ind w:firstLine="34"/>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ind w:firstLine="34"/>
              <w:jc w:val="center"/>
              <w:rPr>
                <w:rFonts w:ascii="GHEA Grapalat" w:hAnsi="GHEA Grapalat"/>
                <w:sz w:val="20"/>
                <w:szCs w:val="20"/>
              </w:rPr>
            </w:pPr>
            <w:r w:rsidRPr="00F1493E">
              <w:rPr>
                <w:rFonts w:ascii="GHEA Grapalat" w:hAnsi="GHEA Grapalat"/>
                <w:sz w:val="20"/>
                <w:szCs w:val="20"/>
              </w:rPr>
              <w:t>М. П.</w:t>
            </w:r>
          </w:p>
        </w:tc>
      </w:tr>
    </w:tbl>
    <w:p w:rsidR="00BB28C8" w:rsidRPr="00F1493E" w:rsidRDefault="00BB28C8" w:rsidP="00BB28C8">
      <w:pPr>
        <w:widowControl w:val="0"/>
        <w:spacing w:after="160" w:line="360" w:lineRule="auto"/>
        <w:ind w:firstLine="567"/>
        <w:jc w:val="right"/>
        <w:rPr>
          <w:rFonts w:ascii="GHEA Grapalat" w:hAnsi="GHEA Grapalat"/>
          <w:i/>
          <w:sz w:val="20"/>
          <w:szCs w:val="20"/>
        </w:rPr>
      </w:pPr>
    </w:p>
    <w:p w:rsidR="00BB28C8" w:rsidRPr="00F1493E" w:rsidRDefault="00BB28C8" w:rsidP="00BB28C8">
      <w:pPr>
        <w:rPr>
          <w:rFonts w:ascii="GHEA Grapalat" w:hAnsi="GHEA Grapalat"/>
          <w:i/>
          <w:sz w:val="20"/>
          <w:szCs w:val="20"/>
        </w:rPr>
      </w:pPr>
      <w:r w:rsidRPr="00F1493E">
        <w:rPr>
          <w:rFonts w:ascii="GHEA Grapalat" w:hAnsi="GHEA Grapalat"/>
          <w:i/>
          <w:sz w:val="20"/>
          <w:szCs w:val="20"/>
        </w:rPr>
        <w:br w:type="page"/>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lastRenderedPageBreak/>
        <w:t>Приложение № 2</w:t>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t xml:space="preserve">к Договору под кодом </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BB28C8" w:rsidRPr="00F1493E" w:rsidRDefault="00BB28C8" w:rsidP="00DD4D8E">
      <w:pPr>
        <w:widowControl w:val="0"/>
        <w:ind w:firstLine="567"/>
        <w:jc w:val="center"/>
        <w:rPr>
          <w:rFonts w:ascii="GHEA Grapalat" w:hAnsi="GHEA Grapalat"/>
          <w:b/>
          <w:sz w:val="20"/>
          <w:szCs w:val="20"/>
          <w:lang w:val="hy-AM"/>
        </w:rPr>
      </w:pPr>
      <w:r w:rsidRPr="00F1493E">
        <w:rPr>
          <w:rFonts w:ascii="GHEA Grapalat" w:hAnsi="GHEA Grapalat"/>
          <w:b/>
          <w:sz w:val="20"/>
          <w:szCs w:val="20"/>
        </w:rPr>
        <w:t>КАЛЕНДАРНЫЙ ГРАФИК</w:t>
      </w:r>
      <w:r w:rsidR="00CD2E1D" w:rsidRPr="00F1493E">
        <w:rPr>
          <w:rFonts w:ascii="GHEA Grapalat" w:hAnsi="GHEA Grapalat"/>
          <w:b/>
          <w:sz w:val="20"/>
          <w:szCs w:val="20"/>
          <w:lang w:val="hy-AM"/>
        </w:rPr>
        <w:t>*</w:t>
      </w:r>
    </w:p>
    <w:p w:rsidR="00BB28C8" w:rsidRPr="00F1493E" w:rsidRDefault="00CF1346" w:rsidP="00DD4D8E">
      <w:pPr>
        <w:widowControl w:val="0"/>
        <w:ind w:firstLine="567"/>
        <w:jc w:val="center"/>
        <w:rPr>
          <w:rFonts w:ascii="GHEA Grapalat" w:hAnsi="GHEA Grapalat"/>
          <w:b/>
          <w:sz w:val="20"/>
          <w:szCs w:val="20"/>
        </w:rPr>
      </w:pPr>
      <w:r w:rsidRPr="00F1493E">
        <w:rPr>
          <w:rFonts w:ascii="GHEA Grapalat" w:hAnsi="GHEA Grapalat"/>
          <w:b/>
          <w:sz w:val="20"/>
          <w:szCs w:val="20"/>
        </w:rPr>
        <w:t>Строительство водопроводов питьевой воды, уличное освещение и работы по асфальтированию дорог в общине Гарни Котайкского марза РА</w:t>
      </w: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3845"/>
        <w:gridCol w:w="3261"/>
        <w:gridCol w:w="2551"/>
      </w:tblGrid>
      <w:tr w:rsidR="00BB28C8" w:rsidRPr="00F1493E" w:rsidTr="003153DF">
        <w:trPr>
          <w:cantSplit/>
          <w:jc w:val="center"/>
        </w:trPr>
        <w:tc>
          <w:tcPr>
            <w:tcW w:w="816" w:type="dxa"/>
            <w:vMerge w:val="restart"/>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 п/п</w:t>
            </w:r>
          </w:p>
        </w:tc>
        <w:tc>
          <w:tcPr>
            <w:tcW w:w="3845" w:type="dxa"/>
            <w:vMerge w:val="restart"/>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Наименования</w:t>
            </w:r>
          </w:p>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выполняемых Подрядчиком отдельных видов работ</w:t>
            </w:r>
          </w:p>
        </w:tc>
        <w:tc>
          <w:tcPr>
            <w:tcW w:w="5812" w:type="dxa"/>
            <w:gridSpan w:val="2"/>
            <w:vAlign w:val="center"/>
          </w:tcPr>
          <w:p w:rsidR="00BB28C8" w:rsidRPr="00F1493E" w:rsidRDefault="00BB28C8" w:rsidP="003D2146">
            <w:pPr>
              <w:widowControl w:val="0"/>
              <w:spacing w:after="120"/>
              <w:jc w:val="center"/>
              <w:rPr>
                <w:rFonts w:ascii="GHEA Grapalat" w:hAnsi="GHEA Grapalat"/>
                <w:sz w:val="20"/>
                <w:szCs w:val="20"/>
                <w:lang w:val="en-US"/>
              </w:rPr>
            </w:pPr>
            <w:r w:rsidRPr="00F1493E">
              <w:rPr>
                <w:rFonts w:ascii="GHEA Grapalat" w:hAnsi="GHEA Grapalat"/>
                <w:sz w:val="20"/>
                <w:szCs w:val="20"/>
              </w:rPr>
              <w:t>Срок выполнения работ</w:t>
            </w:r>
            <w:r w:rsidRPr="00F1493E">
              <w:rPr>
                <w:rStyle w:val="FootnoteReference"/>
                <w:rFonts w:ascii="GHEA Grapalat" w:hAnsi="GHEA Grapalat"/>
                <w:sz w:val="20"/>
                <w:szCs w:val="20"/>
              </w:rPr>
              <w:footnoteReference w:customMarkFollows="1" w:id="26"/>
              <w:t>**</w:t>
            </w:r>
          </w:p>
        </w:tc>
      </w:tr>
      <w:tr w:rsidR="00BB28C8" w:rsidRPr="00F1493E" w:rsidTr="003153DF">
        <w:trPr>
          <w:cantSplit/>
          <w:trHeight w:val="586"/>
          <w:jc w:val="center"/>
        </w:trPr>
        <w:tc>
          <w:tcPr>
            <w:tcW w:w="816" w:type="dxa"/>
            <w:vMerge/>
            <w:vAlign w:val="center"/>
          </w:tcPr>
          <w:p w:rsidR="00BB28C8" w:rsidRPr="00F1493E" w:rsidRDefault="00BB28C8" w:rsidP="003D2146">
            <w:pPr>
              <w:widowControl w:val="0"/>
              <w:spacing w:after="120"/>
              <w:jc w:val="both"/>
              <w:rPr>
                <w:rFonts w:ascii="GHEA Grapalat" w:hAnsi="GHEA Grapalat"/>
                <w:sz w:val="20"/>
                <w:szCs w:val="20"/>
              </w:rPr>
            </w:pPr>
          </w:p>
        </w:tc>
        <w:tc>
          <w:tcPr>
            <w:tcW w:w="3845" w:type="dxa"/>
            <w:vMerge/>
          </w:tcPr>
          <w:p w:rsidR="00BB28C8" w:rsidRPr="00F1493E" w:rsidRDefault="00BB28C8" w:rsidP="003D2146">
            <w:pPr>
              <w:widowControl w:val="0"/>
              <w:spacing w:after="120"/>
              <w:rPr>
                <w:rFonts w:ascii="GHEA Grapalat" w:hAnsi="GHEA Grapalat"/>
                <w:sz w:val="20"/>
                <w:szCs w:val="20"/>
              </w:rPr>
            </w:pPr>
          </w:p>
        </w:tc>
        <w:tc>
          <w:tcPr>
            <w:tcW w:w="3261"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Начало</w:t>
            </w:r>
          </w:p>
        </w:tc>
        <w:tc>
          <w:tcPr>
            <w:tcW w:w="2551"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Конец</w:t>
            </w:r>
          </w:p>
        </w:tc>
      </w:tr>
      <w:tr w:rsidR="003153DF" w:rsidRPr="00F1493E" w:rsidTr="003153DF">
        <w:trPr>
          <w:trHeight w:val="586"/>
          <w:jc w:val="center"/>
        </w:trPr>
        <w:tc>
          <w:tcPr>
            <w:tcW w:w="816" w:type="dxa"/>
            <w:vAlign w:val="center"/>
          </w:tcPr>
          <w:p w:rsidR="003153DF" w:rsidRPr="00F1493E" w:rsidRDefault="003153DF" w:rsidP="00960E98">
            <w:pPr>
              <w:widowControl w:val="0"/>
              <w:spacing w:after="120"/>
              <w:jc w:val="center"/>
              <w:rPr>
                <w:rFonts w:ascii="GHEA Grapalat" w:hAnsi="GHEA Grapalat"/>
                <w:sz w:val="20"/>
                <w:szCs w:val="20"/>
              </w:rPr>
            </w:pPr>
            <w:r w:rsidRPr="00F1493E">
              <w:rPr>
                <w:rFonts w:ascii="GHEA Grapalat" w:hAnsi="GHEA Grapalat"/>
                <w:sz w:val="20"/>
                <w:szCs w:val="20"/>
              </w:rPr>
              <w:t>1</w:t>
            </w:r>
          </w:p>
        </w:tc>
        <w:tc>
          <w:tcPr>
            <w:tcW w:w="3845" w:type="dxa"/>
            <w:vAlign w:val="center"/>
          </w:tcPr>
          <w:p w:rsidR="003153DF" w:rsidRPr="00F1493E" w:rsidRDefault="003153DF" w:rsidP="003153DF">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ВОДОПРОВОДОВ ПИТЬЕВОЙ ВОДЫ В СЕЛАХ ГАРНИ, ГОХТ И ГЕГАРД ОБЩИНЫ ГАРНИ КОТАЙКСКОГО МАРЗА РА&gt;&gt;</w:t>
            </w:r>
          </w:p>
        </w:tc>
        <w:tc>
          <w:tcPr>
            <w:tcW w:w="326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при наличии финансовых средств - со дня вступления в силу соглашения между сторонами</w:t>
            </w:r>
          </w:p>
        </w:tc>
        <w:tc>
          <w:tcPr>
            <w:tcW w:w="255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485 календарных дней</w:t>
            </w:r>
          </w:p>
        </w:tc>
      </w:tr>
      <w:tr w:rsidR="003153DF" w:rsidRPr="00F1493E" w:rsidTr="003153DF">
        <w:trPr>
          <w:trHeight w:val="586"/>
          <w:jc w:val="center"/>
        </w:trPr>
        <w:tc>
          <w:tcPr>
            <w:tcW w:w="816" w:type="dxa"/>
            <w:vAlign w:val="center"/>
          </w:tcPr>
          <w:p w:rsidR="003153DF" w:rsidRPr="00F1493E" w:rsidRDefault="003153DF" w:rsidP="00960E98">
            <w:pPr>
              <w:widowControl w:val="0"/>
              <w:spacing w:after="120"/>
              <w:jc w:val="center"/>
              <w:rPr>
                <w:rFonts w:ascii="GHEA Grapalat" w:hAnsi="GHEA Grapalat"/>
                <w:sz w:val="20"/>
                <w:szCs w:val="20"/>
              </w:rPr>
            </w:pPr>
            <w:r w:rsidRPr="00F1493E">
              <w:rPr>
                <w:rFonts w:ascii="GHEA Grapalat" w:hAnsi="GHEA Grapalat"/>
                <w:sz w:val="20"/>
                <w:szCs w:val="20"/>
              </w:rPr>
              <w:t>2</w:t>
            </w:r>
          </w:p>
        </w:tc>
        <w:tc>
          <w:tcPr>
            <w:tcW w:w="3845" w:type="dxa"/>
            <w:vAlign w:val="center"/>
          </w:tcPr>
          <w:p w:rsidR="003153DF" w:rsidRPr="00F1493E" w:rsidRDefault="003153DF" w:rsidP="003153DF">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ПИТЬЕВОГО ВОДОПРОВОДА И ВОДОХРАНИЛИЩА В ПОСЕЛЕНИИ ГЕГАРД ОБЩИНЫ ГАРНИ РА&gt;&gt;</w:t>
            </w:r>
          </w:p>
        </w:tc>
        <w:tc>
          <w:tcPr>
            <w:tcW w:w="326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при наличии финансовых средств - со дня вступления в силу соглашения между сторонами</w:t>
            </w:r>
          </w:p>
        </w:tc>
        <w:tc>
          <w:tcPr>
            <w:tcW w:w="255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485 календарных дней</w:t>
            </w:r>
          </w:p>
        </w:tc>
      </w:tr>
    </w:tbl>
    <w:p w:rsidR="00BB28C8" w:rsidRPr="00F1493E" w:rsidRDefault="00BB28C8" w:rsidP="00BB28C8">
      <w:pPr>
        <w:widowControl w:val="0"/>
        <w:spacing w:after="160" w:line="360" w:lineRule="auto"/>
        <w:ind w:firstLine="567"/>
        <w:jc w:val="both"/>
        <w:outlineLvl w:val="3"/>
        <w:rPr>
          <w:rFonts w:ascii="GHEA Grapalat" w:hAnsi="GHEA Grapalat"/>
          <w:i/>
          <w:sz w:val="20"/>
          <w:szCs w:val="20"/>
        </w:rPr>
      </w:pPr>
    </w:p>
    <w:tbl>
      <w:tblPr>
        <w:tblW w:w="9639" w:type="dxa"/>
        <w:jc w:val="center"/>
        <w:tblLayout w:type="fixed"/>
        <w:tblLook w:val="0000"/>
      </w:tblPr>
      <w:tblGrid>
        <w:gridCol w:w="4536"/>
        <w:gridCol w:w="760"/>
        <w:gridCol w:w="4343"/>
      </w:tblGrid>
      <w:tr w:rsidR="00BB28C8" w:rsidRPr="00F1493E" w:rsidTr="003D2146">
        <w:trPr>
          <w:jc w:val="center"/>
        </w:trPr>
        <w:tc>
          <w:tcPr>
            <w:tcW w:w="4536"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ЗАКАЗЧИК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c>
          <w:tcPr>
            <w:tcW w:w="760" w:type="dxa"/>
          </w:tcPr>
          <w:p w:rsidR="00BB28C8" w:rsidRPr="00F1493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ПОДРЯДЧИК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r>
    </w:tbl>
    <w:p w:rsidR="0008563D" w:rsidRPr="00F1493E" w:rsidRDefault="0008563D" w:rsidP="0008563D">
      <w:pPr>
        <w:pStyle w:val="FootnoteText"/>
        <w:widowControl w:val="0"/>
        <w:jc w:val="both"/>
      </w:pPr>
      <w:r w:rsidRPr="00F1493E">
        <w:rPr>
          <w:rFonts w:ascii="GHEA Grapalat" w:hAnsi="GHEA Grapalat"/>
          <w:i/>
          <w:lang w:val="hy-AM"/>
        </w:rPr>
        <w:t>*</w:t>
      </w:r>
      <w:r w:rsidRPr="00F1493E">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p w:rsidR="00DD4D8E" w:rsidRPr="00F1493E" w:rsidRDefault="00DD4D8E" w:rsidP="00DD4D8E">
      <w:pPr>
        <w:widowControl w:val="0"/>
        <w:spacing w:after="160" w:line="360" w:lineRule="auto"/>
        <w:rPr>
          <w:rFonts w:ascii="GHEA Grapalat" w:hAnsi="GHEA Grapalat"/>
          <w:sz w:val="20"/>
          <w:szCs w:val="20"/>
        </w:rPr>
      </w:pPr>
    </w:p>
    <w:p w:rsidR="00BB28C8" w:rsidRPr="00F1493E" w:rsidRDefault="00BB28C8" w:rsidP="00DD4D8E">
      <w:pPr>
        <w:widowControl w:val="0"/>
        <w:jc w:val="right"/>
        <w:rPr>
          <w:rFonts w:ascii="GHEA Grapalat" w:hAnsi="GHEA Grapalat"/>
          <w:i/>
          <w:sz w:val="20"/>
          <w:szCs w:val="20"/>
        </w:rPr>
      </w:pPr>
      <w:r w:rsidRPr="00F1493E">
        <w:rPr>
          <w:rFonts w:ascii="GHEA Grapalat" w:hAnsi="GHEA Grapalat"/>
          <w:i/>
          <w:sz w:val="20"/>
          <w:szCs w:val="20"/>
        </w:rPr>
        <w:t>Приложение № 3</w:t>
      </w:r>
    </w:p>
    <w:p w:rsidR="00DD4D8E" w:rsidRPr="00F1493E" w:rsidRDefault="00BB28C8" w:rsidP="00DD4D8E">
      <w:pPr>
        <w:widowControl w:val="0"/>
        <w:ind w:firstLine="567"/>
        <w:jc w:val="right"/>
        <w:rPr>
          <w:rFonts w:ascii="GHEA Grapalat" w:hAnsi="GHEA Grapalat" w:cs="Sylfaen"/>
          <w:i/>
          <w:sz w:val="20"/>
          <w:szCs w:val="20"/>
        </w:rPr>
      </w:pPr>
      <w:r w:rsidRPr="00F1493E">
        <w:rPr>
          <w:rFonts w:ascii="GHEA Grapalat" w:hAnsi="GHEA Grapalat"/>
          <w:i/>
          <w:sz w:val="20"/>
          <w:szCs w:val="20"/>
        </w:rPr>
        <w:t xml:space="preserve">к Договору под кодом </w:t>
      </w:r>
      <w:r w:rsidRPr="00F1493E">
        <w:rPr>
          <w:rFonts w:ascii="GHEA Grapalat" w:hAnsi="GHEA Grapalat" w:cs="Sylfaen"/>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DD4D8E" w:rsidRPr="00F1493E" w:rsidRDefault="00DD4D8E" w:rsidP="00DD4D8E">
      <w:pPr>
        <w:widowControl w:val="0"/>
        <w:ind w:firstLine="567"/>
        <w:jc w:val="right"/>
        <w:rPr>
          <w:rFonts w:ascii="GHEA Grapalat" w:hAnsi="GHEA Grapalat" w:cs="Sylfaen"/>
          <w:i/>
          <w:sz w:val="20"/>
          <w:szCs w:val="20"/>
        </w:rPr>
      </w:pPr>
    </w:p>
    <w:p w:rsidR="00DD4D8E" w:rsidRPr="00F1493E" w:rsidRDefault="00BB28C8" w:rsidP="00DD4D8E">
      <w:pPr>
        <w:widowControl w:val="0"/>
        <w:ind w:firstLine="567"/>
        <w:jc w:val="center"/>
        <w:rPr>
          <w:rFonts w:ascii="GHEA Grapalat" w:hAnsi="GHEA Grapalat"/>
          <w:sz w:val="20"/>
          <w:szCs w:val="20"/>
          <w:lang w:val="en-US"/>
        </w:rPr>
      </w:pPr>
      <w:r w:rsidRPr="00F1493E">
        <w:rPr>
          <w:rFonts w:ascii="GHEA Grapalat" w:hAnsi="GHEA Grapalat"/>
          <w:sz w:val="20"/>
          <w:szCs w:val="20"/>
        </w:rPr>
        <w:t>ГРАФИК ОПЛАТЫ</w:t>
      </w:r>
      <w:r w:rsidRPr="00F1493E">
        <w:rPr>
          <w:rStyle w:val="FootnoteReference"/>
          <w:rFonts w:ascii="GHEA Grapalat" w:hAnsi="GHEA Grapalat"/>
          <w:sz w:val="20"/>
          <w:szCs w:val="20"/>
        </w:rPr>
        <w:footnoteReference w:customMarkFollows="1" w:id="27"/>
        <w:t>*</w:t>
      </w:r>
    </w:p>
    <w:p w:rsidR="00BB28C8" w:rsidRPr="00F1493E" w:rsidRDefault="00BB28C8" w:rsidP="00DD4D8E">
      <w:pPr>
        <w:widowControl w:val="0"/>
        <w:ind w:firstLine="567"/>
        <w:jc w:val="right"/>
        <w:rPr>
          <w:rFonts w:ascii="GHEA Grapalat" w:hAnsi="GHEA Grapalat"/>
          <w:sz w:val="20"/>
          <w:szCs w:val="20"/>
          <w:lang w:val="en-US"/>
        </w:rPr>
      </w:pPr>
      <w:r w:rsidRPr="00F1493E">
        <w:rPr>
          <w:rFonts w:ascii="GHEA Grapalat" w:hAnsi="GHEA Grapalat"/>
          <w:sz w:val="20"/>
          <w:szCs w:val="20"/>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900"/>
        <w:gridCol w:w="1764"/>
        <w:gridCol w:w="582"/>
        <w:gridCol w:w="700"/>
        <w:gridCol w:w="431"/>
        <w:gridCol w:w="556"/>
        <w:gridCol w:w="436"/>
        <w:gridCol w:w="515"/>
        <w:gridCol w:w="477"/>
        <w:gridCol w:w="531"/>
        <w:gridCol w:w="729"/>
        <w:gridCol w:w="663"/>
        <w:gridCol w:w="594"/>
        <w:gridCol w:w="644"/>
        <w:gridCol w:w="581"/>
      </w:tblGrid>
      <w:tr w:rsidR="00BB28C8" w:rsidRPr="00F1493E" w:rsidTr="00DD4D8E">
        <w:trPr>
          <w:jc w:val="center"/>
        </w:trPr>
        <w:tc>
          <w:tcPr>
            <w:tcW w:w="10955" w:type="dxa"/>
            <w:gridSpan w:val="16"/>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Работа</w:t>
            </w:r>
          </w:p>
        </w:tc>
      </w:tr>
      <w:tr w:rsidR="00BB28C8" w:rsidRPr="00F1493E" w:rsidTr="003153DF">
        <w:trPr>
          <w:jc w:val="center"/>
        </w:trPr>
        <w:tc>
          <w:tcPr>
            <w:tcW w:w="852"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lastRenderedPageBreak/>
              <w:t>номер предусмотренного приглашением лота</w:t>
            </w:r>
          </w:p>
        </w:tc>
        <w:tc>
          <w:tcPr>
            <w:tcW w:w="900"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промежуточный код, предусмотренный планом закупок по классификации ЕЗК (CPV)</w:t>
            </w:r>
          </w:p>
        </w:tc>
        <w:tc>
          <w:tcPr>
            <w:tcW w:w="1764"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наименование</w:t>
            </w:r>
          </w:p>
        </w:tc>
        <w:tc>
          <w:tcPr>
            <w:tcW w:w="7439" w:type="dxa"/>
            <w:gridSpan w:val="13"/>
            <w:vAlign w:val="center"/>
          </w:tcPr>
          <w:p w:rsidR="00BB28C8" w:rsidRPr="00F1493E" w:rsidRDefault="00BB28C8" w:rsidP="003D2146">
            <w:pPr>
              <w:widowControl w:val="0"/>
              <w:spacing w:after="120"/>
              <w:jc w:val="both"/>
              <w:rPr>
                <w:rFonts w:ascii="GHEA Grapalat" w:hAnsi="GHEA Grapalat"/>
                <w:sz w:val="20"/>
                <w:szCs w:val="20"/>
              </w:rPr>
            </w:pPr>
            <w:r w:rsidRPr="00F1493E">
              <w:rPr>
                <w:rFonts w:ascii="GHEA Grapalat" w:hAnsi="GHEA Grapalat"/>
                <w:sz w:val="20"/>
                <w:szCs w:val="20"/>
              </w:rPr>
              <w:t>Оплату работы предусматривается произвести в 20 г., по месяцам, в том числе</w:t>
            </w:r>
            <w:r w:rsidRPr="00F1493E">
              <w:rPr>
                <w:rStyle w:val="FootnoteReference"/>
                <w:rFonts w:ascii="GHEA Grapalat" w:hAnsi="GHEA Grapalat"/>
                <w:sz w:val="20"/>
                <w:szCs w:val="20"/>
              </w:rPr>
              <w:footnoteReference w:customMarkFollows="1" w:id="28"/>
              <w:t>**</w:t>
            </w:r>
          </w:p>
        </w:tc>
      </w:tr>
      <w:tr w:rsidR="00BB28C8" w:rsidRPr="00F1493E" w:rsidTr="003153DF">
        <w:trPr>
          <w:cantSplit/>
          <w:trHeight w:val="482"/>
          <w:jc w:val="center"/>
        </w:trPr>
        <w:tc>
          <w:tcPr>
            <w:tcW w:w="852" w:type="dxa"/>
          </w:tcPr>
          <w:p w:rsidR="00BB28C8" w:rsidRPr="00F1493E" w:rsidRDefault="00BB28C8" w:rsidP="003D2146">
            <w:pPr>
              <w:widowControl w:val="0"/>
              <w:spacing w:after="120"/>
              <w:jc w:val="center"/>
              <w:rPr>
                <w:rFonts w:ascii="GHEA Grapalat" w:hAnsi="GHEA Grapalat"/>
                <w:sz w:val="20"/>
                <w:szCs w:val="20"/>
              </w:rPr>
            </w:pPr>
          </w:p>
        </w:tc>
        <w:tc>
          <w:tcPr>
            <w:tcW w:w="900" w:type="dxa"/>
          </w:tcPr>
          <w:p w:rsidR="00BB28C8" w:rsidRPr="00F1493E" w:rsidRDefault="00BB28C8" w:rsidP="003D2146">
            <w:pPr>
              <w:widowControl w:val="0"/>
              <w:spacing w:after="120"/>
              <w:jc w:val="center"/>
              <w:rPr>
                <w:rFonts w:ascii="GHEA Grapalat" w:hAnsi="GHEA Grapalat"/>
                <w:sz w:val="20"/>
                <w:szCs w:val="20"/>
              </w:rPr>
            </w:pPr>
          </w:p>
        </w:tc>
        <w:tc>
          <w:tcPr>
            <w:tcW w:w="1764" w:type="dxa"/>
          </w:tcPr>
          <w:p w:rsidR="00BB28C8" w:rsidRPr="00F1493E" w:rsidRDefault="00BB28C8" w:rsidP="003D2146">
            <w:pPr>
              <w:widowControl w:val="0"/>
              <w:spacing w:after="120"/>
              <w:jc w:val="center"/>
              <w:rPr>
                <w:rFonts w:ascii="GHEA Grapalat" w:hAnsi="GHEA Grapalat"/>
                <w:sz w:val="20"/>
                <w:szCs w:val="20"/>
              </w:rPr>
            </w:pPr>
          </w:p>
        </w:tc>
        <w:tc>
          <w:tcPr>
            <w:tcW w:w="582"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январь</w:t>
            </w:r>
          </w:p>
        </w:tc>
        <w:tc>
          <w:tcPr>
            <w:tcW w:w="700" w:type="dxa"/>
            <w:vAlign w:val="center"/>
          </w:tcPr>
          <w:p w:rsidR="00BB28C8" w:rsidRPr="00F1493E" w:rsidRDefault="00BB28C8" w:rsidP="003D2146">
            <w:pPr>
              <w:widowControl w:val="0"/>
              <w:spacing w:after="120"/>
              <w:ind w:left="-95" w:right="-88"/>
              <w:jc w:val="center"/>
              <w:rPr>
                <w:rFonts w:ascii="GHEA Grapalat" w:hAnsi="GHEA Grapalat" w:cs="Sylfaen"/>
                <w:sz w:val="20"/>
                <w:szCs w:val="20"/>
              </w:rPr>
            </w:pPr>
            <w:r w:rsidRPr="00F1493E">
              <w:rPr>
                <w:rFonts w:ascii="GHEA Grapalat" w:hAnsi="GHEA Grapalat"/>
                <w:sz w:val="20"/>
                <w:szCs w:val="20"/>
              </w:rPr>
              <w:t>февраль</w:t>
            </w:r>
          </w:p>
        </w:tc>
        <w:tc>
          <w:tcPr>
            <w:tcW w:w="431"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март</w:t>
            </w:r>
          </w:p>
        </w:tc>
        <w:tc>
          <w:tcPr>
            <w:tcW w:w="556" w:type="dxa"/>
            <w:vAlign w:val="center"/>
          </w:tcPr>
          <w:p w:rsidR="00BB28C8" w:rsidRPr="00F1493E" w:rsidRDefault="00BB28C8" w:rsidP="003D2146">
            <w:pPr>
              <w:widowControl w:val="0"/>
              <w:spacing w:after="120"/>
              <w:ind w:left="-95" w:right="-88"/>
              <w:jc w:val="center"/>
              <w:rPr>
                <w:rFonts w:ascii="GHEA Grapalat" w:hAnsi="GHEA Grapalat" w:cs="Sylfaen"/>
                <w:sz w:val="20"/>
                <w:szCs w:val="20"/>
              </w:rPr>
            </w:pPr>
            <w:r w:rsidRPr="00F1493E">
              <w:rPr>
                <w:rFonts w:ascii="GHEA Grapalat" w:hAnsi="GHEA Grapalat"/>
                <w:sz w:val="20"/>
                <w:szCs w:val="20"/>
              </w:rPr>
              <w:t>апрель</w:t>
            </w:r>
          </w:p>
        </w:tc>
        <w:tc>
          <w:tcPr>
            <w:tcW w:w="436"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май</w:t>
            </w:r>
          </w:p>
        </w:tc>
        <w:tc>
          <w:tcPr>
            <w:tcW w:w="515"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июнь</w:t>
            </w:r>
          </w:p>
        </w:tc>
        <w:tc>
          <w:tcPr>
            <w:tcW w:w="477"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 xml:space="preserve">июль </w:t>
            </w:r>
          </w:p>
        </w:tc>
        <w:tc>
          <w:tcPr>
            <w:tcW w:w="531"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август</w:t>
            </w:r>
          </w:p>
        </w:tc>
        <w:tc>
          <w:tcPr>
            <w:tcW w:w="729"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 xml:space="preserve">сентябрь </w:t>
            </w:r>
          </w:p>
        </w:tc>
        <w:tc>
          <w:tcPr>
            <w:tcW w:w="663"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октябрь</w:t>
            </w:r>
          </w:p>
        </w:tc>
        <w:tc>
          <w:tcPr>
            <w:tcW w:w="594"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ноябрь</w:t>
            </w:r>
          </w:p>
        </w:tc>
        <w:tc>
          <w:tcPr>
            <w:tcW w:w="644"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декабрь</w:t>
            </w:r>
          </w:p>
        </w:tc>
        <w:tc>
          <w:tcPr>
            <w:tcW w:w="581" w:type="dxa"/>
            <w:vAlign w:val="center"/>
          </w:tcPr>
          <w:p w:rsidR="00BB28C8" w:rsidRPr="00F1493E" w:rsidRDefault="00BB28C8" w:rsidP="003D2146">
            <w:pPr>
              <w:widowControl w:val="0"/>
              <w:spacing w:after="120"/>
              <w:ind w:left="-95" w:right="-88"/>
              <w:jc w:val="center"/>
              <w:rPr>
                <w:rFonts w:ascii="GHEA Grapalat" w:hAnsi="GHEA Grapalat"/>
                <w:sz w:val="20"/>
                <w:szCs w:val="20"/>
                <w:lang w:val="en-US"/>
              </w:rPr>
            </w:pPr>
            <w:r w:rsidRPr="00F1493E">
              <w:rPr>
                <w:rFonts w:ascii="GHEA Grapalat" w:hAnsi="GHEA Grapalat"/>
                <w:sz w:val="20"/>
                <w:szCs w:val="20"/>
              </w:rPr>
              <w:t>Всего</w:t>
            </w:r>
          </w:p>
        </w:tc>
      </w:tr>
      <w:tr w:rsidR="003153DF" w:rsidRPr="00F1493E" w:rsidTr="003153DF">
        <w:trPr>
          <w:cantSplit/>
          <w:trHeight w:val="1134"/>
          <w:jc w:val="center"/>
        </w:trPr>
        <w:tc>
          <w:tcPr>
            <w:tcW w:w="852" w:type="dxa"/>
            <w:vAlign w:val="center"/>
          </w:tcPr>
          <w:p w:rsidR="003153DF" w:rsidRPr="00F1493E" w:rsidRDefault="003153DF" w:rsidP="00DD4D8E">
            <w:pPr>
              <w:jc w:val="center"/>
              <w:rPr>
                <w:rFonts w:ascii="GHEA Grapalat" w:hAnsi="GHEA Grapalat"/>
                <w:sz w:val="20"/>
                <w:szCs w:val="20"/>
              </w:rPr>
            </w:pPr>
            <w:r w:rsidRPr="00F1493E">
              <w:rPr>
                <w:rFonts w:ascii="GHEA Grapalat" w:hAnsi="GHEA Grapalat"/>
                <w:sz w:val="20"/>
                <w:szCs w:val="20"/>
              </w:rPr>
              <w:t>1</w:t>
            </w:r>
          </w:p>
        </w:tc>
        <w:tc>
          <w:tcPr>
            <w:tcW w:w="900" w:type="dxa"/>
            <w:vAlign w:val="center"/>
          </w:tcPr>
          <w:p w:rsidR="003153DF" w:rsidRPr="006A086B" w:rsidRDefault="003153DF" w:rsidP="00DC170C">
            <w:pPr>
              <w:spacing w:line="360" w:lineRule="auto"/>
              <w:jc w:val="center"/>
              <w:rPr>
                <w:rFonts w:ascii="Sylfaen" w:hAnsi="Sylfaen"/>
                <w:sz w:val="20"/>
                <w:szCs w:val="20"/>
                <w:lang w:val="en-US"/>
              </w:rPr>
            </w:pPr>
            <w:r w:rsidRPr="00F1493E">
              <w:rPr>
                <w:rFonts w:ascii="Sylfaen" w:hAnsi="Sylfaen"/>
                <w:sz w:val="20"/>
                <w:szCs w:val="20"/>
              </w:rPr>
              <w:t>45241170</w:t>
            </w:r>
            <w:r w:rsidR="006A086B">
              <w:rPr>
                <w:rFonts w:ascii="Sylfaen" w:hAnsi="Sylfaen"/>
                <w:sz w:val="20"/>
                <w:szCs w:val="20"/>
                <w:lang w:val="en-US"/>
              </w:rPr>
              <w:t>-1</w:t>
            </w:r>
          </w:p>
        </w:tc>
        <w:tc>
          <w:tcPr>
            <w:tcW w:w="1764" w:type="dxa"/>
            <w:vAlign w:val="center"/>
          </w:tcPr>
          <w:p w:rsidR="003153DF" w:rsidRPr="00F1493E" w:rsidRDefault="003153DF" w:rsidP="00DC170C">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ВОДОПРОВОДОВ ПИТЬЕВОЙ ВОДЫ В СЕЛАХ ГАРНИ, ГОХТ И ГЕГАРД ОБЩИНЫ ГАРНИ КОТАЙКСКОГО МАРЗА РА&gt;&gt;</w:t>
            </w:r>
          </w:p>
        </w:tc>
        <w:tc>
          <w:tcPr>
            <w:tcW w:w="582"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700"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4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5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3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15"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77"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729"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63"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9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4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81" w:type="dxa"/>
            <w:vAlign w:val="center"/>
          </w:tcPr>
          <w:p w:rsidR="003153DF" w:rsidRPr="00F1493E" w:rsidRDefault="003153DF" w:rsidP="00DD4D8E">
            <w:pPr>
              <w:widowControl w:val="0"/>
              <w:spacing w:after="120"/>
              <w:ind w:left="-95" w:right="-88"/>
              <w:jc w:val="center"/>
              <w:rPr>
                <w:rFonts w:ascii="GHEA Grapalat" w:hAnsi="GHEA Grapalat"/>
                <w:b/>
                <w:sz w:val="20"/>
                <w:szCs w:val="20"/>
              </w:rPr>
            </w:pPr>
            <w:r w:rsidRPr="00F1493E">
              <w:rPr>
                <w:rFonts w:ascii="GHEA Grapalat" w:hAnsi="GHEA Grapalat"/>
                <w:sz w:val="20"/>
                <w:szCs w:val="20"/>
              </w:rPr>
              <w:t>... %</w:t>
            </w:r>
          </w:p>
        </w:tc>
      </w:tr>
      <w:tr w:rsidR="003153DF" w:rsidRPr="00F1493E" w:rsidTr="003153DF">
        <w:trPr>
          <w:cantSplit/>
          <w:trHeight w:val="1134"/>
          <w:jc w:val="center"/>
        </w:trPr>
        <w:tc>
          <w:tcPr>
            <w:tcW w:w="852" w:type="dxa"/>
            <w:vAlign w:val="center"/>
          </w:tcPr>
          <w:p w:rsidR="003153DF" w:rsidRPr="00F1493E" w:rsidRDefault="003153DF" w:rsidP="00DD4D8E">
            <w:pPr>
              <w:jc w:val="center"/>
              <w:rPr>
                <w:rFonts w:ascii="GHEA Grapalat" w:hAnsi="GHEA Grapalat"/>
                <w:sz w:val="20"/>
                <w:szCs w:val="20"/>
              </w:rPr>
            </w:pPr>
            <w:r w:rsidRPr="00F1493E">
              <w:rPr>
                <w:rFonts w:ascii="GHEA Grapalat" w:hAnsi="GHEA Grapalat"/>
                <w:sz w:val="20"/>
                <w:szCs w:val="20"/>
              </w:rPr>
              <w:t>2</w:t>
            </w:r>
          </w:p>
        </w:tc>
        <w:tc>
          <w:tcPr>
            <w:tcW w:w="900" w:type="dxa"/>
            <w:vAlign w:val="center"/>
          </w:tcPr>
          <w:p w:rsidR="003153DF" w:rsidRPr="006A086B" w:rsidRDefault="003153DF" w:rsidP="00DC170C">
            <w:pPr>
              <w:spacing w:line="360" w:lineRule="auto"/>
              <w:jc w:val="center"/>
              <w:rPr>
                <w:rFonts w:ascii="Sylfaen" w:hAnsi="Sylfaen"/>
                <w:sz w:val="20"/>
                <w:szCs w:val="20"/>
                <w:lang w:val="en-US"/>
              </w:rPr>
            </w:pPr>
            <w:r w:rsidRPr="00F1493E">
              <w:rPr>
                <w:rFonts w:ascii="Sylfaen" w:hAnsi="Sylfaen"/>
                <w:sz w:val="20"/>
                <w:szCs w:val="20"/>
              </w:rPr>
              <w:t>45241170</w:t>
            </w:r>
            <w:r w:rsidR="006A086B">
              <w:rPr>
                <w:rFonts w:ascii="Sylfaen" w:hAnsi="Sylfaen"/>
                <w:sz w:val="20"/>
                <w:szCs w:val="20"/>
                <w:lang w:val="en-US"/>
              </w:rPr>
              <w:t>-2</w:t>
            </w:r>
          </w:p>
        </w:tc>
        <w:tc>
          <w:tcPr>
            <w:tcW w:w="1764" w:type="dxa"/>
            <w:vAlign w:val="center"/>
          </w:tcPr>
          <w:p w:rsidR="003153DF" w:rsidRPr="00F1493E" w:rsidRDefault="003153DF" w:rsidP="00DC170C">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ПИТЬЕВОГО ВОДОПРОВОДА И ВОДОХРАНИЛИЩА В ПОСЕЛЕНИИ ГЕГАРД ОБЩИНЫ ГАРНИ РА&gt;&gt;</w:t>
            </w:r>
          </w:p>
        </w:tc>
        <w:tc>
          <w:tcPr>
            <w:tcW w:w="582"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700"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4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5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3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15"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77"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729"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63"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9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4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81" w:type="dxa"/>
            <w:vAlign w:val="center"/>
          </w:tcPr>
          <w:p w:rsidR="003153DF" w:rsidRPr="00F1493E" w:rsidRDefault="003153DF" w:rsidP="00DD4D8E">
            <w:pPr>
              <w:widowControl w:val="0"/>
              <w:spacing w:after="120"/>
              <w:ind w:left="-95" w:right="-88"/>
              <w:jc w:val="center"/>
              <w:rPr>
                <w:rFonts w:ascii="GHEA Grapalat" w:hAnsi="GHEA Grapalat"/>
                <w:b/>
                <w:sz w:val="20"/>
                <w:szCs w:val="20"/>
              </w:rPr>
            </w:pPr>
            <w:r w:rsidRPr="00F1493E">
              <w:rPr>
                <w:rFonts w:ascii="GHEA Grapalat" w:hAnsi="GHEA Grapalat"/>
                <w:sz w:val="20"/>
                <w:szCs w:val="20"/>
              </w:rPr>
              <w:t>... %</w:t>
            </w:r>
          </w:p>
        </w:tc>
      </w:tr>
    </w:tbl>
    <w:tbl>
      <w:tblPr>
        <w:tblpPr w:leftFromText="180" w:rightFromText="180" w:vertAnchor="text" w:horzAnchor="margin" w:tblpY="131"/>
        <w:tblW w:w="9639" w:type="dxa"/>
        <w:tblLayout w:type="fixed"/>
        <w:tblLook w:val="0000"/>
      </w:tblPr>
      <w:tblGrid>
        <w:gridCol w:w="4536"/>
        <w:gridCol w:w="760"/>
        <w:gridCol w:w="4343"/>
      </w:tblGrid>
      <w:tr w:rsidR="00DD4D8E" w:rsidRPr="00F1493E" w:rsidTr="00DD4D8E">
        <w:tc>
          <w:tcPr>
            <w:tcW w:w="4536" w:type="dxa"/>
          </w:tcPr>
          <w:p w:rsidR="00DD4D8E" w:rsidRPr="00F1493E" w:rsidRDefault="00DD4D8E" w:rsidP="00DD4D8E">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ЗАКАЗЧИК</w:t>
            </w:r>
          </w:p>
          <w:p w:rsidR="00DD4D8E" w:rsidRPr="00F1493E" w:rsidRDefault="00DD4D8E" w:rsidP="00DD4D8E">
            <w:pPr>
              <w:widowControl w:val="0"/>
              <w:spacing w:after="160" w:line="360" w:lineRule="auto"/>
              <w:jc w:val="center"/>
              <w:rPr>
                <w:rFonts w:ascii="GHEA Grapalat" w:hAnsi="GHEA Grapalat"/>
                <w:sz w:val="20"/>
                <w:szCs w:val="20"/>
                <w:lang w:val="en-US"/>
              </w:rPr>
            </w:pPr>
            <w:r w:rsidRPr="00F1493E">
              <w:rPr>
                <w:rFonts w:ascii="GHEA Grapalat" w:hAnsi="GHEA Grapalat"/>
                <w:sz w:val="20"/>
                <w:szCs w:val="20"/>
                <w:lang w:val="en-US"/>
              </w:rPr>
              <w:t>______________________</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/подпись/</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c>
          <w:tcPr>
            <w:tcW w:w="760" w:type="dxa"/>
          </w:tcPr>
          <w:p w:rsidR="00DD4D8E" w:rsidRPr="00F1493E" w:rsidRDefault="00DD4D8E" w:rsidP="00DD4D8E">
            <w:pPr>
              <w:widowControl w:val="0"/>
              <w:spacing w:after="160" w:line="360" w:lineRule="auto"/>
              <w:jc w:val="center"/>
              <w:rPr>
                <w:rFonts w:ascii="GHEA Grapalat" w:hAnsi="GHEA Grapalat"/>
                <w:sz w:val="20"/>
                <w:szCs w:val="20"/>
              </w:rPr>
            </w:pPr>
          </w:p>
        </w:tc>
        <w:tc>
          <w:tcPr>
            <w:tcW w:w="4343" w:type="dxa"/>
          </w:tcPr>
          <w:p w:rsidR="00DD4D8E" w:rsidRPr="00F1493E" w:rsidRDefault="00DD4D8E" w:rsidP="00DD4D8E">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ПОДРЯДЧИК</w:t>
            </w:r>
          </w:p>
          <w:p w:rsidR="00DD4D8E" w:rsidRPr="00F1493E" w:rsidRDefault="00DD4D8E" w:rsidP="00DD4D8E">
            <w:pPr>
              <w:widowControl w:val="0"/>
              <w:spacing w:after="160" w:line="360" w:lineRule="auto"/>
              <w:jc w:val="center"/>
              <w:rPr>
                <w:rFonts w:ascii="GHEA Grapalat" w:hAnsi="GHEA Grapalat"/>
                <w:sz w:val="20"/>
                <w:szCs w:val="20"/>
                <w:lang w:val="en-US"/>
              </w:rPr>
            </w:pPr>
            <w:r w:rsidRPr="00F1493E">
              <w:rPr>
                <w:rFonts w:ascii="GHEA Grapalat" w:hAnsi="GHEA Grapalat"/>
                <w:sz w:val="20"/>
                <w:szCs w:val="20"/>
                <w:lang w:val="en-US"/>
              </w:rPr>
              <w:t>_____________________</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/подпись/</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r>
    </w:tbl>
    <w:p w:rsidR="00DD4D8E" w:rsidRPr="00F1493E" w:rsidRDefault="00DD4D8E" w:rsidP="00DD4D8E">
      <w:pPr>
        <w:widowControl w:val="0"/>
        <w:spacing w:after="160" w:line="360" w:lineRule="auto"/>
        <w:rPr>
          <w:rFonts w:ascii="GHEA Grapalat" w:hAnsi="GHEA Grapalat"/>
          <w:sz w:val="20"/>
          <w:szCs w:val="20"/>
        </w:rPr>
        <w:sectPr w:rsidR="00DD4D8E" w:rsidRPr="00F1493E" w:rsidSect="00F0743D">
          <w:footerReference w:type="default" r:id="rId12"/>
          <w:footnotePr>
            <w:pos w:val="beneathText"/>
          </w:footnotePr>
          <w:type w:val="nextColumn"/>
          <w:pgSz w:w="11907" w:h="16840" w:code="9"/>
          <w:pgMar w:top="993" w:right="927" w:bottom="1418" w:left="1418" w:header="561" w:footer="561" w:gutter="0"/>
          <w:cols w:space="720"/>
          <w:docGrid w:linePitch="326"/>
        </w:sectPr>
      </w:pPr>
    </w:p>
    <w:p w:rsidR="00BB28C8" w:rsidRPr="00F1493E" w:rsidRDefault="00BB28C8" w:rsidP="00DD4D8E">
      <w:pPr>
        <w:widowControl w:val="0"/>
        <w:spacing w:after="160" w:line="360" w:lineRule="auto"/>
        <w:jc w:val="right"/>
        <w:rPr>
          <w:rFonts w:ascii="GHEA Grapalat" w:hAnsi="GHEA Grapalat" w:cs="Arial"/>
          <w:i/>
          <w:sz w:val="20"/>
          <w:szCs w:val="20"/>
        </w:rPr>
      </w:pPr>
      <w:bookmarkStart w:id="21" w:name="_GoBack"/>
      <w:r w:rsidRPr="00F1493E">
        <w:rPr>
          <w:rFonts w:ascii="GHEA Grapalat" w:hAnsi="GHEA Grapalat"/>
          <w:i/>
          <w:sz w:val="20"/>
          <w:szCs w:val="20"/>
        </w:rPr>
        <w:lastRenderedPageBreak/>
        <w:t>Приложение № 4</w:t>
      </w:r>
    </w:p>
    <w:bookmarkEnd w:id="21"/>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t xml:space="preserve">к Договору под кодом </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BB28C8" w:rsidRPr="00F1493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806"/>
        <w:gridCol w:w="4944"/>
      </w:tblGrid>
      <w:tr w:rsidR="00BB28C8" w:rsidRPr="00F1493E" w:rsidTr="003D2146">
        <w:trPr>
          <w:tblCellSpacing w:w="7" w:type="dxa"/>
          <w:jc w:val="center"/>
        </w:trPr>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sz w:val="20"/>
                <w:szCs w:val="20"/>
              </w:rPr>
              <w:t>Сторона договора</w:t>
            </w:r>
            <w:r w:rsidRPr="00F1493E">
              <w:rPr>
                <w:rFonts w:ascii="GHEA Grapalat" w:hAnsi="GHEA Grapalat"/>
                <w:color w:val="000000"/>
                <w:sz w:val="20"/>
                <w:szCs w:val="20"/>
              </w:rPr>
              <w:t xml:space="preserve"> </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место нахождения 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Р/С__________________________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УНН__________________________</w:t>
            </w:r>
          </w:p>
        </w:tc>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 xml:space="preserve">Заказчик </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место нахождения 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Р/С____________________________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УНН___________________________</w:t>
            </w:r>
          </w:p>
        </w:tc>
      </w:tr>
    </w:tbl>
    <w:p w:rsidR="00BB28C8" w:rsidRPr="00F1493E" w:rsidRDefault="00BB28C8" w:rsidP="00BB28C8">
      <w:pPr>
        <w:widowControl w:val="0"/>
        <w:spacing w:after="160" w:line="360" w:lineRule="auto"/>
        <w:ind w:left="567" w:right="566"/>
        <w:rPr>
          <w:rFonts w:ascii="GHEA Grapalat" w:hAnsi="GHEA Grapalat"/>
          <w:iCs/>
          <w:color w:val="000000"/>
          <w:sz w:val="20"/>
          <w:szCs w:val="20"/>
        </w:rPr>
      </w:pPr>
    </w:p>
    <w:p w:rsidR="00BB28C8" w:rsidRPr="00F1493E" w:rsidRDefault="00BB28C8" w:rsidP="00BB28C8">
      <w:pPr>
        <w:widowControl w:val="0"/>
        <w:spacing w:after="160" w:line="360" w:lineRule="auto"/>
        <w:ind w:left="567" w:right="566"/>
        <w:jc w:val="center"/>
        <w:rPr>
          <w:rFonts w:ascii="GHEA Grapalat" w:hAnsi="GHEA Grapalat"/>
          <w:iCs/>
          <w:color w:val="000000"/>
          <w:sz w:val="20"/>
          <w:szCs w:val="20"/>
        </w:rPr>
      </w:pPr>
      <w:r w:rsidRPr="00F1493E">
        <w:rPr>
          <w:rFonts w:ascii="GHEA Grapalat" w:hAnsi="GHEA Grapalat"/>
          <w:b/>
          <w:color w:val="000000"/>
          <w:sz w:val="20"/>
          <w:szCs w:val="20"/>
        </w:rPr>
        <w:t>АКТ №</w:t>
      </w:r>
    </w:p>
    <w:p w:rsidR="00BB28C8" w:rsidRPr="00F1493E" w:rsidRDefault="00BB28C8" w:rsidP="00BB28C8">
      <w:pPr>
        <w:widowControl w:val="0"/>
        <w:spacing w:after="160" w:line="360" w:lineRule="auto"/>
        <w:ind w:left="567" w:right="566"/>
        <w:jc w:val="center"/>
        <w:rPr>
          <w:rFonts w:ascii="GHEA Grapalat" w:hAnsi="GHEA Grapalat"/>
          <w:b/>
          <w:bCs/>
          <w:iCs/>
          <w:color w:val="000000"/>
          <w:sz w:val="20"/>
          <w:szCs w:val="20"/>
        </w:rPr>
      </w:pPr>
      <w:r w:rsidRPr="00F1493E">
        <w:rPr>
          <w:rFonts w:ascii="GHEA Grapalat" w:hAnsi="GHEA Grapalat"/>
          <w:b/>
          <w:color w:val="000000"/>
          <w:sz w:val="20"/>
          <w:szCs w:val="20"/>
        </w:rPr>
        <w:t xml:space="preserve">СДАЧИ-ПРИЕМКИ РЕЗУЛЬТАТОВ ИСПОЛНЕНИЯ </w:t>
      </w:r>
      <w:r w:rsidRPr="00F1493E">
        <w:rPr>
          <w:rFonts w:ascii="GHEA Grapalat" w:hAnsi="GHEA Grapalat"/>
          <w:b/>
          <w:color w:val="000000"/>
          <w:sz w:val="20"/>
          <w:szCs w:val="20"/>
        </w:rPr>
        <w:br/>
        <w:t>ДОГОВОРА ИЛИ ЕГО ЧАСТИ</w:t>
      </w:r>
    </w:p>
    <w:p w:rsidR="00BB28C8" w:rsidRPr="00F1493E" w:rsidRDefault="00BB28C8" w:rsidP="00BB28C8">
      <w:pPr>
        <w:pStyle w:val="BodyTextIndent"/>
        <w:widowControl w:val="0"/>
        <w:spacing w:after="160"/>
        <w:ind w:left="567" w:right="566" w:firstLine="0"/>
        <w:jc w:val="center"/>
        <w:rPr>
          <w:rFonts w:ascii="GHEA Grapalat" w:hAnsi="GHEA Grapalat"/>
          <w:b/>
          <w:bCs/>
          <w:iCs/>
        </w:rPr>
      </w:pPr>
    </w:p>
    <w:p w:rsidR="00BB28C8" w:rsidRPr="00F1493E" w:rsidRDefault="00BB28C8" w:rsidP="00BB28C8">
      <w:pPr>
        <w:pStyle w:val="BodyTextIndent"/>
        <w:widowControl w:val="0"/>
        <w:tabs>
          <w:tab w:val="left" w:pos="1134"/>
          <w:tab w:val="left" w:pos="2268"/>
          <w:tab w:val="left" w:pos="3402"/>
        </w:tabs>
        <w:spacing w:after="160"/>
        <w:ind w:firstLine="567"/>
        <w:rPr>
          <w:rFonts w:ascii="GHEA Grapalat" w:hAnsi="GHEA Grapalat"/>
          <w:iCs/>
        </w:rPr>
      </w:pPr>
      <w:r w:rsidRPr="00F1493E">
        <w:rPr>
          <w:rFonts w:ascii="GHEA Grapalat" w:hAnsi="GHEA Grapalat"/>
        </w:rPr>
        <w:t>"</w:t>
      </w:r>
      <w:r w:rsidRPr="00F1493E">
        <w:rPr>
          <w:rFonts w:ascii="GHEA Grapalat" w:hAnsi="GHEA Grapalat"/>
        </w:rPr>
        <w:tab/>
        <w:t>" "</w:t>
      </w:r>
      <w:r w:rsidRPr="00F1493E">
        <w:rPr>
          <w:rFonts w:ascii="GHEA Grapalat" w:hAnsi="GHEA Grapalat"/>
        </w:rPr>
        <w:tab/>
        <w:t>" 20</w:t>
      </w:r>
      <w:r w:rsidRPr="00F1493E">
        <w:rPr>
          <w:rFonts w:ascii="GHEA Grapalat" w:hAnsi="GHEA Grapalat"/>
        </w:rPr>
        <w:tab/>
        <w:t>г.</w:t>
      </w:r>
    </w:p>
    <w:p w:rsidR="00BB28C8" w:rsidRPr="00F1493E" w:rsidRDefault="00BB28C8" w:rsidP="00BB28C8">
      <w:pPr>
        <w:pStyle w:val="NormalWeb"/>
        <w:widowControl w:val="0"/>
        <w:spacing w:before="0" w:beforeAutospacing="0" w:after="160" w:afterAutospacing="0" w:line="360" w:lineRule="auto"/>
        <w:ind w:firstLine="567"/>
        <w:rPr>
          <w:rFonts w:ascii="GHEA Grapalat" w:hAnsi="GHEA Grapalat"/>
          <w:color w:val="000000"/>
          <w:sz w:val="20"/>
          <w:szCs w:val="20"/>
        </w:rPr>
      </w:pPr>
      <w:r w:rsidRPr="00F1493E">
        <w:rPr>
          <w:rFonts w:ascii="GHEA Grapalat" w:hAnsi="GHEA Grapalat"/>
          <w:color w:val="000000"/>
          <w:sz w:val="20"/>
          <w:szCs w:val="20"/>
        </w:rPr>
        <w:t>Наименование договора (далее — Договор) _____________________________</w:t>
      </w:r>
    </w:p>
    <w:p w:rsidR="00BB28C8" w:rsidRPr="00F1493E"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sz w:val="20"/>
          <w:szCs w:val="20"/>
        </w:rPr>
      </w:pPr>
      <w:r w:rsidRPr="00F1493E">
        <w:rPr>
          <w:rFonts w:ascii="GHEA Grapalat" w:hAnsi="GHEA Grapalat"/>
          <w:color w:val="000000"/>
          <w:sz w:val="20"/>
          <w:szCs w:val="20"/>
        </w:rPr>
        <w:t>Дата заключения Договора "_________" "_____________________" 20</w:t>
      </w:r>
      <w:r w:rsidRPr="00F1493E">
        <w:rPr>
          <w:rFonts w:ascii="GHEA Grapalat" w:hAnsi="GHEA Grapalat"/>
          <w:color w:val="000000"/>
          <w:sz w:val="20"/>
          <w:szCs w:val="20"/>
        </w:rPr>
        <w:tab/>
        <w:t>г.</w:t>
      </w:r>
    </w:p>
    <w:p w:rsidR="00BB28C8" w:rsidRPr="00F1493E" w:rsidRDefault="00BB28C8" w:rsidP="00BB28C8">
      <w:pPr>
        <w:pStyle w:val="NormalWeb"/>
        <w:widowControl w:val="0"/>
        <w:spacing w:before="0" w:beforeAutospacing="0" w:after="160" w:afterAutospacing="0" w:line="360" w:lineRule="auto"/>
        <w:ind w:firstLine="567"/>
        <w:rPr>
          <w:rFonts w:ascii="GHEA Grapalat" w:hAnsi="GHEA Grapalat"/>
          <w:color w:val="000000"/>
          <w:sz w:val="20"/>
          <w:szCs w:val="20"/>
        </w:rPr>
      </w:pPr>
      <w:r w:rsidRPr="00F1493E">
        <w:rPr>
          <w:rFonts w:ascii="GHEA Grapalat" w:hAnsi="GHEA Grapalat"/>
          <w:color w:val="000000"/>
          <w:sz w:val="20"/>
          <w:szCs w:val="20"/>
        </w:rPr>
        <w:t>Номер Договора _____________________________________________________</w:t>
      </w:r>
    </w:p>
    <w:p w:rsidR="00BB28C8" w:rsidRPr="00F1493E"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sz w:val="20"/>
          <w:szCs w:val="20"/>
        </w:rPr>
      </w:pPr>
      <w:r w:rsidRPr="00F1493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F1493E">
        <w:rPr>
          <w:rFonts w:ascii="GHEA Grapalat" w:hAnsi="GHEA Grapalat"/>
          <w:color w:val="000000"/>
          <w:sz w:val="20"/>
          <w:szCs w:val="20"/>
        </w:rPr>
        <w:tab/>
        <w:t>" "</w:t>
      </w:r>
      <w:r w:rsidRPr="00F1493E">
        <w:rPr>
          <w:rFonts w:ascii="GHEA Grapalat" w:hAnsi="GHEA Grapalat"/>
          <w:color w:val="000000"/>
          <w:sz w:val="20"/>
          <w:szCs w:val="20"/>
        </w:rPr>
        <w:tab/>
        <w:t>" 20</w:t>
      </w:r>
      <w:r w:rsidRPr="00F1493E">
        <w:rPr>
          <w:rFonts w:ascii="GHEA Grapalat" w:hAnsi="GHEA Grapalat"/>
          <w:color w:val="000000"/>
          <w:sz w:val="20"/>
          <w:szCs w:val="20"/>
        </w:rPr>
        <w:tab/>
        <w:t>г., составили настоящий акт о следующем:</w:t>
      </w:r>
    </w:p>
    <w:p w:rsidR="00BB28C8" w:rsidRPr="00F1493E"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sz w:val="20"/>
          <w:szCs w:val="20"/>
        </w:rPr>
      </w:pPr>
    </w:p>
    <w:p w:rsidR="00BB28C8" w:rsidRPr="00F1493E" w:rsidRDefault="00BB28C8" w:rsidP="00BB28C8">
      <w:pPr>
        <w:widowControl w:val="0"/>
        <w:spacing w:after="160" w:line="360" w:lineRule="auto"/>
        <w:ind w:firstLine="567"/>
        <w:jc w:val="both"/>
        <w:rPr>
          <w:rFonts w:ascii="GHEA Grapalat" w:hAnsi="GHEA Grapalat"/>
          <w:iCs/>
          <w:color w:val="000000"/>
          <w:sz w:val="20"/>
          <w:szCs w:val="20"/>
        </w:rPr>
      </w:pPr>
      <w:r w:rsidRPr="00F1493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F1493E" w:rsidTr="003D2146">
        <w:trPr>
          <w:trHeight w:val="345"/>
          <w:jc w:val="center"/>
        </w:trPr>
        <w:tc>
          <w:tcPr>
            <w:tcW w:w="379" w:type="dxa"/>
            <w:vMerge w:val="restart"/>
            <w:shd w:val="clear" w:color="auto" w:fill="auto"/>
            <w:vAlign w:val="center"/>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r w:rsidRPr="00F1493E">
              <w:rPr>
                <w:rFonts w:ascii="GHEA Grapalat" w:hAnsi="GHEA Grapalat"/>
                <w:sz w:val="20"/>
                <w:szCs w:val="20"/>
              </w:rPr>
              <w:t>№</w:t>
            </w:r>
          </w:p>
        </w:tc>
        <w:tc>
          <w:tcPr>
            <w:tcW w:w="11014" w:type="dxa"/>
            <w:gridSpan w:val="8"/>
            <w:shd w:val="clear" w:color="auto" w:fill="auto"/>
            <w:vAlign w:val="center"/>
          </w:tcPr>
          <w:p w:rsidR="00BB28C8" w:rsidRPr="00F1493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F1493E">
              <w:rPr>
                <w:rFonts w:ascii="GHEA Grapalat" w:hAnsi="GHEA Grapalat"/>
                <w:sz w:val="20"/>
                <w:szCs w:val="20"/>
              </w:rPr>
              <w:t>Выполненные работы</w:t>
            </w:r>
          </w:p>
        </w:tc>
      </w:tr>
      <w:tr w:rsidR="00BB28C8" w:rsidRPr="00F1493E" w:rsidTr="003D2146">
        <w:trPr>
          <w:trHeight w:val="152"/>
          <w:jc w:val="center"/>
        </w:trPr>
        <w:tc>
          <w:tcPr>
            <w:tcW w:w="379" w:type="dxa"/>
            <w:vMerge/>
            <w:shd w:val="clear" w:color="auto" w:fill="auto"/>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наименование</w:t>
            </w:r>
          </w:p>
        </w:tc>
        <w:tc>
          <w:tcPr>
            <w:tcW w:w="1533"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 xml:space="preserve">краткое изложение технической </w:t>
            </w:r>
            <w:r w:rsidRPr="00F1493E">
              <w:rPr>
                <w:rFonts w:ascii="GHEA Grapalat" w:hAnsi="GHEA Grapalat"/>
                <w:sz w:val="20"/>
                <w:szCs w:val="20"/>
              </w:rPr>
              <w:lastRenderedPageBreak/>
              <w:t>характеристики</w:t>
            </w:r>
          </w:p>
        </w:tc>
        <w:tc>
          <w:tcPr>
            <w:tcW w:w="3103" w:type="dxa"/>
            <w:gridSpan w:val="2"/>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lastRenderedPageBreak/>
              <w:t>количественный показатель</w:t>
            </w:r>
          </w:p>
        </w:tc>
        <w:tc>
          <w:tcPr>
            <w:tcW w:w="3167" w:type="dxa"/>
            <w:gridSpan w:val="2"/>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срок исполнения</w:t>
            </w:r>
          </w:p>
        </w:tc>
        <w:tc>
          <w:tcPr>
            <w:tcW w:w="1087"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 xml:space="preserve">сумма, подлежащая уплате </w:t>
            </w:r>
            <w:r w:rsidRPr="00F1493E">
              <w:rPr>
                <w:rFonts w:ascii="GHEA Grapalat" w:hAnsi="GHEA Grapalat"/>
                <w:sz w:val="20"/>
                <w:szCs w:val="20"/>
              </w:rPr>
              <w:lastRenderedPageBreak/>
              <w:t>(тыс. драмов)</w:t>
            </w:r>
          </w:p>
        </w:tc>
        <w:tc>
          <w:tcPr>
            <w:tcW w:w="876"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lastRenderedPageBreak/>
              <w:t xml:space="preserve">срок оплаты (по </w:t>
            </w:r>
            <w:r w:rsidRPr="00F1493E">
              <w:rPr>
                <w:rFonts w:ascii="GHEA Grapalat" w:hAnsi="GHEA Grapalat"/>
                <w:sz w:val="20"/>
                <w:szCs w:val="20"/>
              </w:rPr>
              <w:lastRenderedPageBreak/>
              <w:t>графику оплаты)</w:t>
            </w:r>
          </w:p>
        </w:tc>
      </w:tr>
      <w:tr w:rsidR="00BB28C8" w:rsidRPr="00F1493E" w:rsidTr="003D2146">
        <w:trPr>
          <w:trHeight w:val="152"/>
          <w:jc w:val="center"/>
        </w:trPr>
        <w:tc>
          <w:tcPr>
            <w:tcW w:w="379" w:type="dxa"/>
            <w:vMerge/>
            <w:tcBorders>
              <w:bottom w:val="single" w:sz="4" w:space="0" w:color="auto"/>
            </w:tcBorders>
            <w:shd w:val="clear" w:color="auto" w:fill="auto"/>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t xml:space="preserve">по графику закупки, </w:t>
            </w:r>
            <w:r w:rsidRPr="00F1493E">
              <w:rPr>
                <w:rFonts w:ascii="GHEA Grapalat" w:hAnsi="GHEA Grapalat"/>
                <w:sz w:val="20"/>
                <w:szCs w:val="20"/>
              </w:rPr>
              <w:lastRenderedPageBreak/>
              <w:t>утвержденному Договором</w:t>
            </w:r>
          </w:p>
        </w:tc>
        <w:tc>
          <w:tcPr>
            <w:tcW w:w="1188"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lastRenderedPageBreak/>
              <w:t>фактически</w:t>
            </w:r>
            <w:r w:rsidRPr="00F1493E">
              <w:rPr>
                <w:rFonts w:ascii="GHEA Grapalat" w:hAnsi="GHEA Grapalat"/>
                <w:sz w:val="20"/>
                <w:szCs w:val="20"/>
              </w:rPr>
              <w:lastRenderedPageBreak/>
              <w:t>й</w:t>
            </w:r>
          </w:p>
        </w:tc>
        <w:tc>
          <w:tcPr>
            <w:tcW w:w="1960"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lastRenderedPageBreak/>
              <w:t xml:space="preserve">по графику закупки, </w:t>
            </w:r>
            <w:r w:rsidRPr="00F1493E">
              <w:rPr>
                <w:rFonts w:ascii="GHEA Grapalat" w:hAnsi="GHEA Grapalat"/>
                <w:sz w:val="20"/>
                <w:szCs w:val="20"/>
              </w:rPr>
              <w:lastRenderedPageBreak/>
              <w:t>утвержденному Договором</w:t>
            </w:r>
          </w:p>
        </w:tc>
        <w:tc>
          <w:tcPr>
            <w:tcW w:w="1207"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lastRenderedPageBreak/>
              <w:t>фактически</w:t>
            </w:r>
            <w:r w:rsidRPr="00F1493E">
              <w:rPr>
                <w:rFonts w:ascii="GHEA Grapalat" w:hAnsi="GHEA Grapalat"/>
                <w:sz w:val="20"/>
                <w:szCs w:val="20"/>
              </w:rPr>
              <w:lastRenderedPageBreak/>
              <w:t>й</w:t>
            </w:r>
          </w:p>
        </w:tc>
        <w:tc>
          <w:tcPr>
            <w:tcW w:w="1087"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F1493E" w:rsidTr="003D2146">
        <w:trPr>
          <w:trHeight w:val="515"/>
          <w:jc w:val="center"/>
        </w:trPr>
        <w:tc>
          <w:tcPr>
            <w:tcW w:w="379" w:type="dxa"/>
            <w:shd w:val="clear" w:color="auto" w:fill="auto"/>
            <w:vAlign w:val="center"/>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F1493E" w:rsidTr="003D2146">
        <w:trPr>
          <w:trHeight w:val="515"/>
          <w:jc w:val="center"/>
        </w:trPr>
        <w:tc>
          <w:tcPr>
            <w:tcW w:w="379" w:type="dxa"/>
            <w:shd w:val="clear" w:color="auto" w:fill="auto"/>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bl>
    <w:p w:rsidR="00BB28C8" w:rsidRPr="00F1493E" w:rsidRDefault="00BB28C8" w:rsidP="00BB28C8">
      <w:pPr>
        <w:widowControl w:val="0"/>
        <w:spacing w:after="160" w:line="360" w:lineRule="auto"/>
        <w:ind w:firstLine="567"/>
        <w:jc w:val="both"/>
        <w:rPr>
          <w:rFonts w:ascii="GHEA Grapalat" w:hAnsi="GHEA Grapalat" w:cs="Arial"/>
          <w:iCs/>
          <w:color w:val="000000"/>
          <w:sz w:val="20"/>
          <w:szCs w:val="20"/>
          <w:lang w:val="en-US"/>
        </w:rPr>
      </w:pPr>
    </w:p>
    <w:p w:rsidR="00BB28C8" w:rsidRPr="00F1493E" w:rsidRDefault="00BB28C8" w:rsidP="00BB28C8">
      <w:pPr>
        <w:widowControl w:val="0"/>
        <w:spacing w:after="160" w:line="360" w:lineRule="auto"/>
        <w:ind w:firstLine="567"/>
        <w:jc w:val="both"/>
        <w:rPr>
          <w:rFonts w:ascii="GHEA Grapalat" w:hAnsi="GHEA Grapalat"/>
          <w:iCs/>
          <w:snapToGrid w:val="0"/>
          <w:color w:val="000000"/>
          <w:sz w:val="20"/>
          <w:szCs w:val="20"/>
        </w:rPr>
      </w:pPr>
      <w:r w:rsidRPr="00F1493E">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F1493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tblPr>
      <w:tblGrid>
        <w:gridCol w:w="4852"/>
        <w:gridCol w:w="4852"/>
      </w:tblGrid>
      <w:tr w:rsidR="00BB28C8" w:rsidRPr="00F1493E" w:rsidTr="003D2146">
        <w:trPr>
          <w:trHeight w:val="266"/>
          <w:tblCellSpacing w:w="7" w:type="dxa"/>
          <w:jc w:val="center"/>
        </w:trPr>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 xml:space="preserve">Работу сдал </w:t>
            </w:r>
          </w:p>
        </w:tc>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Работу принял</w:t>
            </w:r>
          </w:p>
        </w:tc>
      </w:tr>
      <w:tr w:rsidR="00BB28C8" w:rsidRPr="00F1493E" w:rsidTr="003D2146">
        <w:trPr>
          <w:trHeight w:val="473"/>
          <w:tblCellSpacing w:w="7" w:type="dxa"/>
          <w:jc w:val="center"/>
        </w:trPr>
        <w:tc>
          <w:tcPr>
            <w:tcW w:w="0" w:type="auto"/>
            <w:vAlign w:val="center"/>
          </w:tcPr>
          <w:p w:rsidR="00BB28C8" w:rsidRPr="00F1493E" w:rsidRDefault="00BB28C8" w:rsidP="003D2146">
            <w:pPr>
              <w:widowControl w:val="0"/>
              <w:jc w:val="center"/>
              <w:rPr>
                <w:rFonts w:ascii="GHEA Grapalat" w:hAnsi="GHEA Grapalat"/>
                <w:iCs/>
                <w:sz w:val="20"/>
                <w:szCs w:val="20"/>
                <w:lang w:val="en-US"/>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 xml:space="preserve">подпись </w:t>
            </w:r>
          </w:p>
        </w:tc>
        <w:tc>
          <w:tcPr>
            <w:tcW w:w="0" w:type="auto"/>
            <w:vAlign w:val="center"/>
          </w:tcPr>
          <w:p w:rsidR="00BB28C8" w:rsidRPr="00F1493E" w:rsidRDefault="00BB28C8" w:rsidP="003D2146">
            <w:pPr>
              <w:widowControl w:val="0"/>
              <w:jc w:val="center"/>
              <w:rPr>
                <w:rFonts w:ascii="GHEA Grapalat" w:hAnsi="GHEA Grapalat"/>
                <w:iCs/>
                <w:sz w:val="20"/>
                <w:szCs w:val="20"/>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 xml:space="preserve">подпись </w:t>
            </w:r>
          </w:p>
        </w:tc>
      </w:tr>
      <w:tr w:rsidR="00BB28C8" w:rsidRPr="00F1493E" w:rsidTr="003D2146">
        <w:trPr>
          <w:trHeight w:val="503"/>
          <w:tblCellSpacing w:w="7" w:type="dxa"/>
          <w:jc w:val="center"/>
        </w:trPr>
        <w:tc>
          <w:tcPr>
            <w:tcW w:w="0" w:type="auto"/>
            <w:vAlign w:val="center"/>
          </w:tcPr>
          <w:p w:rsidR="00BB28C8" w:rsidRPr="00F1493E" w:rsidRDefault="00BB28C8" w:rsidP="003D2146">
            <w:pPr>
              <w:widowControl w:val="0"/>
              <w:jc w:val="center"/>
              <w:rPr>
                <w:rFonts w:ascii="GHEA Grapalat" w:hAnsi="GHEA Grapalat"/>
                <w:iCs/>
                <w:sz w:val="20"/>
                <w:szCs w:val="20"/>
                <w:lang w:val="en-US"/>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фамилия, имя</w:t>
            </w:r>
          </w:p>
        </w:tc>
        <w:tc>
          <w:tcPr>
            <w:tcW w:w="0" w:type="auto"/>
            <w:vAlign w:val="center"/>
          </w:tcPr>
          <w:p w:rsidR="00BB28C8" w:rsidRPr="00F1493E" w:rsidRDefault="00BB28C8" w:rsidP="003D2146">
            <w:pPr>
              <w:widowControl w:val="0"/>
              <w:jc w:val="center"/>
              <w:rPr>
                <w:rFonts w:ascii="GHEA Grapalat" w:hAnsi="GHEA Grapalat"/>
                <w:iCs/>
                <w:sz w:val="20"/>
                <w:szCs w:val="20"/>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фамилия, имя</w:t>
            </w:r>
          </w:p>
        </w:tc>
      </w:tr>
      <w:tr w:rsidR="00BB28C8" w:rsidRPr="00F1493E" w:rsidTr="003D2146">
        <w:trPr>
          <w:trHeight w:val="281"/>
          <w:tblCellSpacing w:w="7" w:type="dxa"/>
          <w:jc w:val="center"/>
        </w:trPr>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 П.</w:t>
            </w:r>
          </w:p>
        </w:tc>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 П.</w:t>
            </w:r>
          </w:p>
        </w:tc>
      </w:tr>
    </w:tbl>
    <w:p w:rsidR="00BB28C8" w:rsidRPr="00F1493E" w:rsidRDefault="00BB28C8" w:rsidP="00BB28C8">
      <w:pPr>
        <w:widowControl w:val="0"/>
        <w:spacing w:after="160" w:line="360" w:lineRule="auto"/>
        <w:ind w:firstLine="567"/>
        <w:jc w:val="center"/>
        <w:rPr>
          <w:rFonts w:ascii="GHEA Grapalat" w:hAnsi="GHEA Grapalat" w:cs="Sylfaen"/>
          <w:b/>
          <w:sz w:val="20"/>
          <w:szCs w:val="20"/>
        </w:rPr>
      </w:pPr>
    </w:p>
    <w:p w:rsidR="00BB28C8" w:rsidRPr="00F1493E" w:rsidRDefault="00BB28C8" w:rsidP="00BB28C8">
      <w:pPr>
        <w:rPr>
          <w:rFonts w:ascii="GHEA Grapalat" w:hAnsi="GHEA Grapalat" w:cs="Sylfaen"/>
          <w:b/>
          <w:sz w:val="20"/>
          <w:szCs w:val="20"/>
        </w:rPr>
      </w:pPr>
      <w:r w:rsidRPr="00F1493E">
        <w:rPr>
          <w:rFonts w:ascii="GHEA Grapalat" w:hAnsi="GHEA Grapalat" w:cs="Sylfaen"/>
          <w:b/>
          <w:sz w:val="20"/>
          <w:szCs w:val="20"/>
        </w:rPr>
        <w:br w:type="page"/>
      </w:r>
    </w:p>
    <w:p w:rsidR="00BB28C8" w:rsidRPr="00F1493E" w:rsidRDefault="00BB28C8" w:rsidP="00BB28C8">
      <w:pPr>
        <w:widowControl w:val="0"/>
        <w:spacing w:after="160" w:line="360" w:lineRule="auto"/>
        <w:ind w:firstLine="567"/>
        <w:jc w:val="right"/>
        <w:rPr>
          <w:rFonts w:ascii="GHEA Grapalat" w:hAnsi="GHEA Grapalat" w:cs="Sylfaen"/>
          <w:i/>
          <w:sz w:val="20"/>
          <w:szCs w:val="20"/>
        </w:rPr>
      </w:pPr>
      <w:r w:rsidRPr="00F1493E">
        <w:rPr>
          <w:rFonts w:ascii="GHEA Grapalat" w:hAnsi="GHEA Grapalat"/>
          <w:i/>
          <w:sz w:val="20"/>
          <w:szCs w:val="20"/>
        </w:rPr>
        <w:lastRenderedPageBreak/>
        <w:t>Приложение № 4.1</w:t>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t>к Договору под кодом</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BB28C8" w:rsidRPr="00F1493E" w:rsidRDefault="00BB28C8" w:rsidP="00BB28C8">
      <w:pPr>
        <w:widowControl w:val="0"/>
        <w:spacing w:after="160" w:line="360" w:lineRule="auto"/>
        <w:jc w:val="center"/>
        <w:rPr>
          <w:rFonts w:ascii="GHEA Grapalat" w:hAnsi="GHEA Grapalat" w:cs="Sylfaen"/>
          <w:sz w:val="20"/>
          <w:szCs w:val="20"/>
        </w:rPr>
      </w:pPr>
    </w:p>
    <w:p w:rsidR="00BB28C8" w:rsidRPr="00F1493E" w:rsidRDefault="00BB28C8" w:rsidP="00BB28C8">
      <w:pPr>
        <w:widowControl w:val="0"/>
        <w:tabs>
          <w:tab w:val="left" w:pos="2250"/>
        </w:tabs>
        <w:spacing w:after="160" w:line="360" w:lineRule="auto"/>
        <w:jc w:val="center"/>
        <w:rPr>
          <w:rFonts w:ascii="GHEA Grapalat" w:hAnsi="GHEA Grapalat" w:cs="Sylfaen"/>
          <w:bCs/>
          <w:sz w:val="20"/>
          <w:szCs w:val="20"/>
        </w:rPr>
      </w:pPr>
      <w:r w:rsidRPr="00F1493E">
        <w:rPr>
          <w:rFonts w:ascii="GHEA Grapalat" w:hAnsi="GHEA Grapalat"/>
          <w:sz w:val="20"/>
          <w:szCs w:val="20"/>
        </w:rPr>
        <w:t>АКТ №______</w:t>
      </w:r>
    </w:p>
    <w:p w:rsidR="00BB28C8" w:rsidRPr="00F1493E" w:rsidRDefault="00BB28C8" w:rsidP="00BB28C8">
      <w:pPr>
        <w:widowControl w:val="0"/>
        <w:tabs>
          <w:tab w:val="left" w:pos="2250"/>
        </w:tabs>
        <w:spacing w:after="160" w:line="360" w:lineRule="auto"/>
        <w:jc w:val="center"/>
        <w:rPr>
          <w:rFonts w:ascii="GHEA Grapalat" w:hAnsi="GHEA Grapalat" w:cs="Sylfaen"/>
          <w:bCs/>
          <w:sz w:val="20"/>
          <w:szCs w:val="20"/>
        </w:rPr>
      </w:pPr>
      <w:r w:rsidRPr="00F1493E">
        <w:rPr>
          <w:rFonts w:ascii="GHEA Grapalat" w:hAnsi="GHEA Grapalat"/>
          <w:sz w:val="20"/>
          <w:szCs w:val="20"/>
        </w:rPr>
        <w:t>относительно фиксирования факта сдачи Заказчику результата договора</w:t>
      </w:r>
    </w:p>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F1493E" w:rsidRDefault="00BB28C8" w:rsidP="00BB28C8">
      <w:pPr>
        <w:widowControl w:val="0"/>
        <w:jc w:val="both"/>
        <w:rPr>
          <w:rFonts w:ascii="GHEA Grapalat" w:hAnsi="GHEA Grapalat"/>
          <w:sz w:val="20"/>
          <w:szCs w:val="20"/>
        </w:rPr>
      </w:pPr>
      <w:r w:rsidRPr="00F1493E">
        <w:rPr>
          <w:rFonts w:ascii="GHEA Grapalat" w:hAnsi="GHEA Grapalat"/>
          <w:sz w:val="20"/>
          <w:szCs w:val="20"/>
        </w:rPr>
        <w:t xml:space="preserve">Настоящим фиксируется, что в рамках договора закупки № ___________________, </w:t>
      </w:r>
    </w:p>
    <w:p w:rsidR="00BB28C8" w:rsidRPr="00F1493E" w:rsidRDefault="00BB28C8" w:rsidP="00BB28C8">
      <w:pPr>
        <w:widowControl w:val="0"/>
        <w:spacing w:after="160" w:line="360" w:lineRule="auto"/>
        <w:ind w:left="6946"/>
        <w:jc w:val="center"/>
        <w:rPr>
          <w:rFonts w:ascii="GHEA Grapalat" w:hAnsi="GHEA Grapalat"/>
          <w:sz w:val="20"/>
          <w:szCs w:val="20"/>
          <w:vertAlign w:val="superscript"/>
        </w:rPr>
      </w:pPr>
      <w:r w:rsidRPr="00F1493E">
        <w:rPr>
          <w:rFonts w:ascii="GHEA Grapalat" w:hAnsi="GHEA Grapalat"/>
          <w:sz w:val="20"/>
          <w:szCs w:val="20"/>
          <w:vertAlign w:val="superscript"/>
        </w:rPr>
        <w:t>номер договора</w:t>
      </w:r>
    </w:p>
    <w:p w:rsidR="00BB28C8" w:rsidRPr="00F1493E" w:rsidRDefault="00BB28C8" w:rsidP="00BB28C8">
      <w:pPr>
        <w:widowControl w:val="0"/>
        <w:tabs>
          <w:tab w:val="left" w:pos="8789"/>
        </w:tabs>
        <w:jc w:val="both"/>
        <w:rPr>
          <w:rFonts w:ascii="GHEA Grapalat" w:hAnsi="GHEA Grapalat" w:cs="Sylfaen"/>
          <w:sz w:val="20"/>
          <w:szCs w:val="20"/>
        </w:rPr>
      </w:pPr>
      <w:r w:rsidRPr="00F1493E">
        <w:rPr>
          <w:rFonts w:ascii="GHEA Grapalat" w:hAnsi="GHEA Grapalat"/>
          <w:sz w:val="20"/>
          <w:szCs w:val="20"/>
        </w:rPr>
        <w:t>заключенного _________________________________________________ 20</w:t>
      </w:r>
      <w:r w:rsidRPr="00F1493E">
        <w:rPr>
          <w:rFonts w:ascii="GHEA Grapalat" w:hAnsi="GHEA Grapalat"/>
          <w:sz w:val="20"/>
          <w:szCs w:val="20"/>
        </w:rPr>
        <w:tab/>
        <w:t>г.</w:t>
      </w:r>
    </w:p>
    <w:p w:rsidR="00BB28C8" w:rsidRPr="00F1493E" w:rsidRDefault="00BB28C8" w:rsidP="00BB28C8">
      <w:pPr>
        <w:widowControl w:val="0"/>
        <w:spacing w:after="160" w:line="360" w:lineRule="auto"/>
        <w:ind w:right="-360"/>
        <w:jc w:val="center"/>
        <w:rPr>
          <w:rFonts w:ascii="GHEA Grapalat" w:hAnsi="GHEA Grapalat" w:cs="Sylfaen"/>
          <w:sz w:val="20"/>
          <w:szCs w:val="20"/>
          <w:vertAlign w:val="superscript"/>
        </w:rPr>
      </w:pPr>
      <w:r w:rsidRPr="00F1493E">
        <w:rPr>
          <w:rFonts w:ascii="GHEA Grapalat" w:hAnsi="GHEA Grapalat"/>
          <w:sz w:val="20"/>
          <w:szCs w:val="20"/>
          <w:vertAlign w:val="superscript"/>
        </w:rPr>
        <w:t>дата заключения договора</w:t>
      </w:r>
    </w:p>
    <w:p w:rsidR="00BB28C8" w:rsidRPr="00F1493E" w:rsidRDefault="00BB28C8" w:rsidP="00BB28C8">
      <w:pPr>
        <w:widowControl w:val="0"/>
        <w:ind w:right="-357"/>
        <w:jc w:val="both"/>
        <w:rPr>
          <w:rFonts w:ascii="GHEA Grapalat" w:hAnsi="GHEA Grapalat" w:cs="Sylfaen"/>
          <w:sz w:val="20"/>
          <w:szCs w:val="20"/>
          <w:u w:val="single"/>
        </w:rPr>
      </w:pPr>
      <w:r w:rsidRPr="00F1493E">
        <w:rPr>
          <w:rFonts w:ascii="GHEA Grapalat" w:hAnsi="GHEA Grapalat"/>
          <w:sz w:val="20"/>
          <w:szCs w:val="20"/>
        </w:rPr>
        <w:t>между __________ (далее — Заказчик) и _____________ (далее — Исполнитель),</w:t>
      </w:r>
    </w:p>
    <w:p w:rsidR="00BB28C8" w:rsidRPr="00F1493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F1493E">
        <w:rPr>
          <w:rFonts w:ascii="GHEA Grapalat" w:hAnsi="GHEA Grapalat"/>
          <w:sz w:val="20"/>
          <w:szCs w:val="20"/>
          <w:vertAlign w:val="superscript"/>
        </w:rPr>
        <w:t xml:space="preserve">имя Заказчика </w:t>
      </w:r>
      <w:r w:rsidRPr="00F1493E">
        <w:rPr>
          <w:rFonts w:ascii="GHEA Grapalat" w:hAnsi="GHEA Grapalat"/>
          <w:sz w:val="20"/>
          <w:szCs w:val="20"/>
          <w:vertAlign w:val="superscript"/>
        </w:rPr>
        <w:tab/>
        <w:t>имя Исполнителя</w:t>
      </w:r>
    </w:p>
    <w:p w:rsidR="00BB28C8" w:rsidRPr="00F1493E" w:rsidRDefault="00BB28C8" w:rsidP="00BB28C8">
      <w:pPr>
        <w:widowControl w:val="0"/>
        <w:spacing w:after="160" w:line="360" w:lineRule="auto"/>
        <w:jc w:val="both"/>
        <w:rPr>
          <w:rFonts w:ascii="GHEA Grapalat" w:hAnsi="GHEA Grapalat" w:cs="Sylfaen"/>
          <w:sz w:val="20"/>
          <w:szCs w:val="20"/>
        </w:rPr>
      </w:pPr>
      <w:r w:rsidRPr="00F1493E">
        <w:rPr>
          <w:rFonts w:ascii="GHEA Grapalat" w:hAnsi="GHEA Grapalat"/>
          <w:sz w:val="20"/>
          <w:szCs w:val="20"/>
        </w:rPr>
        <w:t>Исполнитель _____________ 20 г. с целью сдачи-приемки сдал Заказчику нижеуказанные работы:</w:t>
      </w:r>
    </w:p>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F1493E"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F1493E" w:rsidRDefault="00BB28C8" w:rsidP="003D2146">
            <w:pPr>
              <w:widowControl w:val="0"/>
              <w:spacing w:after="120"/>
              <w:jc w:val="center"/>
              <w:rPr>
                <w:rFonts w:ascii="GHEA Grapalat" w:hAnsi="GHEA Grapalat" w:cs="Sylfaen"/>
                <w:bCs/>
                <w:sz w:val="20"/>
                <w:szCs w:val="20"/>
              </w:rPr>
            </w:pPr>
            <w:r w:rsidRPr="00F1493E">
              <w:rPr>
                <w:rFonts w:ascii="GHEA Grapalat" w:hAnsi="GHEA Grapalat"/>
                <w:sz w:val="20"/>
                <w:szCs w:val="20"/>
              </w:rPr>
              <w:t>Работа</w:t>
            </w:r>
          </w:p>
        </w:tc>
      </w:tr>
      <w:tr w:rsidR="00BB28C8" w:rsidRPr="00F1493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F1493E" w:rsidRDefault="00BB28C8" w:rsidP="003D2146">
            <w:pPr>
              <w:widowControl w:val="0"/>
              <w:spacing w:after="120"/>
              <w:ind w:firstLine="567"/>
              <w:jc w:val="center"/>
              <w:rPr>
                <w:rFonts w:ascii="GHEA Grapalat" w:hAnsi="GHEA Grapalat"/>
                <w:sz w:val="20"/>
                <w:szCs w:val="20"/>
              </w:rPr>
            </w:pPr>
            <w:r w:rsidRPr="00F1493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объем (фактический)</w:t>
            </w:r>
          </w:p>
        </w:tc>
      </w:tr>
      <w:tr w:rsidR="00BB28C8" w:rsidRPr="00F1493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1493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F1493E"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F1493E" w:rsidRDefault="00BB28C8" w:rsidP="003D2146">
            <w:pPr>
              <w:widowControl w:val="0"/>
              <w:spacing w:after="120"/>
              <w:rPr>
                <w:rFonts w:ascii="GHEA Grapalat" w:hAnsi="GHEA Grapalat" w:cs="Sylfaen"/>
                <w:sz w:val="20"/>
                <w:szCs w:val="20"/>
              </w:rPr>
            </w:pPr>
          </w:p>
        </w:tc>
      </w:tr>
      <w:tr w:rsidR="00BB28C8" w:rsidRPr="00F1493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1493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F1493E"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F1493E" w:rsidRDefault="00BB28C8" w:rsidP="003D2146">
            <w:pPr>
              <w:widowControl w:val="0"/>
              <w:spacing w:after="120"/>
              <w:rPr>
                <w:rFonts w:ascii="GHEA Grapalat" w:hAnsi="GHEA Grapalat" w:cs="Sylfaen"/>
                <w:sz w:val="20"/>
                <w:szCs w:val="20"/>
              </w:rPr>
            </w:pPr>
          </w:p>
        </w:tc>
      </w:tr>
    </w:tbl>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r w:rsidRPr="00F1493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F1493E" w:rsidRDefault="00BB28C8" w:rsidP="00BB28C8">
      <w:pPr>
        <w:rPr>
          <w:rFonts w:ascii="GHEA Grapalat" w:hAnsi="GHEA Grapalat"/>
          <w:sz w:val="20"/>
          <w:szCs w:val="20"/>
        </w:rPr>
      </w:pPr>
      <w:r w:rsidRPr="00F1493E">
        <w:rPr>
          <w:rFonts w:ascii="GHEA Grapalat" w:hAnsi="GHEA Grapalat"/>
          <w:sz w:val="20"/>
          <w:szCs w:val="20"/>
        </w:rPr>
        <w:br w:type="page"/>
      </w:r>
    </w:p>
    <w:p w:rsidR="00BB28C8" w:rsidRPr="00F1493E" w:rsidRDefault="00BB28C8" w:rsidP="00BB28C8">
      <w:pPr>
        <w:widowControl w:val="0"/>
        <w:spacing w:after="160" w:line="360" w:lineRule="auto"/>
        <w:jc w:val="center"/>
        <w:rPr>
          <w:rFonts w:ascii="GHEA Grapalat" w:hAnsi="GHEA Grapalat" w:cs="Sylfaen"/>
          <w:sz w:val="20"/>
          <w:szCs w:val="20"/>
        </w:rPr>
      </w:pPr>
      <w:r w:rsidRPr="00F1493E">
        <w:rPr>
          <w:rFonts w:ascii="GHEA Grapalat" w:hAnsi="GHEA Grapalat"/>
          <w:sz w:val="20"/>
          <w:szCs w:val="20"/>
        </w:rPr>
        <w:lastRenderedPageBreak/>
        <w:t>СТОРОНЫ</w:t>
      </w:r>
    </w:p>
    <w:p w:rsidR="00BB28C8" w:rsidRPr="00F1493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tblPr>
      <w:tblGrid>
        <w:gridCol w:w="4448"/>
        <w:gridCol w:w="4838"/>
      </w:tblGrid>
      <w:tr w:rsidR="00BB28C8" w:rsidRPr="00F1493E" w:rsidTr="003D2146">
        <w:tc>
          <w:tcPr>
            <w:tcW w:w="4785" w:type="dxa"/>
          </w:tcPr>
          <w:p w:rsidR="00BB28C8" w:rsidRPr="00F1493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F1493E">
              <w:rPr>
                <w:rFonts w:ascii="GHEA Grapalat" w:hAnsi="GHEA Grapalat"/>
                <w:b/>
                <w:sz w:val="20"/>
                <w:szCs w:val="20"/>
              </w:rPr>
              <w:t>Передал</w:t>
            </w:r>
          </w:p>
        </w:tc>
        <w:tc>
          <w:tcPr>
            <w:tcW w:w="5223" w:type="dxa"/>
          </w:tcPr>
          <w:p w:rsidR="00BB28C8" w:rsidRPr="00F1493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F1493E">
              <w:rPr>
                <w:rFonts w:ascii="GHEA Grapalat" w:hAnsi="GHEA Grapalat"/>
                <w:b/>
                <w:sz w:val="20"/>
                <w:szCs w:val="20"/>
              </w:rPr>
              <w:t>Принял</w:t>
            </w:r>
          </w:p>
        </w:tc>
      </w:tr>
    </w:tbl>
    <w:p w:rsidR="00BB28C8" w:rsidRPr="00F1493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F1493E">
        <w:rPr>
          <w:rFonts w:ascii="GHEA Grapalat" w:hAnsi="GHEA Grapalat"/>
          <w:sz w:val="20"/>
          <w:szCs w:val="20"/>
        </w:rPr>
        <w:t>представитель, спроектировавший заявку:</w:t>
      </w:r>
    </w:p>
    <w:p w:rsidR="00BB28C8" w:rsidRPr="00F1493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974"/>
        <w:gridCol w:w="4776"/>
      </w:tblGrid>
      <w:tr w:rsidR="00BB28C8" w:rsidRPr="00F1493E" w:rsidTr="003D2146">
        <w:trPr>
          <w:tblCellSpacing w:w="7" w:type="dxa"/>
          <w:jc w:val="center"/>
        </w:trPr>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rPr>
            </w:pPr>
            <w:r w:rsidRPr="00F1493E">
              <w:rPr>
                <w:rFonts w:ascii="GHEA Grapalat" w:hAnsi="GHEA Grapalat"/>
                <w:color w:val="000000"/>
                <w:sz w:val="20"/>
                <w:szCs w:val="20"/>
              </w:rPr>
              <w:t xml:space="preserve">_________________________ </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1493E">
              <w:rPr>
                <w:rFonts w:ascii="GHEA Grapalat" w:hAnsi="GHEA Grapalat"/>
                <w:color w:val="000000"/>
                <w:sz w:val="20"/>
                <w:szCs w:val="20"/>
                <w:vertAlign w:val="superscript"/>
              </w:rPr>
              <w:t>фамилия, имя</w:t>
            </w:r>
          </w:p>
        </w:tc>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rPr>
            </w:pPr>
            <w:r w:rsidRPr="00F1493E">
              <w:rPr>
                <w:rFonts w:ascii="GHEA Grapalat" w:hAnsi="GHEA Grapalat"/>
                <w:color w:val="000000"/>
                <w:sz w:val="20"/>
                <w:szCs w:val="20"/>
              </w:rPr>
              <w:t>________________________</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1493E">
              <w:rPr>
                <w:rFonts w:ascii="GHEA Grapalat" w:hAnsi="GHEA Grapalat"/>
                <w:color w:val="000000"/>
                <w:sz w:val="20"/>
                <w:szCs w:val="20"/>
                <w:vertAlign w:val="superscript"/>
              </w:rPr>
              <w:t>фамилия, имя</w:t>
            </w:r>
          </w:p>
        </w:tc>
      </w:tr>
      <w:tr w:rsidR="00BB28C8" w:rsidRPr="00F1493E" w:rsidTr="003D2146">
        <w:trPr>
          <w:tblCellSpacing w:w="7" w:type="dxa"/>
          <w:jc w:val="center"/>
        </w:trPr>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lang w:val="en-US"/>
              </w:rPr>
            </w:pPr>
            <w:r w:rsidRPr="00F1493E">
              <w:rPr>
                <w:rFonts w:ascii="GHEA Grapalat" w:hAnsi="GHEA Grapalat"/>
                <w:color w:val="000000"/>
                <w:sz w:val="20"/>
                <w:szCs w:val="20"/>
              </w:rPr>
              <w:t>_________________________</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F1493E">
              <w:rPr>
                <w:rFonts w:ascii="GHEA Grapalat" w:hAnsi="GHEA Grapalat"/>
                <w:color w:val="000000"/>
                <w:sz w:val="20"/>
                <w:szCs w:val="20"/>
                <w:vertAlign w:val="superscript"/>
              </w:rPr>
              <w:t>подпись</w:t>
            </w:r>
          </w:p>
        </w:tc>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lang w:val="en-US"/>
              </w:rPr>
            </w:pPr>
            <w:r w:rsidRPr="00F1493E">
              <w:rPr>
                <w:rFonts w:ascii="GHEA Grapalat" w:hAnsi="GHEA Grapalat"/>
                <w:color w:val="000000"/>
                <w:sz w:val="20"/>
                <w:szCs w:val="20"/>
              </w:rPr>
              <w:t>________________________</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1493E">
              <w:rPr>
                <w:rFonts w:ascii="GHEA Grapalat" w:hAnsi="GHEA Grapalat"/>
                <w:color w:val="000000"/>
                <w:sz w:val="20"/>
                <w:szCs w:val="20"/>
                <w:vertAlign w:val="superscript"/>
              </w:rPr>
              <w:t>подпись</w:t>
            </w:r>
          </w:p>
        </w:tc>
      </w:tr>
    </w:tbl>
    <w:p w:rsidR="00BB28C8" w:rsidRPr="00F1493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p w:rsidR="00BB28C8" w:rsidRPr="00F1493E" w:rsidRDefault="00BB28C8" w:rsidP="00BB28C8">
      <w:pPr>
        <w:pStyle w:val="norm"/>
        <w:widowControl w:val="0"/>
        <w:spacing w:after="160" w:line="360" w:lineRule="auto"/>
        <w:ind w:firstLine="567"/>
        <w:jc w:val="center"/>
        <w:rPr>
          <w:rFonts w:ascii="GHEA Grapalat" w:hAnsi="GHEA Grapalat"/>
          <w:b/>
          <w:sz w:val="20"/>
        </w:rPr>
      </w:pPr>
    </w:p>
    <w:p w:rsidR="008D352C" w:rsidRDefault="008D352C"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Pr="00583150" w:rsidRDefault="00A00F4E" w:rsidP="00A00F4E">
      <w:pPr>
        <w:rPr>
          <w:rFonts w:ascii="Sylfaen" w:hAnsi="Sylfaen" w:cs="GHEA Grapalat"/>
          <w:color w:val="000000"/>
          <w:sz w:val="21"/>
          <w:szCs w:val="21"/>
        </w:rPr>
      </w:pPr>
    </w:p>
    <w:p w:rsidR="00A00F4E" w:rsidRPr="00583150" w:rsidRDefault="00A00F4E" w:rsidP="00A00F4E">
      <w:pPr>
        <w:rPr>
          <w:rFonts w:ascii="Sylfaen" w:hAnsi="Sylfaen" w:cs="GHEA Grapalat"/>
          <w:color w:val="000000"/>
          <w:sz w:val="21"/>
          <w:szCs w:val="21"/>
        </w:rPr>
      </w:pPr>
    </w:p>
    <w:p w:rsidR="00A00F4E" w:rsidRPr="00583150" w:rsidRDefault="00A00F4E" w:rsidP="00A00F4E">
      <w:pPr>
        <w:jc w:val="right"/>
        <w:rPr>
          <w:rFonts w:ascii="Sylfaen" w:hAnsi="Sylfaen"/>
          <w:i/>
          <w:sz w:val="18"/>
        </w:rPr>
      </w:pPr>
      <w:r w:rsidRPr="00583150">
        <w:rPr>
          <w:rFonts w:ascii="Sylfaen" w:hAnsi="Sylfaen"/>
          <w:i/>
          <w:sz w:val="18"/>
          <w:lang w:val="hy-AM"/>
        </w:rPr>
        <w:t xml:space="preserve">Приложение № </w:t>
      </w:r>
      <w:r w:rsidRPr="00583150">
        <w:rPr>
          <w:rFonts w:ascii="Sylfaen" w:hAnsi="Sylfaen"/>
          <w:i/>
          <w:sz w:val="18"/>
        </w:rPr>
        <w:t>5</w:t>
      </w:r>
    </w:p>
    <w:p w:rsidR="00A00F4E" w:rsidRPr="00583150" w:rsidRDefault="00A00F4E" w:rsidP="00A00F4E">
      <w:pPr>
        <w:jc w:val="right"/>
        <w:rPr>
          <w:rFonts w:ascii="Sylfaen" w:hAnsi="Sylfaen" w:cs="Sylfaen"/>
          <w:i/>
          <w:sz w:val="20"/>
          <w:lang w:val="pt-BR"/>
        </w:rPr>
      </w:pPr>
      <w:r w:rsidRPr="00583150">
        <w:rPr>
          <w:rFonts w:ascii="Sylfaen" w:hAnsi="Sylfaen" w:cs="Sylfaen"/>
          <w:i/>
          <w:sz w:val="20"/>
          <w:lang w:val="pt-BR"/>
        </w:rPr>
        <w:t>" " 20 лет. запечатан</w:t>
      </w:r>
    </w:p>
    <w:p w:rsidR="00A00F4E" w:rsidRPr="00583150" w:rsidRDefault="00A00F4E" w:rsidP="00A00F4E">
      <w:pPr>
        <w:jc w:val="right"/>
        <w:rPr>
          <w:rFonts w:ascii="Sylfaen" w:hAnsi="Sylfaen" w:cs="Sylfaen"/>
          <w:i/>
          <w:sz w:val="20"/>
          <w:lang w:val="pt-BR"/>
        </w:rPr>
      </w:pPr>
      <w:r w:rsidRPr="00583150">
        <w:rPr>
          <w:rFonts w:ascii="Sylfaen" w:hAnsi="Sylfaen" w:cs="Sylfaen"/>
          <w:i/>
          <w:sz w:val="20"/>
          <w:lang w:val="pt-BR"/>
        </w:rPr>
        <w:t>закодированный контракт</w:t>
      </w:r>
    </w:p>
    <w:p w:rsidR="00A00F4E" w:rsidRPr="00583150" w:rsidRDefault="00A00F4E" w:rsidP="00A00F4E">
      <w:pPr>
        <w:tabs>
          <w:tab w:val="left" w:pos="360"/>
          <w:tab w:val="left" w:pos="540"/>
        </w:tabs>
        <w:jc w:val="center"/>
        <w:rPr>
          <w:rFonts w:ascii="Sylfaen" w:hAnsi="Sylfaen" w:cs="Sylfaen"/>
          <w:b/>
          <w:bCs/>
          <w:lang w:val="pt-BR"/>
        </w:rPr>
      </w:pPr>
    </w:p>
    <w:p w:rsidR="00A00F4E" w:rsidRPr="00583150" w:rsidRDefault="00A00F4E" w:rsidP="00A00F4E">
      <w:pPr>
        <w:jc w:val="right"/>
        <w:rPr>
          <w:rFonts w:ascii="Sylfaen" w:hAnsi="Sylfaen"/>
          <w:i/>
          <w:sz w:val="18"/>
        </w:rPr>
      </w:pPr>
    </w:p>
    <w:p w:rsidR="00A00F4E" w:rsidRPr="00583150" w:rsidRDefault="00A00F4E" w:rsidP="00A00F4E">
      <w:pPr>
        <w:rPr>
          <w:rFonts w:ascii="Sylfaen" w:hAnsi="Sylfaen" w:cs="GHEA Grapalat"/>
          <w:sz w:val="22"/>
          <w:szCs w:val="22"/>
          <w:lang w:val="hy-AM"/>
        </w:rPr>
      </w:pPr>
    </w:p>
    <w:p w:rsidR="00A00F4E" w:rsidRPr="00583150" w:rsidRDefault="00A00F4E" w:rsidP="00A00F4E">
      <w:pPr>
        <w:rPr>
          <w:rFonts w:ascii="Sylfaen" w:hAnsi="Sylfaen" w:cs="GHEA Grapalat"/>
          <w:sz w:val="22"/>
          <w:szCs w:val="22"/>
          <w:lang w:val="hy-AM"/>
        </w:rPr>
      </w:pPr>
    </w:p>
    <w:p w:rsidR="00A00F4E" w:rsidRPr="00583150" w:rsidRDefault="00A00F4E" w:rsidP="00A00F4E">
      <w:pPr>
        <w:rPr>
          <w:rFonts w:ascii="Sylfaen" w:hAnsi="Sylfaen" w:cs="GHEA Grapalat"/>
          <w:sz w:val="22"/>
          <w:szCs w:val="22"/>
          <w:lang w:val="hy-AM"/>
        </w:rPr>
      </w:pPr>
    </w:p>
    <w:p w:rsidR="00A00F4E" w:rsidRPr="00583150" w:rsidRDefault="00A00F4E" w:rsidP="00A00F4E">
      <w:pPr>
        <w:rPr>
          <w:rFonts w:ascii="Sylfaen" w:hAnsi="Sylfaen" w:cs="GHEA Grapalat"/>
          <w:sz w:val="22"/>
          <w:szCs w:val="22"/>
          <w:lang w:val="hy-AM"/>
        </w:rPr>
      </w:pPr>
    </w:p>
    <w:p w:rsidR="00A00F4E" w:rsidRPr="00583150" w:rsidRDefault="00A00F4E" w:rsidP="00A00F4E">
      <w:pPr>
        <w:jc w:val="center"/>
        <w:rPr>
          <w:rFonts w:ascii="Sylfaen" w:hAnsi="Sylfaen" w:cs="GHEA Grapalat"/>
          <w:sz w:val="22"/>
          <w:szCs w:val="22"/>
          <w:lang w:val="hy-AM"/>
        </w:rPr>
      </w:pPr>
      <w:r w:rsidRPr="00583150">
        <w:rPr>
          <w:rFonts w:ascii="Sylfaen" w:hAnsi="Sylfaen" w:cs="GHEA Grapalat"/>
          <w:sz w:val="22"/>
          <w:szCs w:val="22"/>
          <w:lang w:val="hy-AM"/>
        </w:rPr>
        <w:t>УВЕДОМЛЕНИЕ</w:t>
      </w:r>
    </w:p>
    <w:p w:rsidR="00A00F4E" w:rsidRPr="00583150" w:rsidRDefault="00A00F4E" w:rsidP="00A00F4E">
      <w:pPr>
        <w:jc w:val="center"/>
        <w:rPr>
          <w:rFonts w:ascii="Sylfaen" w:hAnsi="Sylfaen" w:cs="GHEA Grapalat"/>
          <w:sz w:val="22"/>
          <w:szCs w:val="22"/>
          <w:lang w:val="hy-AM"/>
        </w:rPr>
      </w:pPr>
    </w:p>
    <w:p w:rsidR="00A00F4E" w:rsidRPr="00583150" w:rsidRDefault="00A00F4E" w:rsidP="00A00F4E">
      <w:pPr>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lang w:val="es-ES"/>
        </w:rPr>
        <w:t xml:space="preserve"> </w:t>
      </w:r>
      <w:r w:rsidRPr="00583150">
        <w:rPr>
          <w:rFonts w:ascii="Sylfaen" w:hAnsi="Sylfaen" w:cs="Sylfaen"/>
          <w:sz w:val="20"/>
          <w:szCs w:val="20"/>
          <w:lang w:val="es-ES"/>
        </w:rPr>
        <w:t>отчеты</w:t>
      </w:r>
      <w:r w:rsidRPr="00583150">
        <w:rPr>
          <w:rFonts w:ascii="Sylfaen" w:hAnsi="Sylfaen" w:cs="Arial"/>
          <w:sz w:val="20"/>
          <w:szCs w:val="20"/>
          <w:lang w:val="es-ES"/>
        </w:rPr>
        <w:t xml:space="preserve"> </w:t>
      </w:r>
      <w:r w:rsidRPr="00583150">
        <w:rPr>
          <w:rFonts w:ascii="Sylfaen" w:hAnsi="Sylfaen" w:cs="Sylfaen"/>
          <w:sz w:val="20"/>
          <w:szCs w:val="20"/>
          <w:lang w:val="es-ES"/>
        </w:rPr>
        <w:t xml:space="preserve">То есть </w:t>
      </w:r>
      <w:r w:rsidRPr="00583150">
        <w:rPr>
          <w:rFonts w:ascii="Sylfaen" w:hAnsi="Sylfaen" w:cs="Arial"/>
          <w:sz w:val="20"/>
          <w:szCs w:val="20"/>
          <w:lang w:val="es-ES"/>
        </w:rPr>
        <w:t>.</w:t>
      </w:r>
    </w:p>
    <w:p w:rsidR="00A00F4E" w:rsidRPr="00583150" w:rsidRDefault="00A00F4E" w:rsidP="00A00F4E">
      <w:pPr>
        <w:jc w:val="both"/>
        <w:rPr>
          <w:rFonts w:ascii="Sylfaen" w:hAnsi="Sylfaen" w:cs="Arial"/>
          <w:vertAlign w:val="superscript"/>
          <w:lang w:val="es-ES"/>
        </w:rPr>
      </w:pPr>
      <w:r w:rsidRPr="00583150">
        <w:rPr>
          <w:rFonts w:ascii="Sylfaen" w:hAnsi="Sylfaen"/>
          <w:vertAlign w:val="superscript"/>
          <w:lang w:val="es-ES"/>
        </w:rPr>
        <w:t xml:space="preserve">               </w:t>
      </w:r>
      <w:r w:rsidRPr="00583150">
        <w:rPr>
          <w:rFonts w:ascii="Sylfaen" w:hAnsi="Sylfaen"/>
          <w:lang w:val="es-ES"/>
        </w:rPr>
        <w:t xml:space="preserve">            </w:t>
      </w:r>
      <w:r w:rsidRPr="00583150">
        <w:rPr>
          <w:rFonts w:ascii="Sylfaen" w:hAnsi="Sylfaen" w:cs="Sylfaen"/>
          <w:vertAlign w:val="superscript"/>
          <w:lang w:val="es-ES"/>
        </w:rPr>
        <w:t>финансовый агент</w:t>
      </w:r>
      <w:r w:rsidRPr="00583150">
        <w:rPr>
          <w:rFonts w:ascii="Sylfaen" w:hAnsi="Sylfaen" w:cs="Arial"/>
          <w:vertAlign w:val="superscript"/>
          <w:lang w:val="es-ES"/>
        </w:rPr>
        <w:t xml:space="preserve"> </w:t>
      </w:r>
      <w:r w:rsidRPr="00583150">
        <w:rPr>
          <w:rFonts w:ascii="Sylfaen" w:hAnsi="Sylfaen" w:cs="Sylfaen"/>
          <w:vertAlign w:val="superscript"/>
          <w:lang w:val="es-ES"/>
        </w:rPr>
        <w:t>имя</w:t>
      </w:r>
      <w:r w:rsidRPr="00583150">
        <w:rPr>
          <w:rFonts w:ascii="Sylfaen" w:hAnsi="Sylfaen" w:cs="Arial"/>
          <w:vertAlign w:val="superscript"/>
          <w:lang w:val="es-ES"/>
        </w:rPr>
        <w:t xml:space="preserve"> </w:t>
      </w:r>
    </w:p>
    <w:p w:rsidR="00A00F4E" w:rsidRPr="00583150" w:rsidRDefault="00A00F4E" w:rsidP="00A00F4E">
      <w:pPr>
        <w:jc w:val="both"/>
        <w:rPr>
          <w:rFonts w:ascii="Sylfaen" w:hAnsi="Sylfaen"/>
          <w:sz w:val="22"/>
          <w:szCs w:val="22"/>
          <w:vertAlign w:val="superscript"/>
          <w:lang w:val="es-ES"/>
        </w:rPr>
      </w:pPr>
    </w:p>
    <w:p w:rsidR="00A00F4E" w:rsidRPr="00583150" w:rsidRDefault="00A00F4E" w:rsidP="00A00F4E">
      <w:pPr>
        <w:pStyle w:val="ListParagraph"/>
        <w:numPr>
          <w:ilvl w:val="0"/>
          <w:numId w:val="39"/>
        </w:numPr>
        <w:contextualSpacing/>
        <w:jc w:val="both"/>
        <w:rPr>
          <w:rFonts w:ascii="Sylfaen" w:hAnsi="Sylfaen"/>
          <w:sz w:val="22"/>
          <w:szCs w:val="22"/>
          <w:u w:val="single"/>
          <w:lang w:val="es-ES"/>
        </w:rPr>
      </w:pP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cs="Sylfaen"/>
          <w:sz w:val="20"/>
          <w:szCs w:val="20"/>
          <w:lang w:val="es-ES"/>
        </w:rPr>
        <w:t xml:space="preserve">между </w:t>
      </w:r>
      <w:r w:rsidRPr="00583150">
        <w:rPr>
          <w:rFonts w:ascii="Sylfaen" w:hAnsi="Sylfaen"/>
          <w:sz w:val="22"/>
          <w:szCs w:val="22"/>
          <w:lang w:val="es-ES"/>
        </w:rPr>
        <w:t xml:space="preserve">"-- </w:t>
      </w:r>
      <w:r w:rsidRPr="00583150">
        <w:rPr>
          <w:rFonts w:ascii="Sylfaen" w:hAnsi="Sylfaen" w:cs="Sylfaen"/>
          <w:sz w:val="20"/>
          <w:szCs w:val="20"/>
          <w:lang w:val="es-ES"/>
        </w:rPr>
        <w:t xml:space="preserve">" и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 xml:space="preserve">" </w:t>
      </w:r>
      <w:r w:rsidRPr="00583150">
        <w:rPr>
          <w:rFonts w:ascii="Sylfaen" w:hAnsi="Sylfaen" w:cs="Sylfaen"/>
          <w:sz w:val="20"/>
          <w:szCs w:val="20"/>
          <w:lang w:val="es-ES"/>
        </w:rPr>
        <w:t>-- " 20 лет. подписано</w:t>
      </w:r>
    </w:p>
    <w:p w:rsidR="00A00F4E" w:rsidRPr="00583150" w:rsidRDefault="00A00F4E" w:rsidP="00A00F4E">
      <w:pPr>
        <w:jc w:val="both"/>
        <w:rPr>
          <w:rFonts w:ascii="Sylfaen" w:hAnsi="Sylfaen" w:cs="Sylfaen"/>
          <w:vertAlign w:val="superscript"/>
          <w:lang w:val="es-ES"/>
        </w:rPr>
      </w:pPr>
      <w:r w:rsidRPr="00583150">
        <w:rPr>
          <w:rFonts w:ascii="Sylfaen" w:hAnsi="Sylfaen" w:cs="Sylfaen"/>
          <w:vertAlign w:val="superscript"/>
          <w:lang w:val="es-ES"/>
        </w:rPr>
        <w:t xml:space="preserve">                              клиенты имя                                         подрядчик имя </w:t>
      </w:r>
    </w:p>
    <w:p w:rsidR="00A00F4E" w:rsidRPr="00583150" w:rsidRDefault="00A00F4E" w:rsidP="00A00F4E">
      <w:pPr>
        <w:jc w:val="both"/>
        <w:rPr>
          <w:rFonts w:ascii="Sylfaen" w:hAnsi="Sylfaen" w:cs="Sylfaen"/>
          <w:vertAlign w:val="superscript"/>
          <w:lang w:val="es-ES"/>
        </w:rPr>
      </w:pPr>
    </w:p>
    <w:p w:rsidR="00A00F4E" w:rsidRPr="00583150" w:rsidRDefault="00A00F4E" w:rsidP="00A00F4E">
      <w:pPr>
        <w:jc w:val="both"/>
        <w:rPr>
          <w:rFonts w:ascii="Sylfaen" w:hAnsi="Sylfaen"/>
          <w:sz w:val="22"/>
          <w:szCs w:val="22"/>
          <w:u w:val="single"/>
          <w:lang w:val="es-ES"/>
        </w:rPr>
      </w:pPr>
    </w:p>
    <w:p w:rsidR="00A00F4E" w:rsidRPr="00583150" w:rsidRDefault="00A00F4E" w:rsidP="00A00F4E">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lang w:val="es-ES"/>
        </w:rPr>
        <w:t xml:space="preserve">« </w:t>
      </w:r>
      <w:r w:rsidRPr="00583150">
        <w:rPr>
          <w:rFonts w:ascii="Sylfaen" w:hAnsi="Sylfaen"/>
          <w:sz w:val="20"/>
          <w:szCs w:val="20"/>
          <w:lang w:val="es-ES"/>
        </w:rPr>
        <w:t xml:space="preserve">--- </w:t>
      </w:r>
      <w:r w:rsidRPr="00583150">
        <w:rPr>
          <w:rFonts w:ascii="Sylfaen" w:hAnsi="Sylfaen" w:cs="Arial"/>
          <w:sz w:val="20"/>
          <w:szCs w:val="20"/>
          <w:lang w:val="es-ES"/>
        </w:rPr>
        <w:t xml:space="preserve">------/-------- </w:t>
      </w:r>
      <w:r w:rsidRPr="00583150">
        <w:rPr>
          <w:rFonts w:ascii="Sylfaen" w:hAnsi="Sylfaen"/>
          <w:lang w:val="es-ES"/>
        </w:rPr>
        <w:t>»</w:t>
      </w:r>
      <w:r w:rsidRPr="00583150">
        <w:rPr>
          <w:rFonts w:ascii="Sylfaen" w:hAnsi="Sylfaen"/>
          <w:sz w:val="20"/>
          <w:szCs w:val="20"/>
          <w:lang w:val="es-ES"/>
        </w:rPr>
        <w:t xml:space="preserve"> </w:t>
      </w:r>
      <w:r w:rsidRPr="00583150">
        <w:rPr>
          <w:rFonts w:ascii="Sylfaen" w:hAnsi="Sylfaen" w:cs="Sylfaen"/>
          <w:sz w:val="20"/>
          <w:szCs w:val="20"/>
          <w:lang w:val="es-ES"/>
        </w:rPr>
        <w:t>с кодом в рамках договора ( далее именуемого Договор ) его и</w:t>
      </w:r>
    </w:p>
    <w:p w:rsidR="00A00F4E" w:rsidRPr="00583150" w:rsidRDefault="00A00F4E" w:rsidP="00A00F4E">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sz w:val="22"/>
          <w:szCs w:val="22"/>
          <w:u w:val="single"/>
          <w:lang w:val="es-ES"/>
        </w:rPr>
        <w:tab/>
        <w:t xml:space="preserve">                     </w:t>
      </w:r>
      <w:r w:rsidRPr="00583150">
        <w:rPr>
          <w:rFonts w:ascii="Sylfaen" w:hAnsi="Sylfaen" w:cs="Sylfaen"/>
          <w:sz w:val="20"/>
          <w:szCs w:val="20"/>
          <w:lang w:val="es-ES"/>
        </w:rPr>
        <w:t xml:space="preserve">Между </w:t>
      </w:r>
      <w:r w:rsidRPr="00583150">
        <w:rPr>
          <w:rFonts w:ascii="Sylfaen" w:hAnsi="Sylfaen"/>
          <w:sz w:val="22"/>
          <w:szCs w:val="22"/>
          <w:lang w:val="es-ES"/>
        </w:rPr>
        <w:t xml:space="preserve">" </w:t>
      </w:r>
      <w:r w:rsidRPr="00583150">
        <w:rPr>
          <w:rFonts w:ascii="Sylfaen" w:hAnsi="Sylfaen" w:cs="Sylfaen"/>
          <w:sz w:val="20"/>
          <w:szCs w:val="20"/>
          <w:lang w:val="es-ES"/>
        </w:rPr>
        <w:t xml:space="preserve">-- " 20 подписано </w:t>
      </w:r>
      <w:r w:rsidRPr="00583150">
        <w:rPr>
          <w:rFonts w:ascii="Sylfaen" w:hAnsi="Sylfaen"/>
          <w:lang w:val="es-ES"/>
        </w:rPr>
        <w:t xml:space="preserve">" </w:t>
      </w:r>
      <w:r w:rsidRPr="00583150">
        <w:rPr>
          <w:rFonts w:ascii="Sylfaen" w:hAnsi="Sylfaen"/>
          <w:sz w:val="20"/>
          <w:szCs w:val="20"/>
          <w:lang w:val="es-ES"/>
        </w:rPr>
        <w:t xml:space="preserve">--- </w:t>
      </w:r>
      <w:r w:rsidRPr="00583150">
        <w:rPr>
          <w:rFonts w:ascii="Sylfaen" w:hAnsi="Sylfaen" w:cs="Sylfaen"/>
          <w:sz w:val="20"/>
          <w:szCs w:val="20"/>
          <w:lang w:val="es-ES"/>
        </w:rPr>
        <w:t xml:space="preserve">------------------ " с кодом факторинг </w:t>
      </w:r>
    </w:p>
    <w:p w:rsidR="00A00F4E" w:rsidRPr="00583150" w:rsidRDefault="00A00F4E" w:rsidP="00A00F4E">
      <w:pPr>
        <w:jc w:val="both"/>
        <w:rPr>
          <w:rFonts w:ascii="Sylfaen" w:hAnsi="Sylfaen" w:cs="Sylfaen"/>
          <w:sz w:val="20"/>
          <w:szCs w:val="20"/>
          <w:lang w:val="es-ES"/>
        </w:rPr>
      </w:pPr>
      <w:r w:rsidRPr="00583150">
        <w:rPr>
          <w:rFonts w:ascii="Sylfaen" w:hAnsi="Sylfaen" w:cs="Sylfaen"/>
          <w:vertAlign w:val="superscript"/>
          <w:lang w:val="es-ES"/>
        </w:rPr>
        <w:t xml:space="preserve">      подрядчик имя</w:t>
      </w:r>
    </w:p>
    <w:p w:rsidR="00A00F4E" w:rsidRPr="00583150" w:rsidRDefault="00A00F4E" w:rsidP="00A00F4E">
      <w:pPr>
        <w:jc w:val="both"/>
        <w:rPr>
          <w:rFonts w:ascii="Sylfaen" w:hAnsi="Sylfaen" w:cs="Sylfaen"/>
          <w:sz w:val="20"/>
          <w:szCs w:val="20"/>
          <w:lang w:val="es-ES"/>
        </w:rPr>
      </w:pPr>
      <w:r w:rsidRPr="00583150">
        <w:rPr>
          <w:rFonts w:ascii="Sylfaen" w:hAnsi="Sylfaen" w:cs="Sylfaen"/>
          <w:sz w:val="20"/>
          <w:szCs w:val="20"/>
          <w:lang w:val="es-ES"/>
        </w:rPr>
        <w:t>контракт ,</w:t>
      </w:r>
    </w:p>
    <w:p w:rsidR="00A00F4E" w:rsidRPr="00583150" w:rsidRDefault="00A00F4E" w:rsidP="00A00F4E">
      <w:pPr>
        <w:jc w:val="both"/>
        <w:rPr>
          <w:rFonts w:ascii="Sylfaen" w:hAnsi="Sylfaen" w:cs="Sylfaen"/>
          <w:sz w:val="20"/>
          <w:szCs w:val="20"/>
          <w:lang w:val="es-ES"/>
        </w:rPr>
      </w:pPr>
    </w:p>
    <w:p w:rsidR="00A00F4E" w:rsidRPr="00583150" w:rsidRDefault="00A00F4E" w:rsidP="00A00F4E">
      <w:pPr>
        <w:pStyle w:val="ListParagraph"/>
        <w:numPr>
          <w:ilvl w:val="0"/>
          <w:numId w:val="39"/>
        </w:numPr>
        <w:contextualSpacing/>
        <w:jc w:val="both"/>
        <w:rPr>
          <w:rFonts w:ascii="Sylfaen" w:hAnsi="Sylfaen" w:cs="Sylfaen"/>
          <w:sz w:val="20"/>
          <w:szCs w:val="20"/>
          <w:lang w:val="es-ES"/>
        </w:rPr>
      </w:pPr>
      <w:r w:rsidRPr="00583150">
        <w:rPr>
          <w:rFonts w:ascii="Sylfaen" w:hAnsi="Sylfaen" w:cs="Sylfaen"/>
          <w:sz w:val="20"/>
          <w:szCs w:val="20"/>
          <w:lang w:val="es-ES"/>
        </w:rPr>
        <w:t>согласен с пунктом 8.12 Соглашения определенный требования .</w:t>
      </w:r>
    </w:p>
    <w:p w:rsidR="00A00F4E" w:rsidRPr="00583150" w:rsidRDefault="00A00F4E" w:rsidP="00A00F4E">
      <w:pPr>
        <w:jc w:val="center"/>
        <w:rPr>
          <w:rFonts w:ascii="Sylfaen" w:hAnsi="Sylfaen" w:cs="GHEA Grapalat"/>
          <w:sz w:val="22"/>
          <w:szCs w:val="22"/>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left="720" w:firstLine="720"/>
        <w:jc w:val="both"/>
        <w:rPr>
          <w:rFonts w:ascii="Sylfaen" w:hAnsi="Sylfaen"/>
          <w:sz w:val="20"/>
          <w:lang w:val="hy-AM"/>
        </w:rPr>
      </w:pPr>
      <w:r w:rsidRPr="00583150">
        <w:rPr>
          <w:rFonts w:ascii="Sylfaen" w:hAnsi="Sylfaen"/>
          <w:sz w:val="20"/>
          <w:lang w:val="es-ES"/>
        </w:rPr>
        <w:t xml:space="preserve">     </w:t>
      </w:r>
      <w:r w:rsidRPr="00583150">
        <w:rPr>
          <w:rFonts w:ascii="Sylfaen" w:hAnsi="Sylfaen"/>
          <w:sz w:val="20"/>
          <w:lang w:val="hy-AM"/>
        </w:rPr>
        <w:t>___________________________________________</w:t>
      </w:r>
      <w:r w:rsidRPr="00583150">
        <w:rPr>
          <w:rFonts w:ascii="Sylfaen" w:hAnsi="Sylfaen"/>
          <w:sz w:val="20"/>
          <w:lang w:val="hy-AM"/>
        </w:rPr>
        <w:tab/>
        <w:t xml:space="preserve">                </w:t>
      </w:r>
      <w:r w:rsidRPr="00583150">
        <w:rPr>
          <w:rFonts w:ascii="Sylfaen" w:hAnsi="Sylfaen"/>
          <w:sz w:val="20"/>
          <w:lang w:val="es-ES"/>
        </w:rPr>
        <w:t xml:space="preserve">       </w:t>
      </w:r>
      <w:r w:rsidRPr="00583150">
        <w:rPr>
          <w:rFonts w:ascii="Sylfaen" w:hAnsi="Sylfaen"/>
          <w:sz w:val="20"/>
          <w:lang w:val="hy-AM"/>
        </w:rPr>
        <w:t>_____________</w:t>
      </w:r>
    </w:p>
    <w:p w:rsidR="00A00F4E" w:rsidRPr="00583150" w:rsidRDefault="00A00F4E" w:rsidP="00A00F4E">
      <w:pPr>
        <w:jc w:val="both"/>
        <w:rPr>
          <w:rFonts w:ascii="Sylfaen" w:hAnsi="Sylfaen"/>
          <w:sz w:val="20"/>
          <w:vertAlign w:val="superscript"/>
          <w:lang w:val="hy-AM"/>
        </w:rPr>
      </w:pPr>
      <w:r w:rsidRPr="00583150">
        <w:rPr>
          <w:rFonts w:ascii="Sylfaen" w:hAnsi="Sylfaen"/>
          <w:sz w:val="20"/>
          <w:vertAlign w:val="superscript"/>
          <w:lang w:val="hy-AM"/>
        </w:rPr>
        <w:t>наименование финансового агента (должность руководителя, имя и фамилия)</w:t>
      </w:r>
    </w:p>
    <w:p w:rsidR="00A00F4E" w:rsidRPr="00583150" w:rsidRDefault="00A00F4E" w:rsidP="00A00F4E">
      <w:pPr>
        <w:jc w:val="both"/>
        <w:rPr>
          <w:rFonts w:ascii="Sylfaen" w:hAnsi="Sylfaen"/>
          <w:sz w:val="20"/>
          <w:vertAlign w:val="superscript"/>
          <w:lang w:val="hy-AM"/>
        </w:rPr>
      </w:pPr>
      <w:r w:rsidRPr="00583150">
        <w:rPr>
          <w:rFonts w:ascii="Sylfaen" w:hAnsi="Sylfaen"/>
          <w:sz w:val="20"/>
          <w:vertAlign w:val="superscript"/>
          <w:lang w:val="hy-AM"/>
        </w:rPr>
        <w:t>подпись</w:t>
      </w:r>
      <w:r w:rsidRPr="00583150">
        <w:rPr>
          <w:rFonts w:ascii="Sylfaen" w:hAnsi="Sylfaen"/>
          <w:sz w:val="20"/>
          <w:vertAlign w:val="superscript"/>
          <w:lang w:val="hy-AM"/>
        </w:rPr>
        <w:tab/>
      </w:r>
    </w:p>
    <w:p w:rsidR="00A00F4E" w:rsidRPr="00583150" w:rsidRDefault="00A00F4E" w:rsidP="00A00F4E">
      <w:pPr>
        <w:jc w:val="right"/>
        <w:rPr>
          <w:rFonts w:ascii="Sylfaen" w:hAnsi="Sylfaen"/>
          <w:sz w:val="20"/>
          <w:lang w:val="hy-AM"/>
        </w:rPr>
      </w:pPr>
      <w:r w:rsidRPr="00583150">
        <w:rPr>
          <w:rFonts w:ascii="Sylfaen" w:hAnsi="Sylfaen"/>
          <w:sz w:val="20"/>
          <w:lang w:val="hy-AM"/>
        </w:rPr>
        <w:t xml:space="preserve">    </w:t>
      </w:r>
    </w:p>
    <w:p w:rsidR="00A00F4E" w:rsidRPr="00583150" w:rsidRDefault="00A00F4E" w:rsidP="00A00F4E">
      <w:pPr>
        <w:jc w:val="center"/>
        <w:rPr>
          <w:rFonts w:ascii="Sylfaen" w:hAnsi="Sylfaen" w:cs="Sylfaen"/>
          <w:sz w:val="16"/>
          <w:szCs w:val="16"/>
          <w:lang w:val="es-ES"/>
        </w:rPr>
      </w:pPr>
      <w:r w:rsidRPr="00583150">
        <w:rPr>
          <w:rFonts w:ascii="Sylfaen" w:hAnsi="Sylfaen"/>
          <w:sz w:val="20"/>
        </w:rPr>
        <w:t xml:space="preserve">                                                                                                      </w:t>
      </w:r>
      <w:r w:rsidRPr="00583150">
        <w:rPr>
          <w:rFonts w:ascii="Sylfaen" w:hAnsi="Sylfaen"/>
          <w:sz w:val="20"/>
          <w:lang w:val="hy-AM"/>
        </w:rPr>
        <w:t>К.Т.</w:t>
      </w:r>
      <w:r w:rsidRPr="00583150">
        <w:rPr>
          <w:rFonts w:ascii="Sylfaen" w:hAnsi="Sylfaen" w:cs="Sylfaen"/>
          <w:sz w:val="20"/>
          <w:szCs w:val="20"/>
          <w:lang w:val="es-ES"/>
        </w:rPr>
        <w:t xml:space="preserve"> </w:t>
      </w:r>
      <w:r w:rsidRPr="00583150">
        <w:rPr>
          <w:rFonts w:ascii="Sylfaen" w:hAnsi="Sylfaen" w:cs="Sylfaen"/>
          <w:sz w:val="16"/>
          <w:szCs w:val="16"/>
          <w:lang w:val="es-ES"/>
        </w:rPr>
        <w:t>( доступность в случае )</w:t>
      </w:r>
    </w:p>
    <w:p w:rsidR="00A00F4E" w:rsidRPr="00583150" w:rsidRDefault="00A00F4E" w:rsidP="00A00F4E">
      <w:pPr>
        <w:jc w:val="center"/>
        <w:rPr>
          <w:rFonts w:ascii="Sylfaen" w:hAnsi="Sylfaen" w:cs="Sylfaen"/>
          <w:sz w:val="16"/>
          <w:szCs w:val="16"/>
          <w:lang w:val="es-ES"/>
        </w:rPr>
      </w:pPr>
      <w:r w:rsidRPr="00583150">
        <w:rPr>
          <w:rFonts w:ascii="Sylfaen" w:hAnsi="Sylfaen" w:cs="Sylfaen"/>
          <w:sz w:val="16"/>
          <w:szCs w:val="16"/>
          <w:lang w:val="es-ES"/>
        </w:rPr>
        <w:t xml:space="preserve">                                               </w:t>
      </w:r>
    </w:p>
    <w:p w:rsidR="00A00F4E" w:rsidRPr="00583150" w:rsidRDefault="00A00F4E" w:rsidP="00A00F4E">
      <w:pPr>
        <w:jc w:val="center"/>
        <w:rPr>
          <w:rFonts w:ascii="Sylfaen" w:hAnsi="Sylfaen" w:cs="Sylfaen"/>
          <w:sz w:val="16"/>
          <w:szCs w:val="16"/>
          <w:lang w:val="es-ES"/>
        </w:rPr>
      </w:pPr>
    </w:p>
    <w:p w:rsidR="00A00F4E" w:rsidRPr="00583150" w:rsidRDefault="00A00F4E" w:rsidP="00A00F4E">
      <w:pPr>
        <w:jc w:val="right"/>
        <w:rPr>
          <w:rFonts w:ascii="Sylfaen" w:hAnsi="Sylfaen"/>
          <w:sz w:val="20"/>
          <w:lang w:val="hy-AM"/>
        </w:rPr>
      </w:pPr>
      <w:r w:rsidRPr="00583150">
        <w:rPr>
          <w:rFonts w:ascii="Sylfaen" w:hAnsi="Sylfaen" w:cs="Sylfaen"/>
          <w:sz w:val="20"/>
          <w:szCs w:val="20"/>
          <w:lang w:val="es-ES"/>
        </w:rPr>
        <w:t>"--" 20 лет.</w:t>
      </w:r>
      <w:r w:rsidRPr="00583150">
        <w:rPr>
          <w:rFonts w:ascii="Sylfaen" w:hAnsi="Sylfaen"/>
          <w:sz w:val="20"/>
          <w:lang w:val="hy-AM"/>
        </w:rPr>
        <w:tab/>
        <w:t xml:space="preserve"> </w:t>
      </w:r>
    </w:p>
    <w:p w:rsidR="00A00F4E" w:rsidRPr="00456FFC" w:rsidRDefault="00A00F4E" w:rsidP="00A00F4E">
      <w:pPr>
        <w:rPr>
          <w:szCs w:val="20"/>
        </w:rPr>
      </w:pPr>
    </w:p>
    <w:p w:rsidR="00A00F4E" w:rsidRPr="00A00F4E" w:rsidRDefault="00A00F4E" w:rsidP="00BB28C8">
      <w:pPr>
        <w:widowControl w:val="0"/>
        <w:spacing w:after="160"/>
        <w:ind w:left="-142" w:firstLine="142"/>
        <w:jc w:val="both"/>
        <w:rPr>
          <w:rFonts w:ascii="GHEA Grapalat" w:hAnsi="GHEA Grapalat"/>
          <w:i/>
          <w:sz w:val="20"/>
          <w:szCs w:val="20"/>
          <w:lang w:val="en-US"/>
        </w:rPr>
      </w:pPr>
    </w:p>
    <w:sectPr w:rsidR="00A00F4E" w:rsidRPr="00A00F4E"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108" w:rsidRDefault="00875108">
      <w:r>
        <w:separator/>
      </w:r>
    </w:p>
  </w:endnote>
  <w:endnote w:type="continuationSeparator" w:id="0">
    <w:p w:rsidR="00875108" w:rsidRDefault="008751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6D25B6" w:rsidRPr="003E450C" w:rsidRDefault="0006029B">
        <w:pPr>
          <w:pStyle w:val="Footer"/>
          <w:jc w:val="center"/>
          <w:rPr>
            <w:rFonts w:ascii="GHEA Grapalat" w:hAnsi="GHEA Grapalat"/>
            <w:sz w:val="24"/>
            <w:szCs w:val="24"/>
          </w:rPr>
        </w:pPr>
        <w:r w:rsidRPr="003E450C">
          <w:rPr>
            <w:rFonts w:ascii="GHEA Grapalat" w:hAnsi="GHEA Grapalat"/>
            <w:sz w:val="24"/>
            <w:szCs w:val="24"/>
          </w:rPr>
          <w:fldChar w:fldCharType="begin"/>
        </w:r>
        <w:r w:rsidR="006D25B6"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A086B">
          <w:rPr>
            <w:rFonts w:ascii="GHEA Grapalat" w:hAnsi="GHEA Grapalat"/>
            <w:noProof/>
            <w:sz w:val="24"/>
            <w:szCs w:val="24"/>
          </w:rPr>
          <w:t>7</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108" w:rsidRDefault="00875108">
      <w:r>
        <w:separator/>
      </w:r>
    </w:p>
  </w:footnote>
  <w:footnote w:type="continuationSeparator" w:id="0">
    <w:p w:rsidR="00875108" w:rsidRDefault="00875108">
      <w:r>
        <w:continuationSeparator/>
      </w:r>
    </w:p>
  </w:footnote>
  <w:footnote w:id="1">
    <w:p w:rsidR="006D25B6" w:rsidRPr="00803069" w:rsidRDefault="006D25B6"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6D25B6" w:rsidRPr="00803069" w:rsidDel="0014408D" w:rsidRDefault="006D25B6"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6D25B6" w:rsidRPr="00803069" w:rsidRDefault="006D25B6"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6D25B6" w:rsidRPr="00803069" w:rsidRDefault="006D25B6"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6D25B6" w:rsidRPr="00D3436F" w:rsidRDefault="006D25B6"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6D25B6" w:rsidRPr="008842CE" w:rsidRDefault="006D25B6" w:rsidP="001831C4">
      <w:pPr>
        <w:pStyle w:val="FootnoteText"/>
        <w:widowControl w:val="0"/>
        <w:jc w:val="both"/>
        <w:rPr>
          <w:rFonts w:ascii="GHEA Grapalat" w:hAnsi="GHEA Grapalat"/>
          <w:lang w:val="af-ZA"/>
        </w:rPr>
      </w:pPr>
    </w:p>
    <w:p w:rsidR="006D25B6" w:rsidRPr="008842CE" w:rsidRDefault="006D25B6" w:rsidP="008842CE">
      <w:pPr>
        <w:pStyle w:val="FootnoteText"/>
        <w:widowControl w:val="0"/>
        <w:jc w:val="both"/>
        <w:rPr>
          <w:rFonts w:ascii="GHEA Grapalat" w:hAnsi="GHEA Grapalat"/>
          <w:lang w:val="af-ZA"/>
        </w:rPr>
      </w:pPr>
    </w:p>
  </w:footnote>
  <w:footnote w:id="2">
    <w:p w:rsidR="006D25B6" w:rsidRDefault="006D25B6"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6D25B6" w:rsidRPr="00831D6D" w:rsidRDefault="006D25B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6D25B6" w:rsidRPr="00831D6D" w:rsidRDefault="006D25B6"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3">
    <w:p w:rsidR="006D25B6" w:rsidRPr="00C24DBE" w:rsidRDefault="006D25B6"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6D25B6" w:rsidRPr="00365501" w:rsidRDefault="006D25B6" w:rsidP="00AF1F59">
      <w:pPr>
        <w:pStyle w:val="FootnoteText"/>
        <w:jc w:val="both"/>
        <w:rPr>
          <w:rFonts w:asciiTheme="minorHAnsi" w:hAnsiTheme="minorHAnsi"/>
        </w:rPr>
      </w:pPr>
    </w:p>
    <w:p w:rsidR="006D25B6" w:rsidRPr="00D3436F" w:rsidRDefault="006D25B6"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5B6" w:rsidRPr="000811C1" w:rsidRDefault="006D25B6">
      <w:pPr>
        <w:pStyle w:val="FootnoteText"/>
        <w:rPr>
          <w:rFonts w:asciiTheme="minorHAnsi" w:hAnsiTheme="minorHAnsi"/>
        </w:rPr>
      </w:pPr>
    </w:p>
  </w:footnote>
  <w:footnote w:id="4">
    <w:p w:rsidR="006D25B6" w:rsidRPr="00810F23" w:rsidRDefault="006D25B6">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rsidR="006D25B6" w:rsidRPr="00035859" w:rsidRDefault="006D25B6"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6D25B6" w:rsidRPr="00035859" w:rsidRDefault="006D25B6"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6D25B6" w:rsidRPr="00035859" w:rsidRDefault="006D25B6"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6D25B6" w:rsidRPr="000811C1" w:rsidRDefault="006D25B6">
      <w:pPr>
        <w:pStyle w:val="FootnoteText"/>
        <w:rPr>
          <w:rFonts w:asciiTheme="minorHAnsi" w:hAnsiTheme="minorHAnsi"/>
        </w:rPr>
      </w:pPr>
    </w:p>
  </w:footnote>
  <w:footnote w:id="6">
    <w:p w:rsidR="006D25B6" w:rsidRPr="00FE2AA4" w:rsidRDefault="006D25B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6D25B6" w:rsidRPr="008842CE" w:rsidRDefault="006D25B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5B6" w:rsidRPr="000811C1" w:rsidRDefault="006D25B6">
      <w:pPr>
        <w:pStyle w:val="FootnoteText"/>
        <w:rPr>
          <w:lang w:val="af-ZA"/>
        </w:rPr>
      </w:pPr>
    </w:p>
  </w:footnote>
  <w:footnote w:id="8">
    <w:p w:rsidR="00183810" w:rsidRPr="005D7B02" w:rsidRDefault="00183810" w:rsidP="00183810">
      <w:pPr>
        <w:pStyle w:val="FootnoteText"/>
        <w:rPr>
          <w:rFonts w:ascii="GHEA Grapalat" w:hAnsi="GHEA Grapalat" w:cs="Sylfaen"/>
          <w:i/>
          <w:sz w:val="16"/>
          <w:szCs w:val="16"/>
          <w:lang w:val="hy-AM"/>
        </w:rPr>
      </w:pPr>
      <w:r>
        <w:rPr>
          <w:rStyle w:val="FootnoteReference"/>
        </w:rPr>
        <w:footnoteRef/>
      </w:r>
      <w:r w:rsidRPr="00583150">
        <w:rPr>
          <w:lang w:val="hy-AM"/>
        </w:rPr>
        <w:t xml:space="preserve"> </w:t>
      </w:r>
      <w:r w:rsidRPr="005D7B02">
        <w:rPr>
          <w:rFonts w:ascii="GHEA Grapalat" w:hAnsi="GHEA Grapalat" w:cs="Sylfaen"/>
          <w:i/>
          <w:sz w:val="16"/>
          <w:szCs w:val="16"/>
          <w:lang w:val="hy-AM"/>
        </w:rPr>
        <w:t>Если:</w:t>
      </w:r>
    </w:p>
    <w:p w:rsidR="00183810" w:rsidRPr="005D7B02" w:rsidRDefault="00183810" w:rsidP="00183810">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183810" w:rsidRPr="00D70570" w:rsidRDefault="00183810" w:rsidP="00183810">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приемки результата каждого этапа исполнения контракта размер квалификационного обеспечения уменьшается пропорционально размеру этого этапа».</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Отобранный участник должен предоставить гарантию квалификации в соответствии с Приложением 4.1. », а Приложение 4 удаляется из приглашения.</w:t>
      </w:r>
    </w:p>
  </w:footnote>
  <w:footnote w:id="9">
    <w:p w:rsidR="00183810" w:rsidRPr="00253CA8" w:rsidRDefault="00183810" w:rsidP="00183810">
      <w:pPr>
        <w:pStyle w:val="FootnoteText"/>
        <w:rPr>
          <w:rFonts w:ascii="GHEA Grapalat" w:hAnsi="GHEA Grapalat" w:cs="Sylfaen"/>
          <w:i/>
          <w:sz w:val="16"/>
          <w:szCs w:val="16"/>
          <w:lang w:val="hy-AM"/>
        </w:rPr>
      </w:pPr>
      <w:r>
        <w:rPr>
          <w:rStyle w:val="FootnoteReference"/>
        </w:rPr>
        <w:footnoteRef/>
      </w:r>
      <w:r w:rsidRPr="003F7505">
        <w:rPr>
          <w:lang w:val="hy-AM"/>
        </w:rPr>
        <w:t xml:space="preserve"> </w:t>
      </w:r>
      <w:r w:rsidRPr="00D85759">
        <w:rPr>
          <w:rFonts w:ascii="GHEA Grapalat" w:hAnsi="GHEA Grapalat" w:cs="Sylfaen"/>
          <w:i/>
          <w:sz w:val="16"/>
          <w:szCs w:val="16"/>
          <w:lang w:val="hy-AM"/>
        </w:rPr>
        <w:t>Если стоимость работ, подлежащих приобретению по заказу на закупку, не превышает 25 миллионов драмов, то</w:t>
      </w:r>
      <w:r w:rsidRPr="006C0940">
        <w:rPr>
          <w:rFonts w:ascii="Times New Roman" w:hAnsi="Times New Roman"/>
          <w:lang w:val="hy-AM"/>
        </w:rPr>
        <w:t xml:space="preserve"> </w:t>
      </w:r>
      <w:r w:rsidRPr="006C0940">
        <w:rPr>
          <w:rFonts w:ascii="GHEA Grapalat" w:hAnsi="GHEA Grapalat" w:cs="Sylfaen"/>
          <w:i/>
          <w:sz w:val="16"/>
          <w:szCs w:val="16"/>
          <w:lang w:val="hy-AM"/>
        </w:rPr>
        <w:t>Слова «в виде банковской гарантии или наличными деньгами» заменить словами «в виде односторонне подтвержденной исполнительной надписи (Приложение 5.1) или наличными деньгами», а число &lt;&lt;90&gt;&gt;, указанное в пункте 3, заменить числом &lt;&lt;20&gt;&gt;.</w:t>
      </w:r>
    </w:p>
    <w:p w:rsidR="00183810" w:rsidRPr="00BF639B" w:rsidRDefault="00183810" w:rsidP="00183810">
      <w:pPr>
        <w:pStyle w:val="FootnoteText"/>
        <w:rPr>
          <w:rFonts w:asciiTheme="minorHAnsi" w:hAnsiTheme="minorHAnsi"/>
          <w:lang w:val="hy-AM"/>
        </w:rPr>
      </w:pPr>
    </w:p>
  </w:footnote>
  <w:footnote w:id="10">
    <w:p w:rsidR="006D25B6" w:rsidRPr="008E4439" w:rsidRDefault="006D25B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5B6" w:rsidRPr="000811C1" w:rsidRDefault="006D25B6" w:rsidP="0027573B">
      <w:pPr>
        <w:pStyle w:val="FootnoteText"/>
        <w:rPr>
          <w:rFonts w:ascii="Sylfaen" w:hAnsi="Sylfaen"/>
          <w:sz w:val="18"/>
          <w:szCs w:val="18"/>
        </w:rPr>
      </w:pPr>
    </w:p>
  </w:footnote>
  <w:footnote w:id="11">
    <w:p w:rsidR="006D25B6" w:rsidRPr="00A31673" w:rsidRDefault="006D25B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6D25B6" w:rsidRPr="00900E5A" w:rsidRDefault="006D25B6">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3">
    <w:p w:rsidR="006D25B6" w:rsidRPr="00810F23" w:rsidRDefault="006D25B6"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6D25B6" w:rsidRPr="005F2C25" w:rsidRDefault="006D25B6">
      <w:pPr>
        <w:pStyle w:val="FootnoteText"/>
        <w:rPr>
          <w:rFonts w:ascii="Times New Roman" w:hAnsi="Times New Roman"/>
        </w:rPr>
      </w:pPr>
    </w:p>
  </w:footnote>
  <w:footnote w:id="14">
    <w:p w:rsidR="006D25B6" w:rsidRDefault="006D25B6" w:rsidP="006B3E56">
      <w:pPr>
        <w:jc w:val="both"/>
      </w:pPr>
    </w:p>
    <w:p w:rsidR="006D25B6" w:rsidRPr="00FC561F" w:rsidRDefault="006D25B6" w:rsidP="006B3E56">
      <w:pPr>
        <w:jc w:val="both"/>
        <w:rPr>
          <w:rFonts w:ascii="GHEA Grapalat" w:hAnsi="GHEA Grapalat"/>
          <w:i/>
          <w:sz w:val="20"/>
          <w:szCs w:val="20"/>
        </w:rPr>
      </w:pPr>
    </w:p>
    <w:p w:rsidR="006D25B6" w:rsidRDefault="006D25B6"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6D25B6" w:rsidRPr="00E7182E" w:rsidRDefault="006D25B6"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6D25B6" w:rsidRPr="007D41A3" w:rsidRDefault="006D25B6"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5B6" w:rsidRPr="001849D9" w:rsidRDefault="006D25B6"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6D25B6" w:rsidRPr="001849D9" w:rsidRDefault="006D25B6" w:rsidP="006B3E56">
      <w:pPr>
        <w:pStyle w:val="FootnoteText"/>
        <w:rPr>
          <w:rFonts w:asciiTheme="minorHAnsi" w:hAnsiTheme="minorHAnsi"/>
          <w:i/>
          <w:lang w:val="af-ZA"/>
        </w:rPr>
      </w:pPr>
    </w:p>
  </w:footnote>
  <w:footnote w:id="15">
    <w:p w:rsidR="006D25B6" w:rsidRPr="00990559" w:rsidRDefault="006D25B6">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6">
    <w:p w:rsidR="006D25B6" w:rsidRPr="00D3436F" w:rsidRDefault="006D25B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6D25B6" w:rsidRPr="00D3436F" w:rsidRDefault="006D25B6">
      <w:pPr>
        <w:pStyle w:val="FootnoteText"/>
        <w:rPr>
          <w:lang w:val="es-ES"/>
        </w:rPr>
      </w:pPr>
    </w:p>
  </w:footnote>
  <w:footnote w:id="17">
    <w:p w:rsidR="006D25B6" w:rsidRPr="00124BE9" w:rsidRDefault="006D25B6"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6D25B6" w:rsidRPr="00124BE9" w:rsidRDefault="006D25B6" w:rsidP="00BB28C8">
      <w:pPr>
        <w:pStyle w:val="FootnoteText"/>
        <w:widowControl w:val="0"/>
        <w:jc w:val="both"/>
        <w:rPr>
          <w:rFonts w:ascii="GHEA Grapalat" w:hAnsi="GHEA Grapalat"/>
          <w:lang w:val="hy-AM"/>
        </w:rPr>
      </w:pPr>
    </w:p>
  </w:footnote>
  <w:footnote w:id="18">
    <w:p w:rsidR="006D25B6" w:rsidRPr="00124BE9" w:rsidRDefault="006D25B6"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rsidR="006D25B6" w:rsidRDefault="006D25B6"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6D25B6" w:rsidRPr="00124BE9" w:rsidRDefault="006D25B6"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6D25B6" w:rsidRPr="00124BE9" w:rsidRDefault="006D25B6" w:rsidP="00BB28C8">
      <w:pPr>
        <w:pStyle w:val="FootnoteText"/>
        <w:widowControl w:val="0"/>
        <w:jc w:val="both"/>
        <w:rPr>
          <w:rFonts w:ascii="GHEA Grapalat" w:hAnsi="GHEA Grapalat"/>
          <w:lang w:val="hy-AM"/>
        </w:rPr>
      </w:pPr>
    </w:p>
  </w:footnote>
  <w:footnote w:id="20">
    <w:p w:rsidR="006D25B6" w:rsidRDefault="006D25B6"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6D25B6" w:rsidRPr="00EB336B" w:rsidRDefault="006D25B6"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5B6" w:rsidRPr="00124BE9" w:rsidRDefault="006D25B6" w:rsidP="00BB28C8">
      <w:pPr>
        <w:pStyle w:val="FootnoteText"/>
        <w:widowControl w:val="0"/>
        <w:jc w:val="both"/>
        <w:rPr>
          <w:rFonts w:ascii="GHEA Grapalat" w:hAnsi="GHEA Grapalat"/>
          <w:lang w:val="hy-AM"/>
        </w:rPr>
      </w:pPr>
    </w:p>
  </w:footnote>
  <w:footnote w:id="21">
    <w:p w:rsidR="006D25B6" w:rsidRPr="00AC7DC5" w:rsidRDefault="006D25B6"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6D25B6" w:rsidRPr="00552088" w:rsidRDefault="006D25B6"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5B6" w:rsidRPr="004078D0" w:rsidRDefault="006D25B6" w:rsidP="00BB28C8">
      <w:pPr>
        <w:pStyle w:val="FootnoteText"/>
        <w:widowControl w:val="0"/>
        <w:jc w:val="both"/>
        <w:rPr>
          <w:rFonts w:ascii="GHEA Grapalat" w:hAnsi="GHEA Grapalat"/>
          <w:sz w:val="2"/>
          <w:szCs w:val="2"/>
          <w:lang w:val="hy-AM"/>
        </w:rPr>
      </w:pPr>
    </w:p>
    <w:p w:rsidR="006D25B6" w:rsidRPr="004078D0" w:rsidRDefault="006D25B6" w:rsidP="00BB28C8">
      <w:pPr>
        <w:pStyle w:val="FootnoteText"/>
        <w:widowControl w:val="0"/>
        <w:jc w:val="both"/>
        <w:rPr>
          <w:rFonts w:ascii="GHEA Grapalat" w:hAnsi="GHEA Grapalat"/>
          <w:sz w:val="2"/>
          <w:szCs w:val="2"/>
          <w:lang w:val="hy-AM"/>
        </w:rPr>
      </w:pPr>
    </w:p>
  </w:footnote>
  <w:footnote w:id="22">
    <w:p w:rsidR="006D25B6" w:rsidRDefault="006D25B6"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6D25B6" w:rsidRPr="00124BE9" w:rsidRDefault="006D25B6"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3">
    <w:p w:rsidR="006D25B6" w:rsidRPr="00124BE9" w:rsidRDefault="006D25B6"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rsidR="006D25B6" w:rsidRPr="00124BE9" w:rsidRDefault="006D25B6"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5B6" w:rsidRPr="001C4E24" w:rsidRDefault="006D25B6" w:rsidP="00BB28C8">
      <w:pPr>
        <w:pStyle w:val="FootnoteText"/>
        <w:rPr>
          <w:lang w:val="hy-AM"/>
        </w:rPr>
      </w:pPr>
    </w:p>
  </w:footnote>
  <w:footnote w:id="25">
    <w:p w:rsidR="006D25B6" w:rsidRPr="00124BE9" w:rsidRDefault="006D25B6"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6D25B6" w:rsidRPr="00124BE9" w:rsidRDefault="006D25B6"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6">
    <w:p w:rsidR="006D25B6" w:rsidRPr="00124BE9" w:rsidRDefault="006D25B6"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0"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6D25B6" w:rsidRPr="00124BE9" w:rsidRDefault="006D25B6" w:rsidP="00BB28C8">
      <w:pPr>
        <w:pStyle w:val="FootnoteText"/>
        <w:widowControl w:val="0"/>
      </w:pPr>
      <w:r w:rsidRPr="00124BE9">
        <w:rPr>
          <w:rFonts w:ascii="GHEA Grapalat" w:hAnsi="GHEA Grapalat"/>
          <w:i/>
        </w:rPr>
        <w:t>.</w:t>
      </w:r>
    </w:p>
  </w:footnote>
  <w:footnote w:id="27">
    <w:p w:rsidR="006D25B6" w:rsidRPr="00124BE9" w:rsidRDefault="006D25B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6D25B6" w:rsidRPr="00124BE9" w:rsidRDefault="006D25B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E708D"/>
    <w:multiLevelType w:val="hybridMultilevel"/>
    <w:tmpl w:val="BD087F94"/>
    <w:lvl w:ilvl="0" w:tplc="7882B00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6"/>
  </w:num>
  <w:num w:numId="2">
    <w:abstractNumId w:val="12"/>
  </w:num>
  <w:num w:numId="3">
    <w:abstractNumId w:val="24"/>
  </w:num>
  <w:num w:numId="4">
    <w:abstractNumId w:val="19"/>
  </w:num>
  <w:num w:numId="5">
    <w:abstractNumId w:val="29"/>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9"/>
  </w:num>
  <w:num w:numId="12">
    <w:abstractNumId w:val="34"/>
  </w:num>
  <w:num w:numId="13">
    <w:abstractNumId w:val="31"/>
  </w:num>
  <w:num w:numId="14">
    <w:abstractNumId w:val="15"/>
  </w:num>
  <w:num w:numId="15">
    <w:abstractNumId w:val="33"/>
  </w:num>
  <w:num w:numId="16">
    <w:abstractNumId w:val="18"/>
  </w:num>
  <w:num w:numId="17">
    <w:abstractNumId w:val="6"/>
  </w:num>
  <w:num w:numId="18">
    <w:abstractNumId w:val="1"/>
  </w:num>
  <w:num w:numId="19">
    <w:abstractNumId w:val="20"/>
  </w:num>
  <w:num w:numId="20">
    <w:abstractNumId w:val="2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8"/>
  </w:num>
  <w:num w:numId="24">
    <w:abstractNumId w:val="23"/>
  </w:num>
  <w:num w:numId="25">
    <w:abstractNumId w:val="25"/>
  </w:num>
  <w:num w:numId="26">
    <w:abstractNumId w:val="17"/>
  </w:num>
  <w:num w:numId="27">
    <w:abstractNumId w:val="7"/>
  </w:num>
  <w:num w:numId="28">
    <w:abstractNumId w:val="13"/>
  </w:num>
  <w:num w:numId="29">
    <w:abstractNumId w:val="4"/>
  </w:num>
  <w:num w:numId="30">
    <w:abstractNumId w:val="3"/>
  </w:num>
  <w:num w:numId="31">
    <w:abstractNumId w:val="0"/>
  </w:num>
  <w:num w:numId="32">
    <w:abstractNumId w:val="10"/>
  </w:num>
  <w:num w:numId="33">
    <w:abstractNumId w:val="30"/>
  </w:num>
  <w:num w:numId="34">
    <w:abstractNumId w:val="28"/>
  </w:num>
  <w:num w:numId="35">
    <w:abstractNumId w:val="32"/>
  </w:num>
  <w:num w:numId="36">
    <w:abstractNumId w:val="11"/>
  </w:num>
  <w:num w:numId="37">
    <w:abstractNumId w:val="16"/>
  </w:num>
  <w:num w:numId="38">
    <w:abstractNumId w:val="21"/>
  </w:num>
  <w:num w:numId="39">
    <w:abstractNumId w:val="14"/>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29B"/>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1F13"/>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1AD9"/>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7F2D"/>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1D15"/>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810"/>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08B"/>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015"/>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1F7B9C"/>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3ABD"/>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53DF"/>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13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4C5F"/>
    <w:rsid w:val="00345909"/>
    <w:rsid w:val="00345CB0"/>
    <w:rsid w:val="003468B8"/>
    <w:rsid w:val="00347499"/>
    <w:rsid w:val="003475E1"/>
    <w:rsid w:val="0034777A"/>
    <w:rsid w:val="003500D1"/>
    <w:rsid w:val="00350210"/>
    <w:rsid w:val="003510C2"/>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12C"/>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3DF"/>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4B"/>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34"/>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86B"/>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7A3"/>
    <w:rsid w:val="006B3AE3"/>
    <w:rsid w:val="006B3B3D"/>
    <w:rsid w:val="006B3E56"/>
    <w:rsid w:val="006B3E66"/>
    <w:rsid w:val="006B4238"/>
    <w:rsid w:val="006B50F3"/>
    <w:rsid w:val="006B52AA"/>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5B6"/>
    <w:rsid w:val="006D2DF7"/>
    <w:rsid w:val="006D4448"/>
    <w:rsid w:val="006D4E1D"/>
    <w:rsid w:val="006D5516"/>
    <w:rsid w:val="006D6150"/>
    <w:rsid w:val="006D6926"/>
    <w:rsid w:val="006D71ED"/>
    <w:rsid w:val="006D7219"/>
    <w:rsid w:val="006E0048"/>
    <w:rsid w:val="006E15CD"/>
    <w:rsid w:val="006E1E8F"/>
    <w:rsid w:val="006E3102"/>
    <w:rsid w:val="006E35A0"/>
    <w:rsid w:val="006E3701"/>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2AE"/>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4F2A"/>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491"/>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B7825"/>
    <w:rsid w:val="007C081F"/>
    <w:rsid w:val="007C0837"/>
    <w:rsid w:val="007C13B3"/>
    <w:rsid w:val="007C15C5"/>
    <w:rsid w:val="007C1825"/>
    <w:rsid w:val="007C1D08"/>
    <w:rsid w:val="007C227C"/>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108"/>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64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0E98"/>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0F4E"/>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394"/>
    <w:rsid w:val="00A4360B"/>
    <w:rsid w:val="00A43D3A"/>
    <w:rsid w:val="00A4426D"/>
    <w:rsid w:val="00A45057"/>
    <w:rsid w:val="00A45471"/>
    <w:rsid w:val="00A45662"/>
    <w:rsid w:val="00A4566B"/>
    <w:rsid w:val="00A45946"/>
    <w:rsid w:val="00A45D0A"/>
    <w:rsid w:val="00A46BF7"/>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4E91"/>
    <w:rsid w:val="00B1537B"/>
    <w:rsid w:val="00B15E88"/>
    <w:rsid w:val="00B1613D"/>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07F"/>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672"/>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15D2"/>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36B"/>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A73"/>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548F"/>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346"/>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AFA"/>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62A"/>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D8E"/>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26E"/>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EAE"/>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9DB"/>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4E5C"/>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43D"/>
    <w:rsid w:val="00F0759D"/>
    <w:rsid w:val="00F102AB"/>
    <w:rsid w:val="00F111F6"/>
    <w:rsid w:val="00F11794"/>
    <w:rsid w:val="00F11AC7"/>
    <w:rsid w:val="00F11D9C"/>
    <w:rsid w:val="00F11E5A"/>
    <w:rsid w:val="00F125C4"/>
    <w:rsid w:val="00F12D9A"/>
    <w:rsid w:val="00F130E4"/>
    <w:rsid w:val="00F132A4"/>
    <w:rsid w:val="00F1389B"/>
    <w:rsid w:val="00F13B6F"/>
    <w:rsid w:val="00F13FFF"/>
    <w:rsid w:val="00F141E2"/>
    <w:rsid w:val="00F14595"/>
    <w:rsid w:val="00F1493E"/>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2A21"/>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380"/>
    <w:rsid w:val="00F56471"/>
    <w:rsid w:val="00F5653D"/>
    <w:rsid w:val="00F567E4"/>
    <w:rsid w:val="00F56A35"/>
    <w:rsid w:val="00F570C2"/>
    <w:rsid w:val="00F57316"/>
    <w:rsid w:val="00F57E8E"/>
    <w:rsid w:val="00F57F95"/>
    <w:rsid w:val="00F60348"/>
    <w:rsid w:val="00F60675"/>
    <w:rsid w:val="00F607C7"/>
    <w:rsid w:val="00F60A05"/>
    <w:rsid w:val="00F61898"/>
    <w:rsid w:val="00F61A9D"/>
    <w:rsid w:val="00F61D7A"/>
    <w:rsid w:val="00F62714"/>
    <w:rsid w:val="00F63223"/>
    <w:rsid w:val="00F63464"/>
    <w:rsid w:val="00F63BBB"/>
    <w:rsid w:val="00F63FB7"/>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rynqvb">
    <w:name w:val="rynqvb"/>
    <w:basedOn w:val="DefaultParagraphFont"/>
    <w:rsid w:val="00F1493E"/>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4584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drive/folders/1iBvWOQlB2mQd36QqfyBJbWr-v6LWTHm9?usp=sharing" TargetMode="External"/><Relationship Id="rId5" Type="http://schemas.openxmlformats.org/officeDocument/2006/relationships/webSettings" Target="webSettings.xml"/><Relationship Id="rId10" Type="http://schemas.openxmlformats.org/officeDocument/2006/relationships/hyperlink" Target="https://cloud.mail.ru/public/euTd/33zzeuxnU"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DCBE8-AF6E-4695-882E-A062323E9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88</Pages>
  <Words>19709</Words>
  <Characters>142811</Characters>
  <Application>Microsoft Office Word</Application>
  <DocSecurity>0</DocSecurity>
  <Lines>1190</Lines>
  <Paragraphs>324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162196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Suren Grigoryan</cp:lastModifiedBy>
  <cp:revision>9</cp:revision>
  <cp:lastPrinted>2018-02-16T07:12:00Z</cp:lastPrinted>
  <dcterms:created xsi:type="dcterms:W3CDTF">2025-07-07T06:29:00Z</dcterms:created>
  <dcterms:modified xsi:type="dcterms:W3CDTF">2025-07-23T06:11:00Z</dcterms:modified>
</cp:coreProperties>
</file>